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3EDEC" w14:textId="795CD5F7" w:rsidR="00927BC2" w:rsidRPr="004F2069" w:rsidRDefault="00927BC2" w:rsidP="00927BC2">
      <w:pPr>
        <w:jc w:val="right"/>
        <w:rPr>
          <w:rFonts w:ascii="Trebuchet MS" w:eastAsia="Times New Roman" w:hAnsi="Trebuchet MS"/>
          <w:color w:val="000000"/>
          <w:sz w:val="22"/>
          <w:szCs w:val="22"/>
          <w:lang w:eastAsia="ar-SA"/>
        </w:rPr>
      </w:pPr>
      <w:bookmarkStart w:id="0" w:name="PIrkimo_sąlygų_2_priedas"/>
      <w:bookmarkStart w:id="1" w:name="_Hlk105071827"/>
      <w:r w:rsidRPr="004F2069">
        <w:rPr>
          <w:rFonts w:ascii="Trebuchet MS" w:eastAsia="Times New Roman" w:hAnsi="Trebuchet MS"/>
          <w:bCs/>
          <w:color w:val="0070C0"/>
          <w:sz w:val="22"/>
          <w:szCs w:val="22"/>
          <w:lang w:eastAsia="ar-SA"/>
        </w:rPr>
        <w:t>Pirkimo s</w:t>
      </w:r>
      <w:r w:rsidR="000F3345">
        <w:rPr>
          <w:rFonts w:ascii="Trebuchet MS" w:eastAsia="Times New Roman" w:hAnsi="Trebuchet MS"/>
          <w:bCs/>
          <w:color w:val="0070C0"/>
          <w:sz w:val="22"/>
          <w:szCs w:val="22"/>
          <w:lang w:eastAsia="ar-SA"/>
        </w:rPr>
        <w:t>pecialiųjų s</w:t>
      </w:r>
      <w:r w:rsidRPr="004F2069">
        <w:rPr>
          <w:rFonts w:ascii="Trebuchet MS" w:eastAsia="Times New Roman" w:hAnsi="Trebuchet MS"/>
          <w:bCs/>
          <w:color w:val="0070C0"/>
          <w:sz w:val="22"/>
          <w:szCs w:val="22"/>
          <w:lang w:eastAsia="ar-SA"/>
        </w:rPr>
        <w:t xml:space="preserve">ąlygų </w:t>
      </w:r>
      <w:r>
        <w:rPr>
          <w:rFonts w:ascii="Trebuchet MS" w:eastAsia="Times New Roman" w:hAnsi="Trebuchet MS"/>
          <w:bCs/>
          <w:color w:val="0070C0"/>
          <w:sz w:val="22"/>
          <w:szCs w:val="22"/>
          <w:lang w:eastAsia="ar-SA"/>
        </w:rPr>
        <w:t>2</w:t>
      </w:r>
      <w:r w:rsidRPr="004F2069">
        <w:rPr>
          <w:rFonts w:ascii="Trebuchet MS" w:eastAsia="Times New Roman" w:hAnsi="Trebuchet MS"/>
          <w:bCs/>
          <w:color w:val="0070C0"/>
          <w:sz w:val="22"/>
          <w:szCs w:val="22"/>
          <w:lang w:eastAsia="ar-SA"/>
        </w:rPr>
        <w:t xml:space="preserve"> priedas „</w:t>
      </w:r>
      <w:r>
        <w:rPr>
          <w:rFonts w:ascii="Trebuchet MS" w:eastAsia="Times New Roman" w:hAnsi="Trebuchet MS"/>
          <w:bCs/>
          <w:color w:val="0070C0"/>
          <w:sz w:val="22"/>
          <w:szCs w:val="22"/>
          <w:lang w:eastAsia="ar-SA"/>
        </w:rPr>
        <w:t>Techninė specifikacija</w:t>
      </w:r>
      <w:r w:rsidRPr="004F2069">
        <w:rPr>
          <w:rFonts w:ascii="Trebuchet MS" w:eastAsia="Times New Roman" w:hAnsi="Trebuchet MS"/>
          <w:bCs/>
          <w:color w:val="0070C0"/>
          <w:sz w:val="22"/>
          <w:szCs w:val="22"/>
          <w:lang w:eastAsia="ar-SA"/>
        </w:rPr>
        <w:t>“</w:t>
      </w:r>
      <w:bookmarkEnd w:id="0"/>
    </w:p>
    <w:bookmarkEnd w:id="1"/>
    <w:p w14:paraId="18395F17" w14:textId="77777777" w:rsidR="00927BC2" w:rsidRDefault="00927BC2" w:rsidP="00D34370">
      <w:pPr>
        <w:ind w:firstLine="567"/>
        <w:jc w:val="center"/>
        <w:rPr>
          <w:rFonts w:ascii="Trebuchet MS" w:hAnsi="Trebuchet MS"/>
          <w:b/>
          <w:sz w:val="22"/>
          <w:szCs w:val="22"/>
        </w:rPr>
      </w:pPr>
    </w:p>
    <w:p w14:paraId="781B1D2D" w14:textId="2DA18F97" w:rsidR="00D34370" w:rsidRPr="000F3345" w:rsidRDefault="000F3345" w:rsidP="000F3345">
      <w:pPr>
        <w:jc w:val="center"/>
        <w:rPr>
          <w:rFonts w:ascii="Trebuchet MS" w:hAnsi="Trebuchet MS" w:cs="Tahoma"/>
          <w:b/>
          <w:sz w:val="22"/>
          <w:szCs w:val="22"/>
        </w:rPr>
      </w:pPr>
      <w:r w:rsidRPr="004949E7">
        <w:rPr>
          <w:rFonts w:ascii="Trebuchet MS" w:hAnsi="Trebuchet MS" w:cs="Tahoma"/>
          <w:b/>
          <w:sz w:val="22"/>
          <w:szCs w:val="22"/>
        </w:rPr>
        <w:t>TECHNINĖ SPECIFIKACIJA</w:t>
      </w:r>
      <w:r>
        <w:rPr>
          <w:rFonts w:ascii="Trebuchet MS" w:hAnsi="Trebuchet MS" w:cs="Tahoma"/>
          <w:b/>
          <w:sz w:val="22"/>
          <w:szCs w:val="22"/>
        </w:rPr>
        <w:t xml:space="preserve"> „</w:t>
      </w:r>
      <w:r w:rsidR="00D34370" w:rsidRPr="004949E7">
        <w:rPr>
          <w:rFonts w:ascii="Trebuchet MS" w:hAnsi="Trebuchet MS"/>
          <w:b/>
          <w:sz w:val="22"/>
          <w:szCs w:val="22"/>
        </w:rPr>
        <w:t>TINKLO ĮRANGA SU CENTRALIZUOTOMIS VALDYMO SISTEMOMIS</w:t>
      </w:r>
      <w:r>
        <w:rPr>
          <w:rFonts w:ascii="Trebuchet MS" w:hAnsi="Trebuchet MS"/>
          <w:b/>
          <w:sz w:val="22"/>
          <w:szCs w:val="22"/>
        </w:rPr>
        <w:t>“</w:t>
      </w:r>
    </w:p>
    <w:p w14:paraId="3A76E0C4" w14:textId="77777777" w:rsidR="005C6CC7" w:rsidRPr="004949E7" w:rsidRDefault="005C6CC7" w:rsidP="00D34370">
      <w:pPr>
        <w:jc w:val="center"/>
        <w:rPr>
          <w:rFonts w:ascii="Trebuchet MS" w:hAnsi="Trebuchet MS" w:cs="Tahoma"/>
          <w:b/>
          <w:sz w:val="22"/>
          <w:szCs w:val="22"/>
        </w:rPr>
      </w:pPr>
    </w:p>
    <w:p w14:paraId="7EF621DF" w14:textId="2A0E5D70" w:rsidR="001661F7" w:rsidRDefault="001661F7" w:rsidP="002C1EE8">
      <w:pPr>
        <w:pStyle w:val="ListParagraph"/>
        <w:widowControl w:val="0"/>
        <w:numPr>
          <w:ilvl w:val="0"/>
          <w:numId w:val="38"/>
        </w:numPr>
        <w:tabs>
          <w:tab w:val="left" w:pos="1134"/>
        </w:tabs>
        <w:autoSpaceDE w:val="0"/>
        <w:ind w:left="0" w:right="-41" w:firstLine="567"/>
        <w:jc w:val="both"/>
        <w:rPr>
          <w:rFonts w:ascii="Trebuchet MS" w:hAnsi="Trebuchet MS"/>
          <w:sz w:val="22"/>
          <w:szCs w:val="22"/>
        </w:rPr>
      </w:pPr>
      <w:r w:rsidRPr="00F63614">
        <w:rPr>
          <w:rFonts w:ascii="Trebuchet MS" w:hAnsi="Trebuchet MS"/>
          <w:bCs/>
          <w:sz w:val="22"/>
          <w:szCs w:val="22"/>
        </w:rPr>
        <w:t>Kartu su pasiūlymu tiekėjas turi pateikti</w:t>
      </w:r>
      <w:r w:rsidR="00C71975" w:rsidRPr="00F63614">
        <w:rPr>
          <w:rFonts w:ascii="Trebuchet MS" w:hAnsi="Trebuchet MS"/>
          <w:bCs/>
          <w:sz w:val="22"/>
          <w:szCs w:val="22"/>
        </w:rPr>
        <w:t xml:space="preserve"> </w:t>
      </w:r>
      <w:r w:rsidRPr="00F63614">
        <w:rPr>
          <w:rFonts w:ascii="Trebuchet MS" w:hAnsi="Trebuchet MS"/>
          <w:bCs/>
          <w:sz w:val="22"/>
          <w:szCs w:val="22"/>
          <w:u w:val="single"/>
        </w:rPr>
        <w:t>dokumentus, patvirtinančius siūlomos prekės atitikimą visiems reikalavimams, nurodytiems kiekviename pirkimo dokumentų techninės specifikacijos punkte</w:t>
      </w:r>
      <w:r w:rsidRPr="00F63614">
        <w:rPr>
          <w:rFonts w:ascii="Trebuchet MS" w:hAnsi="Trebuchet MS"/>
          <w:b/>
          <w:bCs/>
          <w:sz w:val="22"/>
          <w:szCs w:val="22"/>
        </w:rPr>
        <w:t xml:space="preserve">, t. y. tiekėjas privalo pateikti </w:t>
      </w:r>
      <w:r w:rsidR="00137971" w:rsidRPr="00A92879">
        <w:rPr>
          <w:rFonts w:ascii="Trebuchet MS" w:eastAsiaTheme="minorHAnsi" w:hAnsi="Trebuchet MS"/>
          <w:bCs/>
          <w:iCs/>
          <w:sz w:val="22"/>
          <w:szCs w:val="22"/>
        </w:rPr>
        <w:t>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w:t>
      </w:r>
      <w:r w:rsidR="00137971">
        <w:rPr>
          <w:rFonts w:ascii="Trebuchet MS" w:eastAsiaTheme="minorHAnsi" w:hAnsi="Trebuchet MS"/>
          <w:bCs/>
          <w:iCs/>
          <w:sz w:val="22"/>
          <w:szCs w:val="22"/>
        </w:rPr>
        <w:t>ių</w:t>
      </w:r>
      <w:r w:rsidR="00137971" w:rsidRPr="00A92879">
        <w:rPr>
          <w:rFonts w:ascii="Trebuchet MS" w:eastAsiaTheme="minorHAnsi" w:hAnsi="Trebuchet MS"/>
          <w:bCs/>
          <w:iCs/>
          <w:sz w:val="22"/>
          <w:szCs w:val="22"/>
        </w:rPr>
        <w:t xml:space="preserve"> atitikimą reikalavimams, nurodytiems</w:t>
      </w:r>
      <w:r w:rsidR="00137971" w:rsidRPr="00A92879">
        <w:rPr>
          <w:rFonts w:ascii="Trebuchet MS" w:hAnsi="Trebuchet MS"/>
          <w:sz w:val="22"/>
          <w:szCs w:val="22"/>
        </w:rPr>
        <w:t xml:space="preserve"> </w:t>
      </w:r>
      <w:r w:rsidR="00137971">
        <w:rPr>
          <w:rFonts w:ascii="Trebuchet MS" w:hAnsi="Trebuchet MS"/>
          <w:sz w:val="22"/>
          <w:szCs w:val="22"/>
        </w:rPr>
        <w:t>šio priedo</w:t>
      </w:r>
      <w:r w:rsidR="00137971" w:rsidRPr="00A92879">
        <w:rPr>
          <w:rFonts w:ascii="Trebuchet MS" w:eastAsiaTheme="minorHAnsi" w:hAnsi="Trebuchet MS"/>
          <w:bCs/>
          <w:iCs/>
          <w:sz w:val="22"/>
          <w:szCs w:val="22"/>
        </w:rPr>
        <w:t xml:space="preserve"> </w:t>
      </w:r>
      <w:r w:rsidR="00137971" w:rsidRPr="00AF4896">
        <w:rPr>
          <w:rFonts w:ascii="Trebuchet MS" w:eastAsiaTheme="minorHAnsi" w:hAnsi="Trebuchet MS"/>
          <w:bCs/>
          <w:iCs/>
          <w:sz w:val="22"/>
          <w:szCs w:val="22"/>
        </w:rPr>
        <w:t>lentelė</w:t>
      </w:r>
      <w:r w:rsidR="00137971">
        <w:rPr>
          <w:rFonts w:ascii="Trebuchet MS" w:eastAsiaTheme="minorHAnsi" w:hAnsi="Trebuchet MS"/>
          <w:bCs/>
          <w:iCs/>
          <w:sz w:val="22"/>
          <w:szCs w:val="22"/>
        </w:rPr>
        <w:t>s</w:t>
      </w:r>
      <w:r w:rsidR="00137971" w:rsidRPr="00AF4896">
        <w:rPr>
          <w:rFonts w:ascii="Trebuchet MS" w:eastAsiaTheme="minorHAnsi" w:hAnsi="Trebuchet MS"/>
          <w:bCs/>
          <w:iCs/>
          <w:sz w:val="22"/>
          <w:szCs w:val="22"/>
        </w:rPr>
        <w:t xml:space="preserve">e anglų ir/ar lietuvių kalba. </w:t>
      </w:r>
      <w:r w:rsidR="00137971" w:rsidRPr="00AF4896">
        <w:rPr>
          <w:rFonts w:ascii="Trebuchet MS" w:hAnsi="Trebuchet MS"/>
          <w:b/>
          <w:sz w:val="22"/>
          <w:szCs w:val="22"/>
          <w:u w:val="single"/>
        </w:rPr>
        <w:t>Siūlomų</w:t>
      </w:r>
      <w:r w:rsidR="00137971" w:rsidRPr="00A92879">
        <w:rPr>
          <w:rFonts w:ascii="Trebuchet MS" w:hAnsi="Trebuchet MS"/>
          <w:b/>
          <w:sz w:val="22"/>
          <w:szCs w:val="22"/>
          <w:u w:val="single"/>
        </w:rPr>
        <w:t xml:space="preserve"> prekių gamintojo kataloguose/ bukletuose/ brošiūrose, </w:t>
      </w:r>
      <w:r w:rsidR="00137971" w:rsidRPr="00A92879">
        <w:rPr>
          <w:rFonts w:ascii="Trebuchet MS" w:eastAsiaTheme="minorHAnsi" w:hAnsi="Trebuchet MS"/>
          <w:b/>
          <w:bCs/>
          <w:iCs/>
          <w:sz w:val="22"/>
          <w:szCs w:val="22"/>
          <w:u w:val="single"/>
        </w:rPr>
        <w:t>techniniuose aprašuose ir/arba kituose siūlomų prekių gamintojo parengtuose dokumentuose</w:t>
      </w:r>
      <w:r w:rsidR="00137971" w:rsidRPr="00A92879">
        <w:rPr>
          <w:rFonts w:ascii="Trebuchet MS" w:hAnsi="Trebuchet MS"/>
          <w:b/>
          <w:sz w:val="22"/>
          <w:szCs w:val="22"/>
          <w:u w:val="single"/>
        </w:rPr>
        <w:t xml:space="preserve"> privaloma grafiškai nurodyti (t. y. pastebimai pažymėti — spalvotai paženklinti, ir/ar nurodyti rodyklėmis, ir/ar pabraukti) konkrečias teikiamų dokumentų vietas, kur aprašomos reikalaujamų techninių charakteristikų reikšmės</w:t>
      </w:r>
      <w:r w:rsidR="00137971">
        <w:rPr>
          <w:rFonts w:ascii="Trebuchet MS" w:hAnsi="Trebuchet MS"/>
          <w:b/>
          <w:sz w:val="22"/>
          <w:szCs w:val="22"/>
          <w:u w:val="single"/>
        </w:rPr>
        <w:t xml:space="preserve"> </w:t>
      </w:r>
      <w:r w:rsidR="00137971" w:rsidRPr="00F63614">
        <w:rPr>
          <w:rFonts w:ascii="Trebuchet MS" w:hAnsi="Trebuchet MS"/>
          <w:b/>
          <w:sz w:val="22"/>
          <w:szCs w:val="22"/>
          <w:u w:val="single"/>
        </w:rPr>
        <w:t>bei įrašyti, kurį techninės specifikacijos reikalaujamo techninio parametro punktą jos atitinka</w:t>
      </w:r>
      <w:r w:rsidRPr="00F63614">
        <w:rPr>
          <w:rFonts w:ascii="Trebuchet MS" w:hAnsi="Trebuchet MS"/>
          <w:bCs/>
          <w:sz w:val="22"/>
          <w:szCs w:val="22"/>
        </w:rPr>
        <w:t>.</w:t>
      </w:r>
      <w:r w:rsidRPr="00F63614">
        <w:rPr>
          <w:rFonts w:ascii="Trebuchet MS" w:hAnsi="Trebuchet MS"/>
          <w:sz w:val="22"/>
          <w:szCs w:val="22"/>
        </w:rPr>
        <w:t xml:space="preserve"> </w:t>
      </w:r>
    </w:p>
    <w:p w14:paraId="4E2E7C6C" w14:textId="77777777" w:rsidR="001F1A82" w:rsidRPr="001F1A82" w:rsidRDefault="007016B9" w:rsidP="002C1EE8">
      <w:pPr>
        <w:pStyle w:val="ListParagraph"/>
        <w:widowControl w:val="0"/>
        <w:numPr>
          <w:ilvl w:val="0"/>
          <w:numId w:val="38"/>
        </w:numPr>
        <w:tabs>
          <w:tab w:val="left" w:pos="1134"/>
        </w:tabs>
        <w:autoSpaceDE w:val="0"/>
        <w:ind w:left="0" w:right="-41" w:firstLine="567"/>
        <w:jc w:val="both"/>
        <w:rPr>
          <w:rFonts w:ascii="Trebuchet MS" w:hAnsi="Trebuchet MS"/>
          <w:sz w:val="22"/>
          <w:szCs w:val="22"/>
        </w:rPr>
      </w:pPr>
      <w:r w:rsidRPr="00F63614">
        <w:rPr>
          <w:rFonts w:ascii="Trebuchet MS" w:hAnsi="Trebuchet MS"/>
          <w:color w:val="000000" w:themeColor="text1"/>
          <w:sz w:val="22"/>
          <w:szCs w:val="22"/>
          <w:lang w:eastAsia="en-GB"/>
        </w:rPr>
        <w:t xml:space="preserve">Visa siūloma įranga </w:t>
      </w:r>
      <w:r w:rsidRPr="00F63614">
        <w:rPr>
          <w:rFonts w:ascii="Trebuchet MS" w:eastAsia="Times New Roman" w:hAnsi="Trebuchet MS"/>
          <w:color w:val="000000" w:themeColor="text1"/>
          <w:sz w:val="22"/>
          <w:szCs w:val="22"/>
        </w:rPr>
        <w:t>turi būti nauja ir pristatoma gamintojo pakuotėje, negalima siūlyti naudotos arba naudotos ir atnaujintos (</w:t>
      </w:r>
      <w:r w:rsidRPr="00F63614">
        <w:rPr>
          <w:rFonts w:ascii="Trebuchet MS" w:eastAsia="Times New Roman" w:hAnsi="Trebuchet MS"/>
          <w:i/>
          <w:color w:val="000000" w:themeColor="text1"/>
          <w:sz w:val="22"/>
          <w:szCs w:val="22"/>
        </w:rPr>
        <w:t xml:space="preserve">angl. </w:t>
      </w:r>
      <w:proofErr w:type="spellStart"/>
      <w:r w:rsidRPr="00F63614">
        <w:rPr>
          <w:rFonts w:ascii="Trebuchet MS" w:eastAsia="Times New Roman" w:hAnsi="Trebuchet MS"/>
          <w:i/>
          <w:color w:val="000000" w:themeColor="text1"/>
          <w:sz w:val="22"/>
          <w:szCs w:val="22"/>
        </w:rPr>
        <w:t>remarketing</w:t>
      </w:r>
      <w:proofErr w:type="spellEnd"/>
      <w:r w:rsidRPr="00F63614">
        <w:rPr>
          <w:rFonts w:ascii="Trebuchet MS" w:eastAsia="Times New Roman" w:hAnsi="Trebuchet MS"/>
          <w:i/>
          <w:color w:val="000000" w:themeColor="text1"/>
          <w:sz w:val="22"/>
          <w:szCs w:val="22"/>
        </w:rPr>
        <w:t xml:space="preserve"> </w:t>
      </w:r>
      <w:proofErr w:type="spellStart"/>
      <w:r w:rsidRPr="00F63614">
        <w:rPr>
          <w:rFonts w:ascii="Trebuchet MS" w:eastAsia="Times New Roman" w:hAnsi="Trebuchet MS"/>
          <w:i/>
          <w:color w:val="000000" w:themeColor="text1"/>
          <w:sz w:val="22"/>
          <w:szCs w:val="22"/>
        </w:rPr>
        <w:t>or</w:t>
      </w:r>
      <w:proofErr w:type="spellEnd"/>
      <w:r w:rsidRPr="00F63614">
        <w:rPr>
          <w:rFonts w:ascii="Trebuchet MS" w:eastAsia="Times New Roman" w:hAnsi="Trebuchet MS"/>
          <w:i/>
          <w:color w:val="000000" w:themeColor="text1"/>
          <w:sz w:val="22"/>
          <w:szCs w:val="22"/>
        </w:rPr>
        <w:t xml:space="preserve"> </w:t>
      </w:r>
      <w:proofErr w:type="spellStart"/>
      <w:r w:rsidRPr="00F63614">
        <w:rPr>
          <w:rFonts w:ascii="Trebuchet MS" w:eastAsia="Times New Roman" w:hAnsi="Trebuchet MS"/>
          <w:i/>
          <w:color w:val="000000" w:themeColor="text1"/>
          <w:sz w:val="22"/>
          <w:szCs w:val="22"/>
        </w:rPr>
        <w:t>refurbished</w:t>
      </w:r>
      <w:proofErr w:type="spellEnd"/>
      <w:r w:rsidRPr="00F63614">
        <w:rPr>
          <w:rFonts w:ascii="Trebuchet MS" w:eastAsia="Times New Roman" w:hAnsi="Trebuchet MS"/>
          <w:color w:val="000000" w:themeColor="text1"/>
          <w:sz w:val="22"/>
          <w:szCs w:val="22"/>
        </w:rPr>
        <w:t xml:space="preserve">) įrangos. </w:t>
      </w:r>
    </w:p>
    <w:p w14:paraId="51D39E11" w14:textId="37583678" w:rsidR="00EB13C2" w:rsidRPr="00503757" w:rsidRDefault="007016B9" w:rsidP="002C1EE8">
      <w:pPr>
        <w:pStyle w:val="ListParagraph"/>
        <w:widowControl w:val="0"/>
        <w:numPr>
          <w:ilvl w:val="0"/>
          <w:numId w:val="38"/>
        </w:numPr>
        <w:tabs>
          <w:tab w:val="left" w:pos="1134"/>
        </w:tabs>
        <w:autoSpaceDE w:val="0"/>
        <w:ind w:left="0" w:right="-41" w:firstLine="567"/>
        <w:jc w:val="both"/>
        <w:rPr>
          <w:rFonts w:ascii="Trebuchet MS" w:hAnsi="Trebuchet MS"/>
          <w:sz w:val="22"/>
          <w:szCs w:val="22"/>
        </w:rPr>
      </w:pPr>
      <w:r w:rsidRPr="00F63614">
        <w:rPr>
          <w:rFonts w:ascii="Trebuchet MS" w:eastAsia="Times New Roman" w:hAnsi="Trebuchet MS"/>
          <w:color w:val="000000" w:themeColor="text1"/>
          <w:sz w:val="22"/>
          <w:szCs w:val="22"/>
        </w:rPr>
        <w:t>Turi būti įskaičiuotos visos reikalingos programinės įrangos licencijos išvardintam funkcionalumui, standartams ir prievadams palaikyti.</w:t>
      </w:r>
    </w:p>
    <w:p w14:paraId="082667FF" w14:textId="43FF8D19" w:rsidR="00F63614" w:rsidRPr="00F63614" w:rsidRDefault="00F63614" w:rsidP="002C1EE8">
      <w:pPr>
        <w:pStyle w:val="ListParagraph"/>
        <w:widowControl w:val="0"/>
        <w:numPr>
          <w:ilvl w:val="0"/>
          <w:numId w:val="38"/>
        </w:numPr>
        <w:tabs>
          <w:tab w:val="left" w:pos="1134"/>
        </w:tabs>
        <w:autoSpaceDE w:val="0"/>
        <w:ind w:left="0" w:right="-41" w:firstLine="567"/>
        <w:jc w:val="both"/>
        <w:rPr>
          <w:rFonts w:ascii="Trebuchet MS" w:hAnsi="Trebuchet MS"/>
          <w:sz w:val="22"/>
          <w:szCs w:val="22"/>
        </w:rPr>
      </w:pPr>
      <w:r w:rsidRPr="00F63614">
        <w:rPr>
          <w:rFonts w:ascii="Trebuchet MS" w:hAnsi="Trebuchet MS"/>
          <w:noProof/>
          <w:sz w:val="22"/>
          <w:szCs w:val="22"/>
        </w:rPr>
        <w:t>Tiekėjas turi užtikrinti, kad prekių gamintojas nėra paskelbęs apie siūlomų prekių gamybos arba tobulinimo nutraukimą (pvz. „End of life time“ ar „Discontinued“)</w:t>
      </w:r>
      <w:r w:rsidR="00EE4F87">
        <w:rPr>
          <w:rFonts w:ascii="Trebuchet MS" w:hAnsi="Trebuchet MS"/>
          <w:noProof/>
          <w:sz w:val="22"/>
          <w:szCs w:val="22"/>
        </w:rPr>
        <w:t>.</w:t>
      </w:r>
    </w:p>
    <w:p w14:paraId="3AA74274" w14:textId="4470496C" w:rsidR="00F63614" w:rsidRPr="004949E7" w:rsidRDefault="00F63614" w:rsidP="002C1EE8">
      <w:pPr>
        <w:ind w:firstLine="567"/>
        <w:jc w:val="both"/>
        <w:rPr>
          <w:rFonts w:ascii="Trebuchet MS" w:eastAsia="Times New Roman" w:hAnsi="Trebuchet MS"/>
          <w:color w:val="000000" w:themeColor="text1"/>
          <w:sz w:val="22"/>
          <w:szCs w:val="22"/>
        </w:rPr>
      </w:pPr>
    </w:p>
    <w:p w14:paraId="558DAE73" w14:textId="77777777" w:rsidR="00D34370" w:rsidRPr="004949E7" w:rsidRDefault="00D34370" w:rsidP="002C1EE8">
      <w:pPr>
        <w:ind w:firstLine="426"/>
        <w:jc w:val="both"/>
        <w:rPr>
          <w:rFonts w:ascii="Trebuchet MS" w:hAnsi="Trebuchet MS"/>
          <w:sz w:val="22"/>
          <w:szCs w:val="22"/>
        </w:rPr>
      </w:pPr>
      <w:r w:rsidRPr="004949E7">
        <w:rPr>
          <w:rFonts w:ascii="Trebuchet MS" w:hAnsi="Trebuchet MS"/>
          <w:sz w:val="22"/>
          <w:szCs w:val="22"/>
        </w:rPr>
        <w:t>Perkančioji organizacija šiuo pirkimu siekia:</w:t>
      </w:r>
    </w:p>
    <w:p w14:paraId="376A5655" w14:textId="77777777" w:rsidR="00D34370" w:rsidRPr="004949E7" w:rsidRDefault="00D34370" w:rsidP="002C1EE8">
      <w:pPr>
        <w:numPr>
          <w:ilvl w:val="0"/>
          <w:numId w:val="6"/>
        </w:numPr>
        <w:suppressAutoHyphens w:val="0"/>
        <w:spacing w:after="160"/>
        <w:ind w:left="0" w:firstLine="426"/>
        <w:contextualSpacing/>
        <w:jc w:val="both"/>
        <w:rPr>
          <w:rFonts w:ascii="Trebuchet MS" w:hAnsi="Trebuchet MS"/>
          <w:sz w:val="22"/>
          <w:szCs w:val="22"/>
        </w:rPr>
      </w:pPr>
      <w:r w:rsidRPr="004949E7">
        <w:rPr>
          <w:rFonts w:ascii="Trebuchet MS" w:hAnsi="Trebuchet MS"/>
          <w:sz w:val="22"/>
          <w:szCs w:val="22"/>
        </w:rPr>
        <w:t xml:space="preserve">atsinaujinti kompiuterinių duomenų perdavimo tinklo įrangą - pasikeisti netinkamą ir gamintojų nepalaikomą įrangą, optimizuoti tinklo topologiją pagal gerąsias praktikas, taip didinant kompiuterinių duomenų perdavimo tinklo efektyvumą ir saugumą; </w:t>
      </w:r>
    </w:p>
    <w:p w14:paraId="057ECB95" w14:textId="77777777" w:rsidR="00D34370" w:rsidRPr="004949E7" w:rsidRDefault="00D34370" w:rsidP="002C1EE8">
      <w:pPr>
        <w:numPr>
          <w:ilvl w:val="0"/>
          <w:numId w:val="6"/>
        </w:numPr>
        <w:suppressAutoHyphens w:val="0"/>
        <w:spacing w:after="160"/>
        <w:ind w:left="0" w:firstLine="426"/>
        <w:contextualSpacing/>
        <w:jc w:val="both"/>
        <w:rPr>
          <w:rFonts w:ascii="Trebuchet MS" w:hAnsi="Trebuchet MS"/>
          <w:sz w:val="22"/>
          <w:szCs w:val="22"/>
        </w:rPr>
      </w:pPr>
      <w:r w:rsidRPr="004949E7">
        <w:rPr>
          <w:rFonts w:ascii="Trebuchet MS" w:hAnsi="Trebuchet MS"/>
          <w:sz w:val="22"/>
          <w:szCs w:val="22"/>
        </w:rPr>
        <w:t>padidinti kompiuterinio duomenų perdavimo tinklo saugumą plečiant turimą tinklo prieigos kontrolės sprendimą, integruojant su naujai įsigyjama tinklo įranga;</w:t>
      </w:r>
    </w:p>
    <w:p w14:paraId="6C54B84A" w14:textId="77777777" w:rsidR="00D34370" w:rsidRPr="004949E7" w:rsidRDefault="00D34370" w:rsidP="002C1EE8">
      <w:pPr>
        <w:numPr>
          <w:ilvl w:val="0"/>
          <w:numId w:val="6"/>
        </w:numPr>
        <w:suppressAutoHyphens w:val="0"/>
        <w:spacing w:after="160"/>
        <w:ind w:left="0" w:firstLine="426"/>
        <w:contextualSpacing/>
        <w:jc w:val="both"/>
        <w:rPr>
          <w:rFonts w:ascii="Trebuchet MS" w:hAnsi="Trebuchet MS"/>
          <w:sz w:val="22"/>
          <w:szCs w:val="22"/>
        </w:rPr>
      </w:pPr>
      <w:r w:rsidRPr="004949E7">
        <w:rPr>
          <w:rFonts w:ascii="Trebuchet MS" w:hAnsi="Trebuchet MS"/>
          <w:sz w:val="22"/>
          <w:szCs w:val="22"/>
        </w:rPr>
        <w:t>įsigyti centralizuotą kompiuterinio duomenų perdavimo tinklo įrangos valdymo  sprendimą, užtikrinantį efektyvią kompiuterinio duomenų perdavimo tinklo įrangos stebėseną ir valdymą, trikdžių paiešką ir jų šalinimą, istorinių įvykių kaupimą;</w:t>
      </w:r>
    </w:p>
    <w:p w14:paraId="52988AA7" w14:textId="3F3B80EC" w:rsidR="00D34370" w:rsidRPr="004949E7" w:rsidRDefault="00D34370" w:rsidP="002C1EE8">
      <w:pPr>
        <w:pStyle w:val="ListParagraph"/>
        <w:widowControl w:val="0"/>
        <w:tabs>
          <w:tab w:val="left" w:pos="700"/>
        </w:tabs>
        <w:autoSpaceDE w:val="0"/>
        <w:autoSpaceDN w:val="0"/>
        <w:ind w:left="0" w:firstLine="426"/>
        <w:jc w:val="both"/>
        <w:rPr>
          <w:rFonts w:ascii="Trebuchet MS" w:hAnsi="Trebuchet MS"/>
          <w:sz w:val="22"/>
          <w:szCs w:val="22"/>
        </w:rPr>
      </w:pPr>
      <w:r w:rsidRPr="004949E7">
        <w:rPr>
          <w:rFonts w:ascii="Trebuchet MS" w:hAnsi="Trebuchet MS"/>
          <w:sz w:val="22"/>
          <w:szCs w:val="22"/>
        </w:rPr>
        <w:t xml:space="preserve">Tinklo įrangos kiekiai su </w:t>
      </w:r>
      <w:r w:rsidR="003D0D36">
        <w:rPr>
          <w:rFonts w:ascii="Trebuchet MS" w:hAnsi="Trebuchet MS"/>
          <w:sz w:val="22"/>
          <w:szCs w:val="22"/>
        </w:rPr>
        <w:t xml:space="preserve">diegimu/pajungimu/instaliavimu </w:t>
      </w:r>
      <w:r w:rsidRPr="004949E7">
        <w:rPr>
          <w:rFonts w:ascii="Trebuchet MS" w:hAnsi="Trebuchet MS"/>
          <w:sz w:val="22"/>
          <w:szCs w:val="22"/>
        </w:rPr>
        <w:t>pateikiami lentelėje:</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8079"/>
        <w:gridCol w:w="1849"/>
      </w:tblGrid>
      <w:tr w:rsidR="00D34370" w:rsidRPr="004949E7" w14:paraId="3596C0AD" w14:textId="77777777" w:rsidTr="00A07E3E">
        <w:trPr>
          <w:trHeight w:val="460"/>
          <w:jc w:val="center"/>
        </w:trPr>
        <w:tc>
          <w:tcPr>
            <w:tcW w:w="988" w:type="dxa"/>
          </w:tcPr>
          <w:p w14:paraId="410C0B93" w14:textId="77777777" w:rsidR="00D34370" w:rsidRPr="004949E7" w:rsidRDefault="00D34370" w:rsidP="00A07E3E">
            <w:pPr>
              <w:jc w:val="center"/>
              <w:rPr>
                <w:rFonts w:ascii="Trebuchet MS" w:hAnsi="Trebuchet MS"/>
                <w:b/>
                <w:sz w:val="22"/>
                <w:szCs w:val="22"/>
              </w:rPr>
            </w:pPr>
            <w:r w:rsidRPr="004949E7">
              <w:rPr>
                <w:rFonts w:ascii="Trebuchet MS" w:hAnsi="Trebuchet MS"/>
                <w:b/>
                <w:sz w:val="22"/>
                <w:szCs w:val="22"/>
              </w:rPr>
              <w:t>Eil. Nr.</w:t>
            </w:r>
          </w:p>
        </w:tc>
        <w:tc>
          <w:tcPr>
            <w:tcW w:w="8079" w:type="dxa"/>
          </w:tcPr>
          <w:p w14:paraId="0624D741" w14:textId="77777777" w:rsidR="00D34370" w:rsidRPr="004949E7" w:rsidRDefault="00D34370" w:rsidP="00A07E3E">
            <w:pPr>
              <w:jc w:val="center"/>
              <w:rPr>
                <w:rFonts w:ascii="Trebuchet MS" w:hAnsi="Trebuchet MS"/>
                <w:b/>
                <w:sz w:val="22"/>
                <w:szCs w:val="22"/>
              </w:rPr>
            </w:pPr>
            <w:r w:rsidRPr="004949E7">
              <w:rPr>
                <w:rFonts w:ascii="Trebuchet MS" w:hAnsi="Trebuchet MS"/>
                <w:b/>
                <w:sz w:val="22"/>
                <w:szCs w:val="22"/>
              </w:rPr>
              <w:t>Pavadinimas</w:t>
            </w:r>
          </w:p>
        </w:tc>
        <w:tc>
          <w:tcPr>
            <w:tcW w:w="1849" w:type="dxa"/>
          </w:tcPr>
          <w:p w14:paraId="4E628BB7" w14:textId="77777777" w:rsidR="00D34370" w:rsidRPr="004949E7" w:rsidRDefault="00D34370" w:rsidP="00A07E3E">
            <w:pPr>
              <w:jc w:val="center"/>
              <w:rPr>
                <w:rFonts w:ascii="Trebuchet MS" w:hAnsi="Trebuchet MS"/>
                <w:b/>
                <w:sz w:val="22"/>
                <w:szCs w:val="22"/>
              </w:rPr>
            </w:pPr>
            <w:r w:rsidRPr="004949E7">
              <w:rPr>
                <w:rFonts w:ascii="Trebuchet MS" w:hAnsi="Trebuchet MS"/>
                <w:b/>
                <w:sz w:val="22"/>
                <w:szCs w:val="22"/>
              </w:rPr>
              <w:t>Kiekis, vnt.</w:t>
            </w:r>
          </w:p>
        </w:tc>
      </w:tr>
      <w:tr w:rsidR="00D34370" w:rsidRPr="004949E7" w14:paraId="721E1BA2" w14:textId="77777777" w:rsidTr="00A07E3E">
        <w:trPr>
          <w:trHeight w:val="255"/>
          <w:jc w:val="center"/>
        </w:trPr>
        <w:tc>
          <w:tcPr>
            <w:tcW w:w="988" w:type="dxa"/>
            <w:vAlign w:val="center"/>
          </w:tcPr>
          <w:p w14:paraId="736A747A"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1.</w:t>
            </w:r>
          </w:p>
        </w:tc>
        <w:tc>
          <w:tcPr>
            <w:tcW w:w="8079" w:type="dxa"/>
            <w:vAlign w:val="center"/>
          </w:tcPr>
          <w:p w14:paraId="56035F09" w14:textId="77777777" w:rsidR="00D34370" w:rsidRPr="004949E7" w:rsidRDefault="00D34370" w:rsidP="00A07E3E">
            <w:pPr>
              <w:rPr>
                <w:rFonts w:ascii="Trebuchet MS" w:hAnsi="Trebuchet MS"/>
                <w:bCs/>
                <w:sz w:val="22"/>
                <w:szCs w:val="22"/>
              </w:rPr>
            </w:pPr>
            <w:proofErr w:type="spellStart"/>
            <w:r w:rsidRPr="004949E7">
              <w:rPr>
                <w:rFonts w:ascii="Trebuchet MS" w:eastAsia="Times New Roman" w:hAnsi="Trebuchet MS"/>
                <w:bCs/>
                <w:color w:val="000000" w:themeColor="text1"/>
                <w:sz w:val="22"/>
                <w:szCs w:val="22"/>
              </w:rPr>
              <w:t>Agregacinis</w:t>
            </w:r>
            <w:proofErr w:type="spellEnd"/>
            <w:r w:rsidRPr="004949E7">
              <w:rPr>
                <w:rFonts w:ascii="Trebuchet MS" w:eastAsia="Times New Roman" w:hAnsi="Trebuchet MS"/>
                <w:bCs/>
                <w:color w:val="000000" w:themeColor="text1"/>
                <w:sz w:val="22"/>
                <w:szCs w:val="22"/>
              </w:rPr>
              <w:t xml:space="preserve"> tinklo komutatorius su 24 SFP+ optiniais prievadais</w:t>
            </w:r>
          </w:p>
        </w:tc>
        <w:tc>
          <w:tcPr>
            <w:tcW w:w="1849" w:type="dxa"/>
            <w:vAlign w:val="center"/>
          </w:tcPr>
          <w:p w14:paraId="5A61B9B4"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6</w:t>
            </w:r>
          </w:p>
        </w:tc>
      </w:tr>
      <w:tr w:rsidR="00D34370" w:rsidRPr="004949E7" w14:paraId="30091254" w14:textId="77777777" w:rsidTr="00A07E3E">
        <w:trPr>
          <w:trHeight w:val="255"/>
          <w:jc w:val="center"/>
        </w:trPr>
        <w:tc>
          <w:tcPr>
            <w:tcW w:w="988" w:type="dxa"/>
            <w:vAlign w:val="center"/>
          </w:tcPr>
          <w:p w14:paraId="08170F9D"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2.</w:t>
            </w:r>
          </w:p>
        </w:tc>
        <w:tc>
          <w:tcPr>
            <w:tcW w:w="8079" w:type="dxa"/>
            <w:vAlign w:val="center"/>
          </w:tcPr>
          <w:p w14:paraId="77BEB3F4"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 xml:space="preserve">Tinklo komutatorius 48 prievadų su </w:t>
            </w:r>
            <w:proofErr w:type="spellStart"/>
            <w:r w:rsidRPr="004949E7">
              <w:rPr>
                <w:rFonts w:ascii="Trebuchet MS" w:eastAsia="Times New Roman" w:hAnsi="Trebuchet MS"/>
                <w:bCs/>
                <w:color w:val="000000"/>
                <w:sz w:val="22"/>
                <w:szCs w:val="22"/>
              </w:rPr>
              <w:t>PoE</w:t>
            </w:r>
            <w:proofErr w:type="spellEnd"/>
          </w:p>
        </w:tc>
        <w:tc>
          <w:tcPr>
            <w:tcW w:w="1849" w:type="dxa"/>
            <w:vAlign w:val="center"/>
          </w:tcPr>
          <w:p w14:paraId="6A0A8123"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23</w:t>
            </w:r>
          </w:p>
        </w:tc>
      </w:tr>
      <w:tr w:rsidR="00D34370" w:rsidRPr="004949E7" w14:paraId="2C73F753" w14:textId="77777777" w:rsidTr="00A07E3E">
        <w:trPr>
          <w:trHeight w:val="255"/>
          <w:jc w:val="center"/>
        </w:trPr>
        <w:tc>
          <w:tcPr>
            <w:tcW w:w="988" w:type="dxa"/>
            <w:vAlign w:val="center"/>
          </w:tcPr>
          <w:p w14:paraId="6710E898"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3.</w:t>
            </w:r>
          </w:p>
        </w:tc>
        <w:tc>
          <w:tcPr>
            <w:tcW w:w="8079" w:type="dxa"/>
            <w:vAlign w:val="center"/>
          </w:tcPr>
          <w:p w14:paraId="0EB80562"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Tinklo komutatorius 48 prievadų</w:t>
            </w:r>
          </w:p>
        </w:tc>
        <w:tc>
          <w:tcPr>
            <w:tcW w:w="1849" w:type="dxa"/>
            <w:vAlign w:val="center"/>
          </w:tcPr>
          <w:p w14:paraId="44B3453C"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29</w:t>
            </w:r>
          </w:p>
        </w:tc>
      </w:tr>
      <w:tr w:rsidR="00D34370" w:rsidRPr="004949E7" w14:paraId="4E96950A" w14:textId="77777777" w:rsidTr="00A07E3E">
        <w:trPr>
          <w:trHeight w:val="255"/>
          <w:jc w:val="center"/>
        </w:trPr>
        <w:tc>
          <w:tcPr>
            <w:tcW w:w="988" w:type="dxa"/>
            <w:vAlign w:val="center"/>
          </w:tcPr>
          <w:p w14:paraId="77E3ED89"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4.</w:t>
            </w:r>
          </w:p>
        </w:tc>
        <w:tc>
          <w:tcPr>
            <w:tcW w:w="8079" w:type="dxa"/>
            <w:vAlign w:val="center"/>
          </w:tcPr>
          <w:p w14:paraId="7E1C9E6C"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 xml:space="preserve">Tinklo komutatorius 24 prievadų su </w:t>
            </w:r>
            <w:proofErr w:type="spellStart"/>
            <w:r w:rsidRPr="004949E7">
              <w:rPr>
                <w:rFonts w:ascii="Trebuchet MS" w:eastAsia="Times New Roman" w:hAnsi="Trebuchet MS"/>
                <w:bCs/>
                <w:color w:val="000000"/>
                <w:sz w:val="22"/>
                <w:szCs w:val="22"/>
              </w:rPr>
              <w:t>PoE</w:t>
            </w:r>
            <w:proofErr w:type="spellEnd"/>
          </w:p>
        </w:tc>
        <w:tc>
          <w:tcPr>
            <w:tcW w:w="1849" w:type="dxa"/>
            <w:vAlign w:val="center"/>
          </w:tcPr>
          <w:p w14:paraId="2AF6869A"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3</w:t>
            </w:r>
          </w:p>
        </w:tc>
      </w:tr>
      <w:tr w:rsidR="00D34370" w:rsidRPr="004949E7" w14:paraId="430BBC97" w14:textId="77777777" w:rsidTr="00A07E3E">
        <w:trPr>
          <w:trHeight w:val="255"/>
          <w:jc w:val="center"/>
        </w:trPr>
        <w:tc>
          <w:tcPr>
            <w:tcW w:w="988" w:type="dxa"/>
            <w:vAlign w:val="center"/>
          </w:tcPr>
          <w:p w14:paraId="01E08B56"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5.</w:t>
            </w:r>
          </w:p>
        </w:tc>
        <w:tc>
          <w:tcPr>
            <w:tcW w:w="8079" w:type="dxa"/>
            <w:vAlign w:val="center"/>
          </w:tcPr>
          <w:p w14:paraId="1E4E0888"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Tinklo komutatorius 24 prievadų</w:t>
            </w:r>
          </w:p>
        </w:tc>
        <w:tc>
          <w:tcPr>
            <w:tcW w:w="1849" w:type="dxa"/>
            <w:vAlign w:val="center"/>
          </w:tcPr>
          <w:p w14:paraId="32AA1C48"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7</w:t>
            </w:r>
          </w:p>
        </w:tc>
      </w:tr>
      <w:tr w:rsidR="00D34370" w:rsidRPr="004949E7" w14:paraId="504ED250" w14:textId="77777777" w:rsidTr="00A07E3E">
        <w:trPr>
          <w:trHeight w:val="255"/>
          <w:jc w:val="center"/>
        </w:trPr>
        <w:tc>
          <w:tcPr>
            <w:tcW w:w="988" w:type="dxa"/>
            <w:vAlign w:val="center"/>
          </w:tcPr>
          <w:p w14:paraId="344EBCCE"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6.</w:t>
            </w:r>
          </w:p>
        </w:tc>
        <w:tc>
          <w:tcPr>
            <w:tcW w:w="8079" w:type="dxa"/>
            <w:vAlign w:val="center"/>
          </w:tcPr>
          <w:p w14:paraId="4BADFD68"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 xml:space="preserve">Tinklo komutatorius 12 prievadų su </w:t>
            </w:r>
            <w:proofErr w:type="spellStart"/>
            <w:r w:rsidRPr="004949E7">
              <w:rPr>
                <w:rFonts w:ascii="Trebuchet MS" w:eastAsia="Times New Roman" w:hAnsi="Trebuchet MS"/>
                <w:bCs/>
                <w:color w:val="000000"/>
                <w:sz w:val="22"/>
                <w:szCs w:val="22"/>
              </w:rPr>
              <w:t>PoE</w:t>
            </w:r>
            <w:proofErr w:type="spellEnd"/>
          </w:p>
        </w:tc>
        <w:tc>
          <w:tcPr>
            <w:tcW w:w="1849" w:type="dxa"/>
            <w:vAlign w:val="center"/>
          </w:tcPr>
          <w:p w14:paraId="6CDF5F10"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27</w:t>
            </w:r>
          </w:p>
        </w:tc>
      </w:tr>
      <w:tr w:rsidR="00D34370" w:rsidRPr="004949E7" w14:paraId="1AA7FDE7" w14:textId="77777777" w:rsidTr="00A07E3E">
        <w:trPr>
          <w:trHeight w:val="255"/>
          <w:jc w:val="center"/>
        </w:trPr>
        <w:tc>
          <w:tcPr>
            <w:tcW w:w="988" w:type="dxa"/>
            <w:vAlign w:val="center"/>
          </w:tcPr>
          <w:p w14:paraId="7AE7174F"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7.</w:t>
            </w:r>
          </w:p>
        </w:tc>
        <w:tc>
          <w:tcPr>
            <w:tcW w:w="8079" w:type="dxa"/>
            <w:vAlign w:val="center"/>
          </w:tcPr>
          <w:p w14:paraId="0E762026" w14:textId="77777777" w:rsidR="00D34370" w:rsidRPr="004949E7" w:rsidRDefault="00D34370" w:rsidP="00A07E3E">
            <w:pPr>
              <w:rPr>
                <w:rFonts w:ascii="Trebuchet MS" w:hAnsi="Trebuchet MS"/>
                <w:bCs/>
                <w:sz w:val="22"/>
                <w:szCs w:val="22"/>
              </w:rPr>
            </w:pPr>
            <w:r w:rsidRPr="004949E7">
              <w:rPr>
                <w:rFonts w:ascii="Trebuchet MS" w:eastAsia="Times New Roman" w:hAnsi="Trebuchet MS"/>
                <w:bCs/>
                <w:color w:val="000000"/>
                <w:sz w:val="22"/>
                <w:szCs w:val="22"/>
              </w:rPr>
              <w:t xml:space="preserve">Belaidė </w:t>
            </w:r>
            <w:proofErr w:type="spellStart"/>
            <w:r w:rsidRPr="004949E7">
              <w:rPr>
                <w:rFonts w:ascii="Trebuchet MS" w:eastAsia="Times New Roman" w:hAnsi="Trebuchet MS"/>
                <w:bCs/>
                <w:color w:val="000000"/>
                <w:sz w:val="22"/>
                <w:szCs w:val="22"/>
              </w:rPr>
              <w:t>Wi</w:t>
            </w:r>
            <w:proofErr w:type="spellEnd"/>
            <w:r w:rsidRPr="004949E7">
              <w:rPr>
                <w:rFonts w:ascii="Trebuchet MS" w:eastAsia="Times New Roman" w:hAnsi="Trebuchet MS"/>
                <w:bCs/>
                <w:color w:val="000000"/>
                <w:sz w:val="22"/>
                <w:szCs w:val="22"/>
              </w:rPr>
              <w:t>-Fi prieigos stotelė</w:t>
            </w:r>
          </w:p>
        </w:tc>
        <w:tc>
          <w:tcPr>
            <w:tcW w:w="1849" w:type="dxa"/>
            <w:vAlign w:val="center"/>
          </w:tcPr>
          <w:p w14:paraId="64BBFB63"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12</w:t>
            </w:r>
          </w:p>
        </w:tc>
      </w:tr>
      <w:tr w:rsidR="00D34370" w:rsidRPr="004949E7" w14:paraId="3D833903" w14:textId="77777777" w:rsidTr="00A07E3E">
        <w:trPr>
          <w:trHeight w:val="255"/>
          <w:jc w:val="center"/>
        </w:trPr>
        <w:tc>
          <w:tcPr>
            <w:tcW w:w="988" w:type="dxa"/>
            <w:vAlign w:val="center"/>
          </w:tcPr>
          <w:p w14:paraId="39C440D7"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8.</w:t>
            </w:r>
          </w:p>
        </w:tc>
        <w:tc>
          <w:tcPr>
            <w:tcW w:w="8079" w:type="dxa"/>
            <w:vAlign w:val="center"/>
          </w:tcPr>
          <w:p w14:paraId="38F83B3E" w14:textId="77777777" w:rsidR="00D34370" w:rsidRPr="004949E7" w:rsidRDefault="00D34370" w:rsidP="00A07E3E">
            <w:pPr>
              <w:rPr>
                <w:rFonts w:ascii="Trebuchet MS" w:hAnsi="Trebuchet MS"/>
                <w:bCs/>
                <w:sz w:val="22"/>
                <w:szCs w:val="22"/>
              </w:rPr>
            </w:pPr>
            <w:r w:rsidRPr="004949E7">
              <w:rPr>
                <w:rFonts w:ascii="Trebuchet MS" w:hAnsi="Trebuchet MS"/>
                <w:bCs/>
                <w:sz w:val="22"/>
                <w:szCs w:val="22"/>
              </w:rPr>
              <w:t>Papildomos programinės įrangos licencijos tinklo prieigos kontrolės sprendimui</w:t>
            </w:r>
          </w:p>
        </w:tc>
        <w:tc>
          <w:tcPr>
            <w:tcW w:w="1849" w:type="dxa"/>
            <w:vAlign w:val="center"/>
          </w:tcPr>
          <w:p w14:paraId="260589C6"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1</w:t>
            </w:r>
          </w:p>
        </w:tc>
      </w:tr>
      <w:tr w:rsidR="00D34370" w:rsidRPr="004949E7" w14:paraId="3BD23A14" w14:textId="77777777" w:rsidTr="00A07E3E">
        <w:trPr>
          <w:trHeight w:val="255"/>
          <w:jc w:val="center"/>
        </w:trPr>
        <w:tc>
          <w:tcPr>
            <w:tcW w:w="988" w:type="dxa"/>
            <w:vAlign w:val="center"/>
          </w:tcPr>
          <w:p w14:paraId="6E2EF7E3"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lastRenderedPageBreak/>
              <w:t>9.</w:t>
            </w:r>
          </w:p>
        </w:tc>
        <w:tc>
          <w:tcPr>
            <w:tcW w:w="8079" w:type="dxa"/>
            <w:vAlign w:val="center"/>
          </w:tcPr>
          <w:p w14:paraId="1AE8AA77" w14:textId="77777777" w:rsidR="00D34370" w:rsidRPr="004949E7" w:rsidRDefault="00D34370" w:rsidP="006C49FD">
            <w:pPr>
              <w:jc w:val="both"/>
              <w:rPr>
                <w:rFonts w:ascii="Trebuchet MS" w:hAnsi="Trebuchet MS"/>
                <w:color w:val="0000FF"/>
                <w:sz w:val="22"/>
                <w:szCs w:val="22"/>
              </w:rPr>
            </w:pPr>
            <w:r w:rsidRPr="004949E7">
              <w:rPr>
                <w:rFonts w:ascii="Trebuchet MS" w:hAnsi="Trebuchet MS"/>
                <w:sz w:val="22"/>
                <w:szCs w:val="22"/>
              </w:rPr>
              <w:t xml:space="preserve">Papildomos programinės įrangos licencijos centralizuoto tinklo valdymo sistemai </w:t>
            </w:r>
          </w:p>
        </w:tc>
        <w:tc>
          <w:tcPr>
            <w:tcW w:w="1849" w:type="dxa"/>
            <w:vAlign w:val="center"/>
          </w:tcPr>
          <w:p w14:paraId="6AE05964" w14:textId="77777777" w:rsidR="00D34370" w:rsidRPr="004949E7" w:rsidRDefault="00D34370" w:rsidP="00A07E3E">
            <w:pPr>
              <w:jc w:val="center"/>
              <w:rPr>
                <w:rFonts w:ascii="Trebuchet MS" w:hAnsi="Trebuchet MS"/>
                <w:sz w:val="22"/>
                <w:szCs w:val="22"/>
              </w:rPr>
            </w:pPr>
            <w:r w:rsidRPr="004949E7">
              <w:rPr>
                <w:rFonts w:ascii="Trebuchet MS" w:hAnsi="Trebuchet MS"/>
                <w:sz w:val="22"/>
                <w:szCs w:val="22"/>
              </w:rPr>
              <w:t>17</w:t>
            </w:r>
          </w:p>
        </w:tc>
      </w:tr>
      <w:tr w:rsidR="00A076C1" w:rsidRPr="004949E7" w14:paraId="36C7E4A4" w14:textId="77777777" w:rsidTr="008311E6">
        <w:trPr>
          <w:trHeight w:val="255"/>
          <w:jc w:val="center"/>
        </w:trPr>
        <w:tc>
          <w:tcPr>
            <w:tcW w:w="988" w:type="dxa"/>
            <w:vAlign w:val="center"/>
          </w:tcPr>
          <w:p w14:paraId="0B0AE8B6"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10.</w:t>
            </w:r>
          </w:p>
        </w:tc>
        <w:tc>
          <w:tcPr>
            <w:tcW w:w="8079" w:type="dxa"/>
            <w:vAlign w:val="center"/>
          </w:tcPr>
          <w:p w14:paraId="3C8E409F" w14:textId="598F18A6" w:rsidR="00A076C1" w:rsidRPr="004949E7" w:rsidRDefault="00A076C1" w:rsidP="00A076C1">
            <w:pPr>
              <w:rPr>
                <w:rFonts w:ascii="Trebuchet MS" w:hAnsi="Trebuchet MS"/>
                <w:bCs/>
                <w:sz w:val="22"/>
                <w:szCs w:val="22"/>
              </w:rPr>
            </w:pPr>
            <w:r w:rsidRPr="004949E7">
              <w:rPr>
                <w:rFonts w:ascii="Trebuchet MS" w:hAnsi="Trebuchet MS"/>
                <w:bCs/>
                <w:sz w:val="22"/>
                <w:szCs w:val="22"/>
              </w:rPr>
              <w:t>SFP+ modulis</w:t>
            </w:r>
          </w:p>
        </w:tc>
        <w:tc>
          <w:tcPr>
            <w:tcW w:w="1849" w:type="dxa"/>
            <w:shd w:val="clear" w:color="auto" w:fill="FFFFFF" w:themeFill="background1"/>
            <w:vAlign w:val="center"/>
          </w:tcPr>
          <w:p w14:paraId="3851D793" w14:textId="61B18F10" w:rsidR="00A076C1" w:rsidRPr="004949E7" w:rsidRDefault="00A076C1" w:rsidP="00A076C1">
            <w:pPr>
              <w:jc w:val="center"/>
              <w:rPr>
                <w:rFonts w:ascii="Trebuchet MS" w:hAnsi="Trebuchet MS"/>
                <w:sz w:val="22"/>
                <w:szCs w:val="22"/>
              </w:rPr>
            </w:pPr>
            <w:r w:rsidRPr="004949E7">
              <w:rPr>
                <w:rFonts w:ascii="Trebuchet MS" w:hAnsi="Trebuchet MS"/>
                <w:sz w:val="22"/>
                <w:szCs w:val="22"/>
              </w:rPr>
              <w:t>108</w:t>
            </w:r>
          </w:p>
        </w:tc>
      </w:tr>
      <w:tr w:rsidR="00A076C1" w:rsidRPr="004949E7" w14:paraId="1EED2E15" w14:textId="77777777" w:rsidTr="00A07E3E">
        <w:trPr>
          <w:trHeight w:val="255"/>
          <w:jc w:val="center"/>
        </w:trPr>
        <w:tc>
          <w:tcPr>
            <w:tcW w:w="988" w:type="dxa"/>
            <w:vAlign w:val="center"/>
          </w:tcPr>
          <w:p w14:paraId="2D9B30EF"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11.</w:t>
            </w:r>
          </w:p>
        </w:tc>
        <w:tc>
          <w:tcPr>
            <w:tcW w:w="8079" w:type="dxa"/>
            <w:vAlign w:val="center"/>
          </w:tcPr>
          <w:p w14:paraId="35B113FF" w14:textId="2F9DA87D" w:rsidR="00A076C1" w:rsidRPr="004949E7" w:rsidRDefault="00A076C1" w:rsidP="00A076C1">
            <w:pPr>
              <w:rPr>
                <w:rFonts w:ascii="Trebuchet MS" w:hAnsi="Trebuchet MS"/>
                <w:bCs/>
                <w:sz w:val="22"/>
                <w:szCs w:val="22"/>
              </w:rPr>
            </w:pPr>
            <w:r w:rsidRPr="004949E7">
              <w:rPr>
                <w:rFonts w:ascii="Trebuchet MS" w:eastAsia="Times New Roman" w:hAnsi="Trebuchet MS"/>
                <w:color w:val="000000" w:themeColor="text1"/>
                <w:sz w:val="22"/>
                <w:szCs w:val="22"/>
              </w:rPr>
              <w:t>Kabelis tinklo komutatorių apjungimui</w:t>
            </w:r>
            <w:r w:rsidR="008B60E1">
              <w:rPr>
                <w:rFonts w:ascii="Trebuchet MS" w:eastAsia="Times New Roman" w:hAnsi="Trebuchet MS"/>
                <w:color w:val="000000" w:themeColor="text1"/>
                <w:sz w:val="22"/>
                <w:szCs w:val="22"/>
              </w:rPr>
              <w:t xml:space="preserve">, </w:t>
            </w:r>
            <w:r w:rsidR="008B60E1" w:rsidRPr="004949E7">
              <w:rPr>
                <w:rFonts w:ascii="Trebuchet MS" w:hAnsi="Trebuchet MS"/>
                <w:sz w:val="22"/>
                <w:szCs w:val="22"/>
              </w:rPr>
              <w:t>50G SFP56 prievadai</w:t>
            </w:r>
          </w:p>
        </w:tc>
        <w:tc>
          <w:tcPr>
            <w:tcW w:w="1849" w:type="dxa"/>
            <w:shd w:val="clear" w:color="auto" w:fill="FFFFFF" w:themeFill="background1"/>
            <w:vAlign w:val="center"/>
          </w:tcPr>
          <w:p w14:paraId="6558E8F0" w14:textId="343326B9" w:rsidR="00A076C1" w:rsidRPr="004949E7" w:rsidRDefault="00A076C1" w:rsidP="00A076C1">
            <w:pPr>
              <w:jc w:val="center"/>
              <w:rPr>
                <w:rFonts w:ascii="Trebuchet MS" w:hAnsi="Trebuchet MS"/>
                <w:sz w:val="22"/>
                <w:szCs w:val="22"/>
              </w:rPr>
            </w:pPr>
            <w:r w:rsidRPr="004949E7">
              <w:rPr>
                <w:rFonts w:ascii="Trebuchet MS" w:hAnsi="Trebuchet MS"/>
                <w:sz w:val="22"/>
                <w:szCs w:val="22"/>
              </w:rPr>
              <w:t>6</w:t>
            </w:r>
          </w:p>
        </w:tc>
      </w:tr>
      <w:tr w:rsidR="00A076C1" w:rsidRPr="004949E7" w14:paraId="57E3F519" w14:textId="77777777" w:rsidTr="00A07E3E">
        <w:trPr>
          <w:trHeight w:val="255"/>
          <w:jc w:val="center"/>
        </w:trPr>
        <w:tc>
          <w:tcPr>
            <w:tcW w:w="988" w:type="dxa"/>
            <w:vAlign w:val="center"/>
          </w:tcPr>
          <w:p w14:paraId="0C0DAEE1"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12.</w:t>
            </w:r>
          </w:p>
        </w:tc>
        <w:tc>
          <w:tcPr>
            <w:tcW w:w="8079" w:type="dxa"/>
            <w:vAlign w:val="center"/>
          </w:tcPr>
          <w:p w14:paraId="03FA99A6" w14:textId="5A43555B"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Kabelis tinklo komutatorių apjungimui</w:t>
            </w:r>
            <w:r w:rsidR="008B60E1">
              <w:rPr>
                <w:rFonts w:ascii="Trebuchet MS" w:eastAsia="Times New Roman" w:hAnsi="Trebuchet MS"/>
                <w:color w:val="000000" w:themeColor="text1"/>
                <w:sz w:val="22"/>
                <w:szCs w:val="22"/>
              </w:rPr>
              <w:t xml:space="preserve">, </w:t>
            </w:r>
            <w:r w:rsidR="008B60E1" w:rsidRPr="004949E7">
              <w:rPr>
                <w:rFonts w:ascii="Trebuchet MS" w:hAnsi="Trebuchet MS"/>
                <w:sz w:val="22"/>
                <w:szCs w:val="22"/>
              </w:rPr>
              <w:t>10G SFP+ prievadai</w:t>
            </w:r>
            <w:r w:rsidR="004551F5">
              <w:rPr>
                <w:rFonts w:ascii="Trebuchet MS" w:hAnsi="Trebuchet MS"/>
                <w:sz w:val="22"/>
                <w:szCs w:val="22"/>
              </w:rPr>
              <w:t xml:space="preserve">, </w:t>
            </w:r>
            <w:r w:rsidR="004551F5" w:rsidRPr="004949E7">
              <w:rPr>
                <w:rFonts w:ascii="Trebuchet MS" w:hAnsi="Trebuchet MS"/>
                <w:sz w:val="22"/>
                <w:szCs w:val="22"/>
              </w:rPr>
              <w:t>ilgis 1 m</w:t>
            </w:r>
          </w:p>
        </w:tc>
        <w:tc>
          <w:tcPr>
            <w:tcW w:w="1849" w:type="dxa"/>
            <w:shd w:val="clear" w:color="auto" w:fill="FFFFFF" w:themeFill="background1"/>
            <w:vAlign w:val="center"/>
          </w:tcPr>
          <w:p w14:paraId="3FE539B7" w14:textId="14C6FE36" w:rsidR="00A076C1" w:rsidRPr="004949E7" w:rsidRDefault="00A076C1" w:rsidP="00A076C1">
            <w:pPr>
              <w:jc w:val="center"/>
              <w:rPr>
                <w:rFonts w:ascii="Trebuchet MS" w:hAnsi="Trebuchet MS"/>
                <w:sz w:val="22"/>
                <w:szCs w:val="22"/>
              </w:rPr>
            </w:pPr>
            <w:r w:rsidRPr="004949E7">
              <w:rPr>
                <w:rFonts w:ascii="Trebuchet MS" w:hAnsi="Trebuchet MS"/>
                <w:sz w:val="22"/>
                <w:szCs w:val="22"/>
              </w:rPr>
              <w:t>42</w:t>
            </w:r>
          </w:p>
        </w:tc>
      </w:tr>
      <w:tr w:rsidR="00A076C1" w:rsidRPr="004949E7" w14:paraId="38ACA704" w14:textId="77777777" w:rsidTr="00A07E3E">
        <w:trPr>
          <w:trHeight w:val="255"/>
          <w:jc w:val="center"/>
        </w:trPr>
        <w:tc>
          <w:tcPr>
            <w:tcW w:w="988" w:type="dxa"/>
            <w:vAlign w:val="center"/>
          </w:tcPr>
          <w:p w14:paraId="5F3EB532"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13.</w:t>
            </w:r>
          </w:p>
        </w:tc>
        <w:tc>
          <w:tcPr>
            <w:tcW w:w="8079" w:type="dxa"/>
            <w:vAlign w:val="center"/>
          </w:tcPr>
          <w:p w14:paraId="03BA1556" w14:textId="642E7413"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Kabelis tinklo komutatorių apjungimui</w:t>
            </w:r>
            <w:r w:rsidR="00275B5D">
              <w:rPr>
                <w:rFonts w:ascii="Trebuchet MS" w:eastAsia="Times New Roman" w:hAnsi="Trebuchet MS"/>
                <w:color w:val="000000" w:themeColor="text1"/>
                <w:sz w:val="22"/>
                <w:szCs w:val="22"/>
              </w:rPr>
              <w:t xml:space="preserve">, </w:t>
            </w:r>
            <w:r w:rsidR="00275B5D" w:rsidRPr="004949E7">
              <w:rPr>
                <w:rFonts w:ascii="Trebuchet MS" w:hAnsi="Trebuchet MS"/>
                <w:sz w:val="22"/>
                <w:szCs w:val="22"/>
              </w:rPr>
              <w:t>10G SFP+ prievadai</w:t>
            </w:r>
            <w:r w:rsidR="00275B5D">
              <w:rPr>
                <w:rFonts w:ascii="Trebuchet MS" w:hAnsi="Trebuchet MS"/>
                <w:sz w:val="22"/>
                <w:szCs w:val="22"/>
              </w:rPr>
              <w:t xml:space="preserve">, </w:t>
            </w:r>
            <w:r w:rsidR="00275B5D" w:rsidRPr="004949E7">
              <w:rPr>
                <w:rFonts w:ascii="Trebuchet MS" w:hAnsi="Trebuchet MS"/>
                <w:sz w:val="22"/>
                <w:szCs w:val="22"/>
              </w:rPr>
              <w:t>ilgis 3 m</w:t>
            </w:r>
          </w:p>
        </w:tc>
        <w:tc>
          <w:tcPr>
            <w:tcW w:w="1849" w:type="dxa"/>
            <w:shd w:val="clear" w:color="auto" w:fill="FFFFFF" w:themeFill="background1"/>
            <w:vAlign w:val="center"/>
          </w:tcPr>
          <w:p w14:paraId="14D13360" w14:textId="44B449AF" w:rsidR="00A076C1" w:rsidRPr="004949E7" w:rsidRDefault="00A076C1" w:rsidP="00A076C1">
            <w:pPr>
              <w:jc w:val="center"/>
              <w:rPr>
                <w:rFonts w:ascii="Trebuchet MS" w:hAnsi="Trebuchet MS"/>
                <w:sz w:val="22"/>
                <w:szCs w:val="22"/>
              </w:rPr>
            </w:pPr>
            <w:r w:rsidRPr="004949E7">
              <w:rPr>
                <w:rFonts w:ascii="Trebuchet MS" w:hAnsi="Trebuchet MS"/>
                <w:sz w:val="22"/>
                <w:szCs w:val="22"/>
              </w:rPr>
              <w:t>7</w:t>
            </w:r>
          </w:p>
        </w:tc>
      </w:tr>
      <w:tr w:rsidR="00A076C1" w:rsidRPr="004949E7" w14:paraId="77DC81D9" w14:textId="77777777" w:rsidTr="00A07E3E">
        <w:trPr>
          <w:trHeight w:val="255"/>
          <w:jc w:val="center"/>
        </w:trPr>
        <w:tc>
          <w:tcPr>
            <w:tcW w:w="988" w:type="dxa"/>
            <w:vAlign w:val="center"/>
          </w:tcPr>
          <w:p w14:paraId="529026AF"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14.</w:t>
            </w:r>
          </w:p>
        </w:tc>
        <w:tc>
          <w:tcPr>
            <w:tcW w:w="8079" w:type="dxa"/>
            <w:vAlign w:val="center"/>
          </w:tcPr>
          <w:p w14:paraId="7F28E66E" w14:textId="6527EBF2"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Tinklinis jungiamasis kabelis</w:t>
            </w:r>
            <w:r w:rsidR="003E55C2">
              <w:rPr>
                <w:rFonts w:ascii="Trebuchet MS" w:eastAsia="Times New Roman" w:hAnsi="Trebuchet MS"/>
                <w:color w:val="000000" w:themeColor="text1"/>
                <w:sz w:val="22"/>
                <w:szCs w:val="22"/>
              </w:rPr>
              <w:t xml:space="preserve">, </w:t>
            </w:r>
            <w:r w:rsidR="003E55C2" w:rsidRPr="004949E7">
              <w:rPr>
                <w:rFonts w:ascii="Trebuchet MS" w:hAnsi="Trebuchet MS"/>
                <w:sz w:val="22"/>
                <w:szCs w:val="22"/>
              </w:rPr>
              <w:t>ilgis 0,25 m</w:t>
            </w:r>
          </w:p>
        </w:tc>
        <w:tc>
          <w:tcPr>
            <w:tcW w:w="1849" w:type="dxa"/>
            <w:shd w:val="clear" w:color="auto" w:fill="FFFFFF" w:themeFill="background1"/>
            <w:vAlign w:val="center"/>
          </w:tcPr>
          <w:p w14:paraId="5F1D0883" w14:textId="45488690" w:rsidR="00A076C1" w:rsidRPr="004949E7" w:rsidRDefault="00A076C1" w:rsidP="00A076C1">
            <w:pPr>
              <w:jc w:val="center"/>
              <w:rPr>
                <w:rFonts w:ascii="Trebuchet MS" w:hAnsi="Trebuchet MS"/>
                <w:sz w:val="22"/>
                <w:szCs w:val="22"/>
              </w:rPr>
            </w:pPr>
            <w:r w:rsidRPr="004949E7">
              <w:rPr>
                <w:rFonts w:ascii="Trebuchet MS" w:hAnsi="Trebuchet MS"/>
                <w:sz w:val="22"/>
                <w:szCs w:val="22"/>
              </w:rPr>
              <w:t>500</w:t>
            </w:r>
          </w:p>
        </w:tc>
      </w:tr>
      <w:tr w:rsidR="00A076C1" w:rsidRPr="004949E7" w14:paraId="1F184D51" w14:textId="77777777" w:rsidTr="00A07E3E">
        <w:trPr>
          <w:trHeight w:val="255"/>
          <w:jc w:val="center"/>
        </w:trPr>
        <w:tc>
          <w:tcPr>
            <w:tcW w:w="988" w:type="dxa"/>
            <w:vAlign w:val="center"/>
          </w:tcPr>
          <w:p w14:paraId="616E5020"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15.</w:t>
            </w:r>
          </w:p>
        </w:tc>
        <w:tc>
          <w:tcPr>
            <w:tcW w:w="8079" w:type="dxa"/>
            <w:vAlign w:val="center"/>
          </w:tcPr>
          <w:p w14:paraId="6004C3D9" w14:textId="47938419"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Tinklinis jungiamasis kabelis</w:t>
            </w:r>
            <w:r w:rsidR="00F039A0">
              <w:rPr>
                <w:rFonts w:ascii="Trebuchet MS" w:eastAsia="Times New Roman" w:hAnsi="Trebuchet MS"/>
                <w:color w:val="000000" w:themeColor="text1"/>
                <w:sz w:val="22"/>
                <w:szCs w:val="22"/>
              </w:rPr>
              <w:t xml:space="preserve">, </w:t>
            </w:r>
            <w:r w:rsidR="00F039A0" w:rsidRPr="004949E7">
              <w:rPr>
                <w:rFonts w:ascii="Trebuchet MS" w:hAnsi="Trebuchet MS"/>
                <w:sz w:val="22"/>
                <w:szCs w:val="22"/>
              </w:rPr>
              <w:t>ilgis 0,50 m</w:t>
            </w:r>
          </w:p>
        </w:tc>
        <w:tc>
          <w:tcPr>
            <w:tcW w:w="1849" w:type="dxa"/>
            <w:shd w:val="clear" w:color="auto" w:fill="FFFFFF" w:themeFill="background1"/>
            <w:vAlign w:val="center"/>
          </w:tcPr>
          <w:p w14:paraId="31DA4F13" w14:textId="7D381C4D" w:rsidR="00A076C1" w:rsidRPr="004949E7" w:rsidRDefault="00A076C1" w:rsidP="00A076C1">
            <w:pPr>
              <w:jc w:val="center"/>
              <w:rPr>
                <w:rFonts w:ascii="Trebuchet MS" w:hAnsi="Trebuchet MS"/>
                <w:sz w:val="22"/>
                <w:szCs w:val="22"/>
              </w:rPr>
            </w:pPr>
            <w:r w:rsidRPr="004949E7">
              <w:rPr>
                <w:rFonts w:ascii="Trebuchet MS" w:hAnsi="Trebuchet MS"/>
                <w:sz w:val="22"/>
                <w:szCs w:val="22"/>
              </w:rPr>
              <w:t>500</w:t>
            </w:r>
          </w:p>
        </w:tc>
      </w:tr>
      <w:tr w:rsidR="00A076C1" w:rsidRPr="004949E7" w14:paraId="4A1CA59A" w14:textId="77777777" w:rsidTr="00A07E3E">
        <w:trPr>
          <w:trHeight w:val="255"/>
          <w:jc w:val="center"/>
        </w:trPr>
        <w:tc>
          <w:tcPr>
            <w:tcW w:w="988" w:type="dxa"/>
            <w:vAlign w:val="center"/>
          </w:tcPr>
          <w:p w14:paraId="025AE5DC"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16.</w:t>
            </w:r>
          </w:p>
        </w:tc>
        <w:tc>
          <w:tcPr>
            <w:tcW w:w="8079" w:type="dxa"/>
            <w:vAlign w:val="center"/>
          </w:tcPr>
          <w:p w14:paraId="7430DCB2" w14:textId="013F7D1E"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Tinklinis jungiamasis kabelis</w:t>
            </w:r>
            <w:r w:rsidR="00F252B6">
              <w:rPr>
                <w:rFonts w:ascii="Trebuchet MS" w:eastAsia="Times New Roman" w:hAnsi="Trebuchet MS"/>
                <w:color w:val="000000" w:themeColor="text1"/>
                <w:sz w:val="22"/>
                <w:szCs w:val="22"/>
              </w:rPr>
              <w:t xml:space="preserve">, </w:t>
            </w:r>
            <w:r w:rsidR="00F252B6" w:rsidRPr="004949E7">
              <w:rPr>
                <w:rFonts w:ascii="Trebuchet MS" w:hAnsi="Trebuchet MS"/>
                <w:sz w:val="22"/>
                <w:szCs w:val="22"/>
              </w:rPr>
              <w:t>ilgis 1 m</w:t>
            </w:r>
          </w:p>
        </w:tc>
        <w:tc>
          <w:tcPr>
            <w:tcW w:w="1849" w:type="dxa"/>
            <w:shd w:val="clear" w:color="auto" w:fill="FFFFFF" w:themeFill="background1"/>
            <w:vAlign w:val="center"/>
          </w:tcPr>
          <w:p w14:paraId="118F8637" w14:textId="3B44964D" w:rsidR="00A076C1" w:rsidRPr="004949E7" w:rsidRDefault="00A076C1" w:rsidP="00A076C1">
            <w:pPr>
              <w:jc w:val="center"/>
              <w:rPr>
                <w:rFonts w:ascii="Trebuchet MS" w:hAnsi="Trebuchet MS"/>
                <w:sz w:val="22"/>
                <w:szCs w:val="22"/>
              </w:rPr>
            </w:pPr>
            <w:r w:rsidRPr="004949E7">
              <w:rPr>
                <w:rFonts w:ascii="Trebuchet MS" w:hAnsi="Trebuchet MS"/>
                <w:sz w:val="22"/>
                <w:szCs w:val="22"/>
              </w:rPr>
              <w:t>100</w:t>
            </w:r>
          </w:p>
        </w:tc>
      </w:tr>
      <w:tr w:rsidR="00A076C1" w:rsidRPr="004949E7" w14:paraId="667F8C79" w14:textId="77777777" w:rsidTr="00A07E3E">
        <w:trPr>
          <w:trHeight w:val="255"/>
          <w:jc w:val="center"/>
        </w:trPr>
        <w:tc>
          <w:tcPr>
            <w:tcW w:w="988" w:type="dxa"/>
            <w:vAlign w:val="center"/>
          </w:tcPr>
          <w:p w14:paraId="4809D292"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17.</w:t>
            </w:r>
          </w:p>
        </w:tc>
        <w:tc>
          <w:tcPr>
            <w:tcW w:w="8079" w:type="dxa"/>
            <w:vAlign w:val="center"/>
          </w:tcPr>
          <w:p w14:paraId="3BE00BC6" w14:textId="70CDFD9F"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Optinis jungiamasis kabelis</w:t>
            </w:r>
            <w:r w:rsidR="00097D85">
              <w:rPr>
                <w:rFonts w:ascii="Trebuchet MS" w:eastAsia="Times New Roman" w:hAnsi="Trebuchet MS"/>
                <w:color w:val="000000" w:themeColor="text1"/>
                <w:sz w:val="22"/>
                <w:szCs w:val="22"/>
              </w:rPr>
              <w:t xml:space="preserve">, </w:t>
            </w:r>
            <w:r w:rsidR="00097D85" w:rsidRPr="004949E7">
              <w:rPr>
                <w:rFonts w:ascii="Trebuchet MS" w:hAnsi="Trebuchet MS"/>
                <w:sz w:val="22"/>
                <w:szCs w:val="22"/>
              </w:rPr>
              <w:t>ilgis 1 m</w:t>
            </w:r>
          </w:p>
        </w:tc>
        <w:tc>
          <w:tcPr>
            <w:tcW w:w="1849" w:type="dxa"/>
            <w:shd w:val="clear" w:color="auto" w:fill="FFFFFF" w:themeFill="background1"/>
            <w:vAlign w:val="center"/>
          </w:tcPr>
          <w:p w14:paraId="1D307184" w14:textId="23E7E18D" w:rsidR="00A076C1" w:rsidRPr="004949E7" w:rsidRDefault="00A076C1" w:rsidP="00A076C1">
            <w:pPr>
              <w:jc w:val="center"/>
              <w:rPr>
                <w:rFonts w:ascii="Trebuchet MS" w:hAnsi="Trebuchet MS"/>
                <w:sz w:val="22"/>
                <w:szCs w:val="22"/>
              </w:rPr>
            </w:pPr>
            <w:r w:rsidRPr="004949E7">
              <w:rPr>
                <w:rFonts w:ascii="Trebuchet MS" w:hAnsi="Trebuchet MS"/>
                <w:sz w:val="22"/>
                <w:szCs w:val="22"/>
              </w:rPr>
              <w:t>80</w:t>
            </w:r>
          </w:p>
        </w:tc>
      </w:tr>
      <w:tr w:rsidR="00A076C1" w:rsidRPr="004949E7" w14:paraId="1904606E" w14:textId="77777777" w:rsidTr="00A07E3E">
        <w:trPr>
          <w:trHeight w:val="255"/>
          <w:jc w:val="center"/>
        </w:trPr>
        <w:tc>
          <w:tcPr>
            <w:tcW w:w="988" w:type="dxa"/>
            <w:vAlign w:val="center"/>
          </w:tcPr>
          <w:p w14:paraId="463CEEA6"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18.</w:t>
            </w:r>
          </w:p>
        </w:tc>
        <w:tc>
          <w:tcPr>
            <w:tcW w:w="8079" w:type="dxa"/>
            <w:vAlign w:val="center"/>
          </w:tcPr>
          <w:p w14:paraId="2A9C3757" w14:textId="17CF273F"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Optinis jungiamasis kabelis</w:t>
            </w:r>
            <w:r w:rsidR="00464AAB">
              <w:rPr>
                <w:rFonts w:ascii="Trebuchet MS" w:eastAsia="Times New Roman" w:hAnsi="Trebuchet MS"/>
                <w:color w:val="000000" w:themeColor="text1"/>
                <w:sz w:val="22"/>
                <w:szCs w:val="22"/>
              </w:rPr>
              <w:t xml:space="preserve">, </w:t>
            </w:r>
            <w:r w:rsidR="00464AAB" w:rsidRPr="004949E7">
              <w:rPr>
                <w:rFonts w:ascii="Trebuchet MS" w:hAnsi="Trebuchet MS"/>
                <w:sz w:val="22"/>
                <w:szCs w:val="22"/>
              </w:rPr>
              <w:t>ilgis 2 m</w:t>
            </w:r>
          </w:p>
        </w:tc>
        <w:tc>
          <w:tcPr>
            <w:tcW w:w="1849" w:type="dxa"/>
            <w:shd w:val="clear" w:color="auto" w:fill="FFFFFF" w:themeFill="background1"/>
            <w:vAlign w:val="center"/>
          </w:tcPr>
          <w:p w14:paraId="4603C0B3" w14:textId="40CAE706" w:rsidR="00A076C1" w:rsidRPr="004949E7" w:rsidRDefault="00A076C1" w:rsidP="00A076C1">
            <w:pPr>
              <w:jc w:val="center"/>
              <w:rPr>
                <w:rFonts w:ascii="Trebuchet MS" w:hAnsi="Trebuchet MS"/>
                <w:sz w:val="22"/>
                <w:szCs w:val="22"/>
              </w:rPr>
            </w:pPr>
            <w:r w:rsidRPr="004949E7">
              <w:rPr>
                <w:rFonts w:ascii="Trebuchet MS" w:hAnsi="Trebuchet MS"/>
                <w:sz w:val="22"/>
                <w:szCs w:val="22"/>
              </w:rPr>
              <w:t>30</w:t>
            </w:r>
          </w:p>
        </w:tc>
      </w:tr>
      <w:tr w:rsidR="00A076C1" w:rsidRPr="004949E7" w14:paraId="6332DAAF" w14:textId="77777777" w:rsidTr="00A07E3E">
        <w:trPr>
          <w:trHeight w:val="255"/>
          <w:jc w:val="center"/>
        </w:trPr>
        <w:tc>
          <w:tcPr>
            <w:tcW w:w="988" w:type="dxa"/>
            <w:vAlign w:val="center"/>
          </w:tcPr>
          <w:p w14:paraId="57F427CA"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19.</w:t>
            </w:r>
          </w:p>
        </w:tc>
        <w:tc>
          <w:tcPr>
            <w:tcW w:w="8079" w:type="dxa"/>
            <w:vAlign w:val="center"/>
          </w:tcPr>
          <w:p w14:paraId="4CA74354" w14:textId="01214CF8" w:rsidR="00A076C1" w:rsidRPr="004949E7" w:rsidRDefault="00A076C1" w:rsidP="00A076C1">
            <w:pPr>
              <w:rPr>
                <w:rFonts w:ascii="Trebuchet MS" w:eastAsia="Times New Roman" w:hAnsi="Trebuchet MS"/>
                <w:color w:val="0000FF"/>
                <w:sz w:val="22"/>
                <w:szCs w:val="22"/>
              </w:rPr>
            </w:pPr>
            <w:r w:rsidRPr="004949E7">
              <w:rPr>
                <w:rFonts w:ascii="Trebuchet MS" w:eastAsia="Times New Roman" w:hAnsi="Trebuchet MS"/>
                <w:color w:val="000000" w:themeColor="text1"/>
                <w:sz w:val="22"/>
                <w:szCs w:val="22"/>
              </w:rPr>
              <w:t>Optinis jungiamasis kabelis</w:t>
            </w:r>
            <w:r w:rsidR="00525F70">
              <w:rPr>
                <w:rFonts w:ascii="Trebuchet MS" w:eastAsia="Times New Roman" w:hAnsi="Trebuchet MS"/>
                <w:color w:val="000000" w:themeColor="text1"/>
                <w:sz w:val="22"/>
                <w:szCs w:val="22"/>
              </w:rPr>
              <w:t xml:space="preserve">, </w:t>
            </w:r>
            <w:r w:rsidR="00525F70" w:rsidRPr="004949E7">
              <w:rPr>
                <w:rFonts w:ascii="Trebuchet MS" w:hAnsi="Trebuchet MS"/>
                <w:sz w:val="22"/>
                <w:szCs w:val="22"/>
              </w:rPr>
              <w:t>ilgis 7 m</w:t>
            </w:r>
          </w:p>
        </w:tc>
        <w:tc>
          <w:tcPr>
            <w:tcW w:w="1849" w:type="dxa"/>
            <w:shd w:val="clear" w:color="auto" w:fill="FFFFFF" w:themeFill="background1"/>
            <w:vAlign w:val="center"/>
          </w:tcPr>
          <w:p w14:paraId="47CECA47" w14:textId="7BC04F01" w:rsidR="00A076C1" w:rsidRPr="004949E7" w:rsidRDefault="00A076C1" w:rsidP="00A076C1">
            <w:pPr>
              <w:jc w:val="center"/>
              <w:rPr>
                <w:rFonts w:ascii="Trebuchet MS" w:hAnsi="Trebuchet MS"/>
                <w:sz w:val="22"/>
                <w:szCs w:val="22"/>
              </w:rPr>
            </w:pPr>
            <w:r w:rsidRPr="004949E7">
              <w:rPr>
                <w:rFonts w:ascii="Trebuchet MS" w:hAnsi="Trebuchet MS"/>
                <w:sz w:val="22"/>
                <w:szCs w:val="22"/>
              </w:rPr>
              <w:t>6</w:t>
            </w:r>
          </w:p>
        </w:tc>
      </w:tr>
      <w:tr w:rsidR="00A076C1" w:rsidRPr="004949E7" w14:paraId="549F899A" w14:textId="77777777" w:rsidTr="008311E6">
        <w:trPr>
          <w:trHeight w:val="255"/>
          <w:jc w:val="center"/>
        </w:trPr>
        <w:tc>
          <w:tcPr>
            <w:tcW w:w="988" w:type="dxa"/>
            <w:vAlign w:val="center"/>
          </w:tcPr>
          <w:p w14:paraId="30FC640F" w14:textId="77777777" w:rsidR="00A076C1" w:rsidRPr="004949E7" w:rsidRDefault="00A076C1" w:rsidP="00A076C1">
            <w:pPr>
              <w:jc w:val="center"/>
              <w:rPr>
                <w:rFonts w:ascii="Trebuchet MS" w:hAnsi="Trebuchet MS"/>
                <w:sz w:val="22"/>
                <w:szCs w:val="22"/>
              </w:rPr>
            </w:pPr>
            <w:r w:rsidRPr="004949E7">
              <w:rPr>
                <w:rFonts w:ascii="Trebuchet MS" w:hAnsi="Trebuchet MS"/>
                <w:sz w:val="22"/>
                <w:szCs w:val="22"/>
              </w:rPr>
              <w:t>20.</w:t>
            </w:r>
          </w:p>
        </w:tc>
        <w:tc>
          <w:tcPr>
            <w:tcW w:w="8079" w:type="dxa"/>
            <w:vAlign w:val="center"/>
          </w:tcPr>
          <w:p w14:paraId="5D977049" w14:textId="259EF51B" w:rsidR="00A076C1" w:rsidRPr="004949E7" w:rsidRDefault="00A076C1" w:rsidP="00A076C1">
            <w:pPr>
              <w:rPr>
                <w:rFonts w:ascii="Trebuchet MS" w:eastAsia="Times New Roman" w:hAnsi="Trebuchet MS"/>
                <w:color w:val="0000FF"/>
                <w:sz w:val="22"/>
                <w:szCs w:val="22"/>
              </w:rPr>
            </w:pPr>
            <w:r w:rsidRPr="004949E7">
              <w:rPr>
                <w:rFonts w:ascii="Trebuchet MS" w:hAnsi="Trebuchet MS"/>
                <w:bCs/>
                <w:sz w:val="22"/>
                <w:szCs w:val="22"/>
              </w:rPr>
              <w:t>Kompiuterinio tinklo diegim</w:t>
            </w:r>
            <w:r w:rsidR="00137971">
              <w:rPr>
                <w:rFonts w:ascii="Trebuchet MS" w:hAnsi="Trebuchet MS"/>
                <w:bCs/>
                <w:sz w:val="22"/>
                <w:szCs w:val="22"/>
              </w:rPr>
              <w:t>as</w:t>
            </w:r>
          </w:p>
        </w:tc>
        <w:tc>
          <w:tcPr>
            <w:tcW w:w="1849" w:type="dxa"/>
            <w:vAlign w:val="center"/>
          </w:tcPr>
          <w:p w14:paraId="15BB7C62" w14:textId="1F1D1C9C" w:rsidR="00A076C1" w:rsidRPr="004949E7" w:rsidRDefault="003F7975" w:rsidP="00A076C1">
            <w:pPr>
              <w:jc w:val="center"/>
              <w:rPr>
                <w:rFonts w:ascii="Trebuchet MS" w:hAnsi="Trebuchet MS"/>
                <w:sz w:val="22"/>
                <w:szCs w:val="22"/>
              </w:rPr>
            </w:pPr>
            <w:r>
              <w:rPr>
                <w:rFonts w:ascii="Trebuchet MS" w:hAnsi="Trebuchet MS"/>
                <w:sz w:val="22"/>
                <w:szCs w:val="22"/>
              </w:rPr>
              <w:t>Komplektas</w:t>
            </w:r>
          </w:p>
        </w:tc>
      </w:tr>
    </w:tbl>
    <w:p w14:paraId="5FF55453" w14:textId="77777777" w:rsidR="00A17BB1" w:rsidRPr="004949E7" w:rsidRDefault="00A17BB1" w:rsidP="00A17BB1">
      <w:pPr>
        <w:suppressAutoHyphens w:val="0"/>
        <w:spacing w:after="160" w:line="259" w:lineRule="auto"/>
        <w:ind w:firstLine="426"/>
        <w:contextualSpacing/>
        <w:jc w:val="both"/>
        <w:rPr>
          <w:rFonts w:ascii="Trebuchet MS" w:hAnsi="Trebuchet MS"/>
          <w:sz w:val="22"/>
          <w:szCs w:val="22"/>
        </w:rPr>
      </w:pPr>
    </w:p>
    <w:p w14:paraId="61B0E1B2" w14:textId="77777777" w:rsidR="00A17BB1" w:rsidRPr="004949E7" w:rsidRDefault="00A17BB1" w:rsidP="00A17BB1">
      <w:pPr>
        <w:ind w:firstLine="426"/>
        <w:jc w:val="both"/>
        <w:rPr>
          <w:rFonts w:ascii="Trebuchet MS" w:hAnsi="Trebuchet MS"/>
          <w:sz w:val="22"/>
          <w:szCs w:val="22"/>
        </w:rPr>
      </w:pPr>
      <w:r w:rsidRPr="004949E7">
        <w:rPr>
          <w:rFonts w:ascii="Trebuchet MS" w:hAnsi="Trebuchet MS"/>
          <w:sz w:val="22"/>
          <w:szCs w:val="22"/>
        </w:rPr>
        <w:t>Perkamas sprendimas apima kompiuterinių duomenų perdavimo tinklo įrangą, tinklo prieigos kontrolės sprendimo plėtrą bei centralizuotą tinklo įrangos valdymo sprendimą. Siekiant užtikrinti efektyvų sistemos darbą, visi sistemos komponentai privalo būti sujungti į vientisą sistemą ir apimti žemiau išvardintą funkcionalumą:</w:t>
      </w:r>
    </w:p>
    <w:p w14:paraId="59CF58EE" w14:textId="77777777" w:rsidR="00A17BB1" w:rsidRPr="004949E7" w:rsidRDefault="00A17BB1" w:rsidP="00A17BB1">
      <w:pPr>
        <w:numPr>
          <w:ilvl w:val="0"/>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Aukštas sistemos saugumo lygis.</w:t>
      </w:r>
    </w:p>
    <w:p w14:paraId="0293988D" w14:textId="75927898"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Galimybė prieigos komutatorių lygmenyje izoliuoti vartotojus vieną nuo kito</w:t>
      </w:r>
      <w:r w:rsidR="000F3345">
        <w:rPr>
          <w:rFonts w:ascii="Trebuchet MS" w:hAnsi="Trebuchet MS"/>
          <w:sz w:val="22"/>
          <w:szCs w:val="22"/>
        </w:rPr>
        <w:t>,</w:t>
      </w:r>
      <w:r w:rsidRPr="004949E7">
        <w:rPr>
          <w:rFonts w:ascii="Trebuchet MS" w:hAnsi="Trebuchet MS"/>
          <w:sz w:val="22"/>
          <w:szCs w:val="22"/>
        </w:rPr>
        <w:t xml:space="preserve"> užtikrinant vartotojų izoliaciją tame pačiame tinklo segmente (VLAN). Prieigos sistemos vartotojų izoliavimo mechanizmas turi būti konfigūruojamas iš vieno taško visai prieigos sistemai. Šis reikalavimas paremtas poreikiu, kuris užkirstų kelią galimų kenkėjiškų programų plitimui tame pačiame potinklyje, palengvintų visos prieigos sistemos priežiūrą bei eliminuotų klaidas, atsirandančias keičiant parametrus atskiruose komponentuose ar segmentuose. Dinamiškai keičiant tinklo vartotojo arba įrenginio teisių parametrus gali būti suteikta galimybė komunikuoti su kitu tinklo vartotoju arba įrenginiu pagal griežtai apibrėžtas taisykles. Vartotojams turi būti užtikrinta galimybė migruoti vidiniame laidiniame bei belaidžiame tinkle išlaikant tokį patį saugumo lygį;</w:t>
      </w:r>
    </w:p>
    <w:p w14:paraId="735016E3"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Vartotojų bei įrenginių prisijungimo prie vidinio tinklo kontrolės mechanizmas paremtas atsisiunčiamomis komutatoriaus konfigūracijomis</w:t>
      </w:r>
      <w:r w:rsidRPr="004949E7">
        <w:rPr>
          <w:rFonts w:ascii="Trebuchet MS" w:hAnsi="Trebuchet MS"/>
          <w:color w:val="FF0000"/>
          <w:sz w:val="22"/>
          <w:szCs w:val="22"/>
        </w:rPr>
        <w:t xml:space="preserve"> </w:t>
      </w:r>
      <w:r w:rsidRPr="004949E7">
        <w:rPr>
          <w:rFonts w:ascii="Trebuchet MS" w:hAnsi="Trebuchet MS"/>
          <w:sz w:val="22"/>
          <w:szCs w:val="22"/>
        </w:rPr>
        <w:t xml:space="preserve">iš tinklo prieigos kontrolės sistemos į prieigos komutatorių, kuriame autentifikuojasi vartotojas ar įrenginys. Atsisiunčiama konfigūracija apima: prieigos politikų priskyrimą, tinklo resursų pasiekiamumo kontrolę naudojant OSI </w:t>
      </w:r>
      <w:proofErr w:type="spellStart"/>
      <w:r w:rsidRPr="004949E7">
        <w:rPr>
          <w:rFonts w:ascii="Trebuchet MS" w:hAnsi="Trebuchet MS"/>
          <w:sz w:val="22"/>
          <w:szCs w:val="22"/>
        </w:rPr>
        <w:t>layer</w:t>
      </w:r>
      <w:proofErr w:type="spellEnd"/>
      <w:r w:rsidRPr="004949E7">
        <w:rPr>
          <w:rFonts w:ascii="Trebuchet MS" w:hAnsi="Trebuchet MS"/>
          <w:sz w:val="22"/>
          <w:szCs w:val="22"/>
        </w:rPr>
        <w:t xml:space="preserve"> 4 lygį (TCP/UDP portai), sukuriant virtualų tinklo segmentą (VLAN), nustatant greitaveikos parametrus bei paslaugos kokybės parametrus, įskaitant laiko, lokacijos bei prisijungimo tipo kontrolę. Turi būti užtikrintas kliento greitaveikos pakeitimas, nutraukimas arba nukreipimas pagal tinklo administratoriaus nustatytas taisykles. Visi aukščiau nurodyti parametrai turi būti automatizuoti bei vykti iš karto, taip užtikrinant savalaikę reakciją ir tinklo vartotojų bei visos sistemos saugumą;</w:t>
      </w:r>
    </w:p>
    <w:p w14:paraId="628AEF1D"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Visi prie sistemos besijungiantys įrenginiai ir vartotojai turi būti autentifikuoti;</w:t>
      </w:r>
    </w:p>
    <w:p w14:paraId="070404A1"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Vartotojų ir įrenginių autentifikavimas nepriklausomai nuo prisijungimo tipo (laidinis, belaidis ar nuotolinis (VPN) prisijungimas);</w:t>
      </w:r>
    </w:p>
    <w:p w14:paraId="403246D7"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Nutrūkus ryšiui su autentifikacijos tarnybine stotimi, sistema turi gebėti išlaikyti tuo metu prisijungusius vartotojus;</w:t>
      </w:r>
    </w:p>
    <w:p w14:paraId="63D48257" w14:textId="38594123"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color w:val="FF0000"/>
          <w:sz w:val="22"/>
          <w:szCs w:val="22"/>
        </w:rPr>
      </w:pPr>
      <w:r w:rsidRPr="004949E7">
        <w:rPr>
          <w:rFonts w:ascii="Trebuchet MS" w:hAnsi="Trebuchet MS"/>
          <w:sz w:val="22"/>
          <w:szCs w:val="22"/>
        </w:rPr>
        <w:t>Siekiant padidinti informacijos saugumą fiziniuose tinklo įrenginiuose (komutatoriuose)</w:t>
      </w:r>
      <w:r w:rsidR="000F3345">
        <w:rPr>
          <w:rFonts w:ascii="Trebuchet MS" w:hAnsi="Trebuchet MS"/>
          <w:sz w:val="22"/>
          <w:szCs w:val="22"/>
        </w:rPr>
        <w:t>,</w:t>
      </w:r>
      <w:r w:rsidRPr="004949E7">
        <w:rPr>
          <w:rFonts w:ascii="Trebuchet MS" w:hAnsi="Trebuchet MS"/>
          <w:sz w:val="22"/>
          <w:szCs w:val="22"/>
        </w:rPr>
        <w:t xml:space="preserve"> išdėstytuose skirtingose pastato lokacijose, komutatorių konfigūracijos turi būti minimizuotos ir detalią tinklo prievadų bei segmentų konfigūraciją komutatorius turi gauti iš tinklo prieigos valdymo sistemos pagal tuo metu prie jo</w:t>
      </w:r>
      <w:r w:rsidR="000F3345" w:rsidRPr="000F3345">
        <w:rPr>
          <w:rFonts w:ascii="Trebuchet MS" w:hAnsi="Trebuchet MS"/>
          <w:sz w:val="22"/>
          <w:szCs w:val="22"/>
        </w:rPr>
        <w:t xml:space="preserve"> </w:t>
      </w:r>
      <w:r w:rsidR="000F3345" w:rsidRPr="004949E7">
        <w:rPr>
          <w:rFonts w:ascii="Trebuchet MS" w:hAnsi="Trebuchet MS"/>
          <w:sz w:val="22"/>
          <w:szCs w:val="22"/>
        </w:rPr>
        <w:t>prisijungusius vartotojus</w:t>
      </w:r>
      <w:r w:rsidRPr="004949E7">
        <w:rPr>
          <w:rFonts w:ascii="Trebuchet MS" w:hAnsi="Trebuchet MS"/>
          <w:sz w:val="22"/>
          <w:szCs w:val="22"/>
        </w:rPr>
        <w:t xml:space="preserve">. </w:t>
      </w:r>
    </w:p>
    <w:p w14:paraId="6A993472" w14:textId="77777777" w:rsidR="00A17BB1" w:rsidRPr="004949E7" w:rsidRDefault="00A17BB1" w:rsidP="00A17BB1">
      <w:pPr>
        <w:numPr>
          <w:ilvl w:val="0"/>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Integracija su tinklo prieigos kontrolės sistema.</w:t>
      </w:r>
    </w:p>
    <w:p w14:paraId="127DE863"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lastRenderedPageBreak/>
        <w:t xml:space="preserve">Pilna naujinamos kompiuterinių duomenų perdavimo tinklo įrangos integracija su Perkančiosios organizacijos turima ir naudojama tinklo prieigos kontrolės sistema - Aruba </w:t>
      </w:r>
      <w:proofErr w:type="spellStart"/>
      <w:r w:rsidRPr="004949E7">
        <w:rPr>
          <w:rFonts w:ascii="Trebuchet MS" w:hAnsi="Trebuchet MS"/>
          <w:sz w:val="22"/>
          <w:szCs w:val="22"/>
        </w:rPr>
        <w:t>ClearPass</w:t>
      </w:r>
      <w:proofErr w:type="spellEnd"/>
      <w:r w:rsidRPr="004949E7">
        <w:rPr>
          <w:rFonts w:ascii="Trebuchet MS" w:hAnsi="Trebuchet MS"/>
          <w:sz w:val="22"/>
          <w:szCs w:val="22"/>
        </w:rPr>
        <w:t>.</w:t>
      </w:r>
    </w:p>
    <w:p w14:paraId="0348D1D2" w14:textId="77777777" w:rsidR="00A17BB1" w:rsidRPr="004949E7" w:rsidRDefault="00A17BB1" w:rsidP="00A17BB1">
      <w:pPr>
        <w:numPr>
          <w:ilvl w:val="0"/>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Aukštas sistemos valdymo lygis.</w:t>
      </w:r>
    </w:p>
    <w:p w14:paraId="1BA60D14" w14:textId="77777777"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Įsigyjama kompiuterinių duomenų perdavimo tinklo įranga turi būti valdoma centralizuotai, debesijos principu paremta programinės įrangos platforma;</w:t>
      </w:r>
    </w:p>
    <w:p w14:paraId="15D32196" w14:textId="11AFFA68" w:rsidR="00A17BB1" w:rsidRPr="004949E7" w:rsidRDefault="00A17BB1" w:rsidP="00A17BB1">
      <w:pPr>
        <w:numPr>
          <w:ilvl w:val="1"/>
          <w:numId w:val="8"/>
        </w:numPr>
        <w:suppressAutoHyphens w:val="0"/>
        <w:spacing w:after="160" w:line="259" w:lineRule="auto"/>
        <w:ind w:left="0" w:firstLine="426"/>
        <w:contextualSpacing/>
        <w:jc w:val="both"/>
        <w:rPr>
          <w:rFonts w:ascii="Trebuchet MS" w:hAnsi="Trebuchet MS"/>
          <w:sz w:val="22"/>
          <w:szCs w:val="22"/>
        </w:rPr>
      </w:pPr>
      <w:r w:rsidRPr="004949E7">
        <w:rPr>
          <w:rFonts w:ascii="Trebuchet MS" w:hAnsi="Trebuchet MS"/>
          <w:sz w:val="22"/>
          <w:szCs w:val="22"/>
        </w:rPr>
        <w:t>Prieigos lygmens komutatorių konfigūracijų automatinis pakeitimas pagal prisijungusio vartotojo taisyklių rinkinį, atsisiunčiamą konfigūraciją</w:t>
      </w:r>
      <w:r w:rsidR="00E00A11" w:rsidRPr="004949E7">
        <w:rPr>
          <w:rFonts w:ascii="Trebuchet MS" w:hAnsi="Trebuchet MS"/>
          <w:sz w:val="22"/>
          <w:szCs w:val="22"/>
        </w:rPr>
        <w:t>.</w:t>
      </w:r>
    </w:p>
    <w:p w14:paraId="51193B05" w14:textId="77777777" w:rsidR="00AA5240" w:rsidRPr="004949E7" w:rsidRDefault="00AA5240" w:rsidP="00AA5240">
      <w:pPr>
        <w:suppressAutoHyphens w:val="0"/>
        <w:spacing w:after="160" w:line="259" w:lineRule="auto"/>
        <w:ind w:left="426"/>
        <w:contextualSpacing/>
        <w:jc w:val="both"/>
        <w:rPr>
          <w:rFonts w:ascii="Trebuchet MS" w:hAnsi="Trebuchet MS"/>
          <w:sz w:val="22"/>
          <w:szCs w:val="22"/>
        </w:rPr>
      </w:pPr>
    </w:p>
    <w:p w14:paraId="5FBC3B4D" w14:textId="28F95622" w:rsidR="00A17BB1" w:rsidRPr="004949E7" w:rsidRDefault="00A17BB1" w:rsidP="001E63EF">
      <w:pPr>
        <w:ind w:firstLine="360"/>
        <w:rPr>
          <w:rFonts w:ascii="Trebuchet MS" w:hAnsi="Trebuchet MS"/>
          <w:b/>
          <w:sz w:val="22"/>
          <w:szCs w:val="22"/>
        </w:rPr>
      </w:pPr>
      <w:r w:rsidRPr="004949E7">
        <w:rPr>
          <w:rFonts w:ascii="Trebuchet MS" w:hAnsi="Trebuchet MS"/>
          <w:b/>
          <w:sz w:val="22"/>
          <w:szCs w:val="22"/>
        </w:rPr>
        <w:t>Techniniai reikalavimai perkamai tinklo įrangai ir licencijoms</w:t>
      </w:r>
      <w:r w:rsidR="00AE589B">
        <w:rPr>
          <w:rFonts w:ascii="Trebuchet MS" w:hAnsi="Trebuchet MS"/>
          <w:b/>
          <w:sz w:val="22"/>
          <w:szCs w:val="22"/>
        </w:rPr>
        <w:t>:</w:t>
      </w:r>
    </w:p>
    <w:p w14:paraId="533BE192"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themeColor="text1"/>
          <w:sz w:val="22"/>
          <w:szCs w:val="22"/>
        </w:rPr>
      </w:pPr>
      <w:bookmarkStart w:id="2" w:name="OLE_LINK19"/>
      <w:bookmarkStart w:id="3" w:name="OLE_LINK20"/>
      <w:proofErr w:type="spellStart"/>
      <w:r w:rsidRPr="004949E7">
        <w:rPr>
          <w:rFonts w:ascii="Trebuchet MS" w:eastAsia="Times New Roman" w:hAnsi="Trebuchet MS"/>
          <w:b/>
          <w:color w:val="000000" w:themeColor="text1"/>
          <w:sz w:val="22"/>
          <w:szCs w:val="22"/>
        </w:rPr>
        <w:t>Agregacinis</w:t>
      </w:r>
      <w:proofErr w:type="spellEnd"/>
      <w:r w:rsidRPr="004949E7">
        <w:rPr>
          <w:rFonts w:ascii="Trebuchet MS" w:eastAsia="Times New Roman" w:hAnsi="Trebuchet MS"/>
          <w:b/>
          <w:color w:val="000000" w:themeColor="text1"/>
          <w:sz w:val="22"/>
          <w:szCs w:val="22"/>
        </w:rPr>
        <w:t xml:space="preserve"> tinklo komutatorius su 24 SFP+ optiniais prievadais</w:t>
      </w:r>
    </w:p>
    <w:p w14:paraId="3B498DC2" w14:textId="62787E86" w:rsidR="00A17BB1" w:rsidRPr="004949E7" w:rsidRDefault="003C728B" w:rsidP="00521BC4">
      <w:pPr>
        <w:pStyle w:val="Heading2"/>
        <w:spacing w:after="20"/>
        <w:ind w:left="741" w:firstLine="57"/>
        <w:jc w:val="right"/>
        <w:rPr>
          <w:rFonts w:ascii="Trebuchet MS" w:hAnsi="Trebuchet MS"/>
          <w:sz w:val="22"/>
          <w:szCs w:val="22"/>
        </w:rPr>
      </w:pPr>
      <w:r w:rsidRPr="004949E7">
        <w:rPr>
          <w:rFonts w:ascii="Trebuchet MS" w:hAnsi="Trebuchet MS"/>
          <w:sz w:val="22"/>
          <w:szCs w:val="22"/>
        </w:rPr>
        <w:t xml:space="preserve">Lentelė Nr. </w:t>
      </w:r>
      <w:r w:rsidR="00235A8B" w:rsidRPr="004949E7">
        <w:rPr>
          <w:rFonts w:ascii="Trebuchet MS" w:hAnsi="Trebuchet MS"/>
          <w:sz w:val="22"/>
          <w:szCs w:val="22"/>
        </w:rPr>
        <w:t>1</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381"/>
        <w:gridCol w:w="5132"/>
        <w:gridCol w:w="3544"/>
        <w:gridCol w:w="1843"/>
        <w:gridCol w:w="1530"/>
      </w:tblGrid>
      <w:tr w:rsidR="00D425BD" w:rsidRPr="009D5DDF" w14:paraId="78DC3AB4" w14:textId="77777777" w:rsidTr="00462C0D">
        <w:tc>
          <w:tcPr>
            <w:tcW w:w="562" w:type="dxa"/>
            <w:vMerge w:val="restart"/>
            <w:shd w:val="clear" w:color="auto" w:fill="auto"/>
          </w:tcPr>
          <w:p w14:paraId="2CDA78BB" w14:textId="77777777" w:rsidR="00D425BD" w:rsidRPr="00240DE7" w:rsidRDefault="00D425BD" w:rsidP="00D425BD">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7EAA5C9E" w14:textId="77777777" w:rsidR="00D425BD" w:rsidRPr="009D5DDF" w:rsidRDefault="00D425BD" w:rsidP="00D425BD">
            <w:pPr>
              <w:suppressAutoHyphens w:val="0"/>
              <w:ind w:left="360"/>
              <w:rPr>
                <w:rFonts w:ascii="Trebuchet MS" w:eastAsia="Times New Roman" w:hAnsi="Trebuchet MS"/>
                <w:color w:val="000000" w:themeColor="text1"/>
                <w:sz w:val="22"/>
                <w:szCs w:val="22"/>
              </w:rPr>
            </w:pPr>
          </w:p>
        </w:tc>
        <w:tc>
          <w:tcPr>
            <w:tcW w:w="2381" w:type="dxa"/>
            <w:vMerge w:val="restart"/>
            <w:shd w:val="clear" w:color="auto" w:fill="auto"/>
            <w:vAlign w:val="center"/>
          </w:tcPr>
          <w:p w14:paraId="68B01DCB" w14:textId="54567500" w:rsidR="00D425BD" w:rsidRPr="009D5DDF" w:rsidRDefault="00D425BD" w:rsidP="00D425BD">
            <w:pPr>
              <w:jc w:val="both"/>
              <w:rPr>
                <w:rFonts w:ascii="Trebuchet MS" w:eastAsia="Times New Roman" w:hAnsi="Trebuchet MS"/>
                <w:color w:val="000000" w:themeColor="text1"/>
                <w:sz w:val="22"/>
                <w:szCs w:val="22"/>
              </w:rPr>
            </w:pPr>
            <w:r w:rsidRPr="00240DE7">
              <w:rPr>
                <w:rFonts w:ascii="Trebuchet MS" w:eastAsia="Times New Roman" w:hAnsi="Trebuchet MS"/>
                <w:b/>
                <w:bCs/>
                <w:color w:val="000000" w:themeColor="text1"/>
                <w:sz w:val="22"/>
                <w:szCs w:val="22"/>
              </w:rPr>
              <w:t>Parametro pavadinimas</w:t>
            </w:r>
          </w:p>
        </w:tc>
        <w:tc>
          <w:tcPr>
            <w:tcW w:w="5132" w:type="dxa"/>
            <w:vMerge w:val="restart"/>
            <w:shd w:val="clear" w:color="auto" w:fill="auto"/>
            <w:vAlign w:val="center"/>
          </w:tcPr>
          <w:p w14:paraId="4773F373" w14:textId="13D37465" w:rsidR="00D425BD" w:rsidRPr="009D5DDF" w:rsidRDefault="00D425BD" w:rsidP="00D425BD">
            <w:pPr>
              <w:jc w:val="both"/>
              <w:rPr>
                <w:rFonts w:ascii="Trebuchet MS" w:eastAsia="Times New Roman" w:hAnsi="Trebuchet MS"/>
                <w:color w:val="000000" w:themeColor="text1"/>
                <w:sz w:val="22"/>
                <w:szCs w:val="22"/>
              </w:rPr>
            </w:pPr>
            <w:r w:rsidRPr="00240DE7">
              <w:rPr>
                <w:rFonts w:ascii="Trebuchet MS" w:eastAsia="Times New Roman" w:hAnsi="Trebuchet MS"/>
                <w:b/>
                <w:bCs/>
                <w:color w:val="000000" w:themeColor="text1"/>
                <w:sz w:val="22"/>
                <w:szCs w:val="22"/>
              </w:rPr>
              <w:t>Reikalaujamos parametrų reikšmės</w:t>
            </w:r>
          </w:p>
        </w:tc>
        <w:tc>
          <w:tcPr>
            <w:tcW w:w="6917" w:type="dxa"/>
            <w:gridSpan w:val="3"/>
            <w:vAlign w:val="center"/>
          </w:tcPr>
          <w:p w14:paraId="3224EFAE" w14:textId="77777777" w:rsidR="00D425BD" w:rsidRPr="00240DE7" w:rsidRDefault="00D425BD" w:rsidP="00462C0D">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5921984A" w14:textId="4E0BA766" w:rsidR="00D425BD" w:rsidRPr="009D5DDF" w:rsidRDefault="00D425BD" w:rsidP="00462C0D">
            <w:pPr>
              <w:jc w:val="center"/>
              <w:rPr>
                <w:rFonts w:ascii="Trebuchet MS" w:eastAsia="Times New Roman" w:hAnsi="Trebuchet MS"/>
                <w:color w:val="000000" w:themeColor="text1"/>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D425BD" w:rsidRPr="009D5DDF" w14:paraId="3F8C3CE9" w14:textId="77777777" w:rsidTr="00C03932">
        <w:tc>
          <w:tcPr>
            <w:tcW w:w="562" w:type="dxa"/>
            <w:vMerge/>
            <w:shd w:val="clear" w:color="auto" w:fill="auto"/>
          </w:tcPr>
          <w:p w14:paraId="7699C22C" w14:textId="77777777" w:rsidR="00D425BD" w:rsidRPr="009D5DDF" w:rsidRDefault="00D425BD" w:rsidP="00D425BD">
            <w:pPr>
              <w:suppressAutoHyphens w:val="0"/>
              <w:ind w:left="360"/>
              <w:rPr>
                <w:rFonts w:ascii="Trebuchet MS" w:eastAsia="Times New Roman" w:hAnsi="Trebuchet MS"/>
                <w:color w:val="000000" w:themeColor="text1"/>
                <w:sz w:val="22"/>
                <w:szCs w:val="22"/>
              </w:rPr>
            </w:pPr>
          </w:p>
        </w:tc>
        <w:tc>
          <w:tcPr>
            <w:tcW w:w="2381" w:type="dxa"/>
            <w:vMerge/>
            <w:shd w:val="clear" w:color="auto" w:fill="auto"/>
          </w:tcPr>
          <w:p w14:paraId="03BB1736" w14:textId="77777777" w:rsidR="00D425BD" w:rsidRPr="009D5DDF" w:rsidRDefault="00D425BD" w:rsidP="00D425BD">
            <w:pPr>
              <w:jc w:val="both"/>
              <w:rPr>
                <w:rFonts w:ascii="Trebuchet MS" w:eastAsia="Times New Roman" w:hAnsi="Trebuchet MS"/>
                <w:color w:val="000000" w:themeColor="text1"/>
                <w:sz w:val="22"/>
                <w:szCs w:val="22"/>
              </w:rPr>
            </w:pPr>
          </w:p>
        </w:tc>
        <w:tc>
          <w:tcPr>
            <w:tcW w:w="5132" w:type="dxa"/>
            <w:vMerge/>
            <w:shd w:val="clear" w:color="auto" w:fill="auto"/>
          </w:tcPr>
          <w:p w14:paraId="3B762498" w14:textId="77777777" w:rsidR="00D425BD" w:rsidRPr="009D5DDF" w:rsidRDefault="00D425BD" w:rsidP="00D425BD">
            <w:pPr>
              <w:jc w:val="both"/>
              <w:rPr>
                <w:rFonts w:ascii="Trebuchet MS" w:eastAsia="Times New Roman" w:hAnsi="Trebuchet MS"/>
                <w:color w:val="000000" w:themeColor="text1"/>
                <w:sz w:val="22"/>
                <w:szCs w:val="22"/>
              </w:rPr>
            </w:pPr>
          </w:p>
        </w:tc>
        <w:tc>
          <w:tcPr>
            <w:tcW w:w="3544" w:type="dxa"/>
            <w:vMerge w:val="restart"/>
          </w:tcPr>
          <w:p w14:paraId="3E66BAFA" w14:textId="3021CEF2" w:rsidR="00D425BD" w:rsidRDefault="00D425BD" w:rsidP="00D425BD">
            <w:pPr>
              <w:jc w:val="center"/>
              <w:rPr>
                <w:rStyle w:val="CommentReference"/>
                <w:rFonts w:ascii="Times New Roman" w:eastAsiaTheme="minorHAnsi" w:hAnsi="Times New Roman"/>
                <w:kern w:val="2"/>
                <w:szCs w:val="22"/>
                <w14:ligatures w14:val="standardContextual"/>
              </w:rPr>
            </w:pPr>
            <w:r w:rsidRPr="00240DE7">
              <w:rPr>
                <w:rFonts w:ascii="Trebuchet MS" w:hAnsi="Trebuchet MS"/>
                <w:b/>
                <w:bCs/>
                <w:sz w:val="22"/>
                <w:szCs w:val="22"/>
              </w:rPr>
              <w:t>Siūlomos prekės pavadinimas, techniniai parametrai</w:t>
            </w:r>
          </w:p>
        </w:tc>
        <w:tc>
          <w:tcPr>
            <w:tcW w:w="3373" w:type="dxa"/>
            <w:gridSpan w:val="2"/>
          </w:tcPr>
          <w:p w14:paraId="11107604" w14:textId="1C0CDA0E" w:rsidR="00D425BD" w:rsidRPr="009D5DDF" w:rsidRDefault="00D425BD" w:rsidP="00D425BD">
            <w:pPr>
              <w:jc w:val="both"/>
              <w:rPr>
                <w:rFonts w:ascii="Trebuchet MS" w:eastAsia="Times New Roman" w:hAnsi="Trebuchet MS"/>
                <w:color w:val="000000" w:themeColor="text1"/>
                <w:sz w:val="22"/>
                <w:szCs w:val="22"/>
              </w:rPr>
            </w:pPr>
            <w:r w:rsidRPr="00240DE7">
              <w:rPr>
                <w:rFonts w:ascii="Trebuchet MS" w:hAnsi="Trebuchet MS"/>
                <w:b/>
                <w:bCs/>
                <w:sz w:val="22"/>
                <w:szCs w:val="22"/>
              </w:rPr>
              <w:t>Pasiūlymo dokumentai, patvirtinantys siūlomos prekės techninius parametrus</w:t>
            </w:r>
          </w:p>
        </w:tc>
      </w:tr>
      <w:tr w:rsidR="00D425BD" w:rsidRPr="009D5DDF" w14:paraId="1EA13772" w14:textId="77777777" w:rsidTr="009D5DDF">
        <w:tc>
          <w:tcPr>
            <w:tcW w:w="562" w:type="dxa"/>
            <w:vMerge/>
            <w:shd w:val="clear" w:color="auto" w:fill="auto"/>
          </w:tcPr>
          <w:p w14:paraId="3A723BDB" w14:textId="77777777" w:rsidR="00D425BD" w:rsidRPr="009D5DDF" w:rsidRDefault="00D425BD" w:rsidP="00DE7330">
            <w:pPr>
              <w:suppressAutoHyphens w:val="0"/>
              <w:ind w:left="360"/>
              <w:rPr>
                <w:rFonts w:ascii="Trebuchet MS" w:eastAsia="Times New Roman" w:hAnsi="Trebuchet MS"/>
                <w:color w:val="000000" w:themeColor="text1"/>
                <w:sz w:val="22"/>
                <w:szCs w:val="22"/>
              </w:rPr>
            </w:pPr>
          </w:p>
        </w:tc>
        <w:tc>
          <w:tcPr>
            <w:tcW w:w="2381" w:type="dxa"/>
            <w:vMerge/>
            <w:shd w:val="clear" w:color="auto" w:fill="auto"/>
          </w:tcPr>
          <w:p w14:paraId="4B6F171A" w14:textId="77777777" w:rsidR="00D425BD" w:rsidRPr="009D5DDF" w:rsidRDefault="00D425BD" w:rsidP="00D425BD">
            <w:pPr>
              <w:jc w:val="both"/>
              <w:rPr>
                <w:rFonts w:ascii="Trebuchet MS" w:eastAsia="Times New Roman" w:hAnsi="Trebuchet MS"/>
                <w:color w:val="000000" w:themeColor="text1"/>
                <w:sz w:val="22"/>
                <w:szCs w:val="22"/>
              </w:rPr>
            </w:pPr>
          </w:p>
        </w:tc>
        <w:tc>
          <w:tcPr>
            <w:tcW w:w="5132" w:type="dxa"/>
            <w:vMerge/>
            <w:shd w:val="clear" w:color="auto" w:fill="auto"/>
          </w:tcPr>
          <w:p w14:paraId="7FD6126A" w14:textId="77777777" w:rsidR="00D425BD" w:rsidRPr="009D5DDF" w:rsidRDefault="00D425BD" w:rsidP="00D425BD">
            <w:pPr>
              <w:jc w:val="both"/>
              <w:rPr>
                <w:rFonts w:ascii="Trebuchet MS" w:eastAsia="Times New Roman" w:hAnsi="Trebuchet MS"/>
                <w:color w:val="000000" w:themeColor="text1"/>
                <w:sz w:val="22"/>
                <w:szCs w:val="22"/>
              </w:rPr>
            </w:pPr>
          </w:p>
        </w:tc>
        <w:tc>
          <w:tcPr>
            <w:tcW w:w="3544" w:type="dxa"/>
            <w:vMerge/>
          </w:tcPr>
          <w:p w14:paraId="528D61C5" w14:textId="77777777" w:rsidR="00D425BD" w:rsidRDefault="00D425BD" w:rsidP="00D425BD">
            <w:pPr>
              <w:jc w:val="center"/>
              <w:rPr>
                <w:rStyle w:val="CommentReference"/>
                <w:rFonts w:ascii="Times New Roman" w:eastAsiaTheme="minorHAnsi" w:hAnsi="Times New Roman"/>
                <w:kern w:val="2"/>
                <w:szCs w:val="22"/>
                <w14:ligatures w14:val="standardContextual"/>
              </w:rPr>
            </w:pPr>
          </w:p>
        </w:tc>
        <w:tc>
          <w:tcPr>
            <w:tcW w:w="1843" w:type="dxa"/>
          </w:tcPr>
          <w:p w14:paraId="14ECA6C0" w14:textId="34161125" w:rsidR="00D425BD" w:rsidRPr="009D5DDF" w:rsidRDefault="00D425BD" w:rsidP="00D425BD">
            <w:pPr>
              <w:jc w:val="both"/>
              <w:rPr>
                <w:rFonts w:ascii="Trebuchet MS" w:eastAsia="Times New Roman" w:hAnsi="Trebuchet MS"/>
                <w:color w:val="000000" w:themeColor="text1"/>
                <w:sz w:val="22"/>
                <w:szCs w:val="22"/>
              </w:rPr>
            </w:pPr>
            <w:r w:rsidRPr="00240DE7">
              <w:rPr>
                <w:rFonts w:ascii="Trebuchet MS" w:hAnsi="Trebuchet MS"/>
                <w:b/>
                <w:bCs/>
                <w:sz w:val="22"/>
                <w:szCs w:val="22"/>
              </w:rPr>
              <w:t>dokumento pavadinimas</w:t>
            </w:r>
          </w:p>
        </w:tc>
        <w:tc>
          <w:tcPr>
            <w:tcW w:w="1530" w:type="dxa"/>
          </w:tcPr>
          <w:p w14:paraId="55C5C19B" w14:textId="4D9C8BE9" w:rsidR="00D425BD" w:rsidRPr="009D5DDF" w:rsidRDefault="00D425BD" w:rsidP="00D425BD">
            <w:pPr>
              <w:jc w:val="both"/>
              <w:rPr>
                <w:rFonts w:ascii="Trebuchet MS" w:eastAsia="Times New Roman" w:hAnsi="Trebuchet MS"/>
                <w:color w:val="000000" w:themeColor="text1"/>
                <w:sz w:val="22"/>
                <w:szCs w:val="22"/>
              </w:rPr>
            </w:pPr>
            <w:r w:rsidRPr="00240DE7">
              <w:rPr>
                <w:rFonts w:ascii="Trebuchet MS" w:hAnsi="Trebuchet MS"/>
                <w:b/>
                <w:bCs/>
                <w:sz w:val="22"/>
                <w:szCs w:val="22"/>
              </w:rPr>
              <w:t>pasiūlymo lapo numeris</w:t>
            </w:r>
          </w:p>
        </w:tc>
      </w:tr>
      <w:tr w:rsidR="00D425BD" w:rsidRPr="009D5DDF" w14:paraId="18A194F1" w14:textId="77777777" w:rsidTr="0083375B">
        <w:tc>
          <w:tcPr>
            <w:tcW w:w="562" w:type="dxa"/>
            <w:shd w:val="clear" w:color="auto" w:fill="auto"/>
          </w:tcPr>
          <w:p w14:paraId="1EF6D153" w14:textId="77777777" w:rsidR="00D425BD" w:rsidRPr="009D5DDF" w:rsidRDefault="00D425BD" w:rsidP="00D425BD">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7DC927B4" w14:textId="77777777" w:rsidR="00D425BD" w:rsidRPr="009D5DDF" w:rsidRDefault="00D425BD" w:rsidP="00D425BD">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Gamintojas, modelis</w:t>
            </w:r>
          </w:p>
        </w:tc>
        <w:tc>
          <w:tcPr>
            <w:tcW w:w="5132" w:type="dxa"/>
            <w:shd w:val="clear" w:color="auto" w:fill="auto"/>
          </w:tcPr>
          <w:p w14:paraId="29051A54" w14:textId="689E5A9A" w:rsidR="00D425BD" w:rsidRPr="009D5DDF" w:rsidRDefault="00D425BD" w:rsidP="00D425BD">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Nurodyti gamintoją, modelį, gamintojo suteiktą kodą</w:t>
            </w:r>
            <w:r>
              <w:rPr>
                <w:rFonts w:ascii="Trebuchet MS" w:eastAsia="Times New Roman" w:hAnsi="Trebuchet MS"/>
                <w:color w:val="000000" w:themeColor="text1"/>
                <w:sz w:val="22"/>
                <w:szCs w:val="22"/>
              </w:rPr>
              <w:t>.</w:t>
            </w:r>
          </w:p>
        </w:tc>
        <w:tc>
          <w:tcPr>
            <w:tcW w:w="3544" w:type="dxa"/>
          </w:tcPr>
          <w:p w14:paraId="462C0131" w14:textId="485FD466" w:rsidR="00D425BD" w:rsidRPr="009D5DDF" w:rsidRDefault="00573139"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21369ED4" w14:textId="728C7B11" w:rsidR="00D425BD"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3CFDEC2" w14:textId="45B7DD74" w:rsidR="00D425BD"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C6D0BB8" w14:textId="77777777" w:rsidTr="0083375B">
        <w:tc>
          <w:tcPr>
            <w:tcW w:w="562" w:type="dxa"/>
            <w:shd w:val="clear" w:color="auto" w:fill="auto"/>
          </w:tcPr>
          <w:p w14:paraId="09DB9A93"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48C5B5A5"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Konstrukcija</w:t>
            </w:r>
          </w:p>
        </w:tc>
        <w:tc>
          <w:tcPr>
            <w:tcW w:w="5132" w:type="dxa"/>
            <w:shd w:val="clear" w:color="auto" w:fill="auto"/>
          </w:tcPr>
          <w:p w14:paraId="63D65647"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būti ne daugiau 1U aukščio, montuojamas į 19“ komutacinę spintą, pateikiamas su montavimo detalėmis, montuojamas horizontaliai.</w:t>
            </w:r>
          </w:p>
        </w:tc>
        <w:tc>
          <w:tcPr>
            <w:tcW w:w="3544" w:type="dxa"/>
          </w:tcPr>
          <w:p w14:paraId="3FE32826" w14:textId="1F642ACB"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08882136" w14:textId="1FE7408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30B8CBBE" w14:textId="05A44661"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77E85C45" w14:textId="77777777" w:rsidTr="0083375B">
        <w:tc>
          <w:tcPr>
            <w:tcW w:w="562" w:type="dxa"/>
            <w:shd w:val="clear" w:color="auto" w:fill="auto"/>
          </w:tcPr>
          <w:p w14:paraId="3E676790"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1FFCD15C"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El. maitinimas</w:t>
            </w:r>
          </w:p>
        </w:tc>
        <w:tc>
          <w:tcPr>
            <w:tcW w:w="5132" w:type="dxa"/>
            <w:shd w:val="clear" w:color="auto" w:fill="auto"/>
          </w:tcPr>
          <w:p w14:paraId="40F88C4A" w14:textId="23842E45"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2 vnt. maitinimo šaltinių, karšto keitimo (</w:t>
            </w:r>
            <w:r w:rsidRPr="009D5DDF">
              <w:rPr>
                <w:rFonts w:ascii="Trebuchet MS" w:eastAsia="Times New Roman" w:hAnsi="Trebuchet MS"/>
                <w:i/>
                <w:color w:val="000000" w:themeColor="text1"/>
                <w:sz w:val="22"/>
                <w:szCs w:val="22"/>
              </w:rPr>
              <w:t xml:space="preserve">angl. </w:t>
            </w:r>
            <w:bookmarkStart w:id="4" w:name="OLE_LINK21"/>
            <w:bookmarkStart w:id="5" w:name="OLE_LINK22"/>
            <w:proofErr w:type="spellStart"/>
            <w:r w:rsidRPr="009D5DDF">
              <w:rPr>
                <w:rFonts w:ascii="Trebuchet MS" w:eastAsia="Times New Roman" w:hAnsi="Trebuchet MS"/>
                <w:i/>
                <w:color w:val="000000" w:themeColor="text1"/>
                <w:sz w:val="22"/>
                <w:szCs w:val="22"/>
              </w:rPr>
              <w:t>hot-swap</w:t>
            </w:r>
            <w:bookmarkEnd w:id="4"/>
            <w:bookmarkEnd w:id="5"/>
            <w:proofErr w:type="spellEnd"/>
            <w:r w:rsidRPr="009D5DDF">
              <w:rPr>
                <w:rFonts w:ascii="Trebuchet MS" w:eastAsia="Times New Roman" w:hAnsi="Trebuchet MS"/>
                <w:color w:val="000000" w:themeColor="text1"/>
                <w:sz w:val="22"/>
                <w:szCs w:val="22"/>
              </w:rPr>
              <w:t>) tipo. Maitinimo šaltiniai turi būti identiški vienas kitam. Elektros maitinimo įtampa turi atitikti Lietuvos Respublikoje naudojamai</w:t>
            </w:r>
            <w:r>
              <w:rPr>
                <w:rFonts w:ascii="Trebuchet MS" w:eastAsia="Times New Roman" w:hAnsi="Trebuchet MS"/>
                <w:color w:val="000000" w:themeColor="text1"/>
                <w:sz w:val="22"/>
                <w:szCs w:val="22"/>
              </w:rPr>
              <w:t xml:space="preserve"> 230V, 50Hz</w:t>
            </w:r>
            <w:r w:rsidRPr="009D5DDF">
              <w:rPr>
                <w:rFonts w:ascii="Trebuchet MS" w:eastAsia="Times New Roman" w:hAnsi="Trebuchet MS"/>
                <w:color w:val="000000" w:themeColor="text1"/>
                <w:sz w:val="22"/>
                <w:szCs w:val="22"/>
              </w:rPr>
              <w:t xml:space="preserve"> kintamai įtampai.</w:t>
            </w:r>
          </w:p>
        </w:tc>
        <w:tc>
          <w:tcPr>
            <w:tcW w:w="3544" w:type="dxa"/>
          </w:tcPr>
          <w:p w14:paraId="592E31BF" w14:textId="60CA6A2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C37610C" w14:textId="17A8A73E" w:rsidR="00875398" w:rsidRPr="00DE7330"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530" w:type="dxa"/>
          </w:tcPr>
          <w:p w14:paraId="1A2AD2DE" w14:textId="3C24B49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866332E" w14:textId="77777777" w:rsidTr="0083375B">
        <w:tc>
          <w:tcPr>
            <w:tcW w:w="562" w:type="dxa"/>
            <w:shd w:val="clear" w:color="auto" w:fill="auto"/>
          </w:tcPr>
          <w:p w14:paraId="2828CA2A"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3FE073E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Aušinimas</w:t>
            </w:r>
          </w:p>
        </w:tc>
        <w:tc>
          <w:tcPr>
            <w:tcW w:w="5132" w:type="dxa"/>
            <w:shd w:val="clear" w:color="auto" w:fill="auto"/>
          </w:tcPr>
          <w:p w14:paraId="20CBBCDD" w14:textId="7AA68E7B"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2 vnt. aušinimo modulių, karšto keitimo (</w:t>
            </w:r>
            <w:r w:rsidRPr="009D5DDF">
              <w:rPr>
                <w:rFonts w:ascii="Trebuchet MS" w:eastAsia="Times New Roman" w:hAnsi="Trebuchet MS"/>
                <w:i/>
                <w:color w:val="000000" w:themeColor="text1"/>
                <w:sz w:val="22"/>
                <w:szCs w:val="22"/>
              </w:rPr>
              <w:t xml:space="preserve">angl. </w:t>
            </w:r>
            <w:proofErr w:type="spellStart"/>
            <w:r w:rsidRPr="009D5DDF">
              <w:rPr>
                <w:rFonts w:ascii="Trebuchet MS" w:eastAsia="Times New Roman" w:hAnsi="Trebuchet MS"/>
                <w:i/>
                <w:color w:val="000000" w:themeColor="text1"/>
                <w:sz w:val="22"/>
                <w:szCs w:val="22"/>
              </w:rPr>
              <w:t>hot-swap</w:t>
            </w:r>
            <w:proofErr w:type="spellEnd"/>
            <w:r w:rsidRPr="009D5DDF">
              <w:rPr>
                <w:rFonts w:ascii="Trebuchet MS" w:eastAsia="Times New Roman" w:hAnsi="Trebuchet MS"/>
                <w:color w:val="000000" w:themeColor="text1"/>
                <w:sz w:val="22"/>
                <w:szCs w:val="22"/>
              </w:rPr>
              <w:t>) tipo.</w:t>
            </w:r>
          </w:p>
        </w:tc>
        <w:tc>
          <w:tcPr>
            <w:tcW w:w="3544" w:type="dxa"/>
          </w:tcPr>
          <w:p w14:paraId="7178397C" w14:textId="5056A9F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2C4245E8" w14:textId="2D174D9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319307E" w14:textId="7209407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5D564D16" w14:textId="77777777" w:rsidTr="0083375B">
        <w:tc>
          <w:tcPr>
            <w:tcW w:w="562" w:type="dxa"/>
            <w:shd w:val="clear" w:color="auto" w:fill="auto"/>
          </w:tcPr>
          <w:p w14:paraId="43C64AA5"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292A7B1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Prievadai</w:t>
            </w:r>
          </w:p>
          <w:p w14:paraId="5DC16225" w14:textId="77777777" w:rsidR="00875398" w:rsidRPr="009D5DDF" w:rsidRDefault="00875398" w:rsidP="00875398">
            <w:pPr>
              <w:jc w:val="both"/>
              <w:rPr>
                <w:rFonts w:ascii="Trebuchet MS" w:eastAsia="Times New Roman" w:hAnsi="Trebuchet MS"/>
                <w:color w:val="000000" w:themeColor="text1"/>
                <w:sz w:val="22"/>
                <w:szCs w:val="22"/>
              </w:rPr>
            </w:pPr>
          </w:p>
        </w:tc>
        <w:tc>
          <w:tcPr>
            <w:tcW w:w="5132" w:type="dxa"/>
            <w:shd w:val="clear" w:color="auto" w:fill="auto"/>
          </w:tcPr>
          <w:p w14:paraId="5EDF0D24" w14:textId="77777777" w:rsidR="00875398" w:rsidRPr="009D5DDF" w:rsidRDefault="00875398" w:rsidP="00875398">
            <w:pPr>
              <w:contextualSpacing/>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w:t>
            </w:r>
          </w:p>
          <w:p w14:paraId="2E0806E7" w14:textId="77777777" w:rsidR="00875398" w:rsidRPr="009D5DDF" w:rsidRDefault="00875398" w:rsidP="00875398">
            <w:pPr>
              <w:numPr>
                <w:ilvl w:val="0"/>
                <w:numId w:val="14"/>
              </w:numPr>
              <w:suppressAutoHyphens w:val="0"/>
              <w:contextualSpacing/>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24 vnt. keičiamos greitaveikos 1/10G (SFP+) tipo prievadų;</w:t>
            </w:r>
          </w:p>
          <w:p w14:paraId="04FDAA2F" w14:textId="77777777" w:rsidR="00875398" w:rsidRPr="009D5DDF" w:rsidRDefault="00875398" w:rsidP="00875398">
            <w:pPr>
              <w:numPr>
                <w:ilvl w:val="0"/>
                <w:numId w:val="14"/>
              </w:numPr>
              <w:suppressAutoHyphens w:val="0"/>
              <w:contextualSpacing/>
              <w:jc w:val="both"/>
              <w:rPr>
                <w:rFonts w:ascii="Trebuchet MS" w:hAnsi="Trebuchet MS"/>
                <w:color w:val="000000" w:themeColor="text1"/>
                <w:sz w:val="22"/>
                <w:szCs w:val="22"/>
              </w:rPr>
            </w:pPr>
            <w:r w:rsidRPr="009D5DDF">
              <w:rPr>
                <w:rFonts w:ascii="Trebuchet MS" w:eastAsia="Times New Roman" w:hAnsi="Trebuchet MS"/>
                <w:color w:val="000000" w:themeColor="text1"/>
                <w:sz w:val="22"/>
                <w:szCs w:val="22"/>
              </w:rPr>
              <w:lastRenderedPageBreak/>
              <w:t>4 vnt. keičiamos greitaveikos 10/25/50G (SFP56) tipo prievadų;</w:t>
            </w:r>
          </w:p>
          <w:p w14:paraId="12766D85" w14:textId="77777777" w:rsidR="00875398" w:rsidRPr="009D5DDF" w:rsidRDefault="00875398" w:rsidP="00875398">
            <w:pPr>
              <w:numPr>
                <w:ilvl w:val="0"/>
                <w:numId w:val="14"/>
              </w:numPr>
              <w:suppressAutoHyphens w:val="0"/>
              <w:contextualSpacing/>
              <w:jc w:val="both"/>
              <w:rPr>
                <w:rFonts w:ascii="Trebuchet MS" w:hAnsi="Trebuchet MS"/>
                <w:color w:val="000000" w:themeColor="text1"/>
                <w:sz w:val="22"/>
                <w:szCs w:val="22"/>
              </w:rPr>
            </w:pPr>
            <w:r w:rsidRPr="009D5DDF">
              <w:rPr>
                <w:rFonts w:ascii="Trebuchet MS" w:eastAsia="Times New Roman" w:hAnsi="Trebuchet MS"/>
                <w:color w:val="000000" w:themeColor="text1"/>
                <w:sz w:val="22"/>
                <w:szCs w:val="22"/>
              </w:rPr>
              <w:t>1 vnt. dedikuotas valdymui skirtas RJ45 tipo konsolės prievadas;</w:t>
            </w:r>
          </w:p>
          <w:p w14:paraId="645453BE" w14:textId="77777777" w:rsidR="00875398" w:rsidRPr="009D5DDF" w:rsidRDefault="00875398" w:rsidP="00875398">
            <w:pPr>
              <w:numPr>
                <w:ilvl w:val="0"/>
                <w:numId w:val="14"/>
              </w:numPr>
              <w:suppressAutoHyphens w:val="0"/>
              <w:contextualSpacing/>
              <w:jc w:val="both"/>
              <w:rPr>
                <w:rFonts w:ascii="Trebuchet MS" w:hAnsi="Trebuchet MS"/>
                <w:color w:val="000000" w:themeColor="text1"/>
                <w:sz w:val="22"/>
                <w:szCs w:val="22"/>
              </w:rPr>
            </w:pPr>
            <w:r w:rsidRPr="009D5DDF">
              <w:rPr>
                <w:rFonts w:ascii="Trebuchet MS" w:eastAsia="Times New Roman" w:hAnsi="Trebuchet MS"/>
                <w:color w:val="000000" w:themeColor="text1"/>
                <w:sz w:val="22"/>
                <w:szCs w:val="22"/>
              </w:rPr>
              <w:t>1 vnt. USB (</w:t>
            </w:r>
            <w:proofErr w:type="spellStart"/>
            <w:r w:rsidRPr="009D5DDF">
              <w:rPr>
                <w:rFonts w:ascii="Trebuchet MS" w:eastAsia="Times New Roman" w:hAnsi="Trebuchet MS"/>
                <w:color w:val="000000" w:themeColor="text1"/>
                <w:sz w:val="22"/>
                <w:szCs w:val="22"/>
              </w:rPr>
              <w:t>micro</w:t>
            </w:r>
            <w:proofErr w:type="spellEnd"/>
            <w:r w:rsidRPr="009D5DDF">
              <w:rPr>
                <w:rFonts w:ascii="Trebuchet MS" w:eastAsia="Times New Roman" w:hAnsi="Trebuchet MS"/>
                <w:color w:val="000000" w:themeColor="text1"/>
                <w:sz w:val="22"/>
                <w:szCs w:val="22"/>
              </w:rPr>
              <w:t>-USB arba USB-C</w:t>
            </w:r>
            <w:r w:rsidRPr="009D5DDF">
              <w:rPr>
                <w:rFonts w:ascii="Trebuchet MS" w:hAnsi="Trebuchet MS"/>
                <w:color w:val="000000"/>
                <w:sz w:val="22"/>
                <w:szCs w:val="22"/>
              </w:rPr>
              <w:t xml:space="preserve"> arba mini-USB</w:t>
            </w:r>
            <w:r w:rsidRPr="009D5DDF">
              <w:rPr>
                <w:rFonts w:ascii="Trebuchet MS" w:eastAsia="Times New Roman" w:hAnsi="Trebuchet MS"/>
                <w:color w:val="000000" w:themeColor="text1"/>
                <w:sz w:val="22"/>
                <w:szCs w:val="22"/>
              </w:rPr>
              <w:t>) tipo konsolės prievadas;</w:t>
            </w:r>
          </w:p>
          <w:p w14:paraId="121D845B" w14:textId="77777777" w:rsidR="00875398" w:rsidRPr="009D5DDF" w:rsidRDefault="00875398" w:rsidP="00875398">
            <w:pPr>
              <w:numPr>
                <w:ilvl w:val="0"/>
                <w:numId w:val="14"/>
              </w:numPr>
              <w:suppressAutoHyphens w:val="0"/>
              <w:contextualSpacing/>
              <w:jc w:val="both"/>
              <w:rPr>
                <w:rFonts w:ascii="Trebuchet MS" w:hAnsi="Trebuchet MS"/>
                <w:color w:val="000000" w:themeColor="text1"/>
                <w:sz w:val="22"/>
                <w:szCs w:val="22"/>
              </w:rPr>
            </w:pPr>
            <w:r w:rsidRPr="009D5DDF">
              <w:rPr>
                <w:rFonts w:ascii="Trebuchet MS" w:eastAsia="Times New Roman" w:hAnsi="Trebuchet MS"/>
                <w:color w:val="000000" w:themeColor="text1"/>
                <w:sz w:val="22"/>
                <w:szCs w:val="22"/>
              </w:rPr>
              <w:t>1 vnt. USB tipo prievadas (</w:t>
            </w:r>
            <w:proofErr w:type="spellStart"/>
            <w:r w:rsidRPr="009D5DDF">
              <w:rPr>
                <w:rFonts w:ascii="Trebuchet MS" w:eastAsia="Times New Roman" w:hAnsi="Trebuchet MS"/>
                <w:color w:val="000000" w:themeColor="text1"/>
                <w:sz w:val="22"/>
                <w:szCs w:val="22"/>
              </w:rPr>
              <w:t>host</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port</w:t>
            </w:r>
            <w:proofErr w:type="spellEnd"/>
            <w:r w:rsidRPr="009D5DDF">
              <w:rPr>
                <w:rFonts w:ascii="Trebuchet MS" w:eastAsia="Times New Roman" w:hAnsi="Trebuchet MS"/>
                <w:color w:val="000000" w:themeColor="text1"/>
                <w:sz w:val="22"/>
                <w:szCs w:val="22"/>
              </w:rPr>
              <w:t>).</w:t>
            </w:r>
          </w:p>
        </w:tc>
        <w:tc>
          <w:tcPr>
            <w:tcW w:w="3544" w:type="dxa"/>
          </w:tcPr>
          <w:p w14:paraId="5C8FC4E3" w14:textId="27C4309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lastRenderedPageBreak/>
              <w:t>įrašyti</w:t>
            </w:r>
          </w:p>
        </w:tc>
        <w:tc>
          <w:tcPr>
            <w:tcW w:w="1843" w:type="dxa"/>
          </w:tcPr>
          <w:p w14:paraId="12811262" w14:textId="2C952504"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116B52DB" w14:textId="70B9E3F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25098C1C" w14:textId="77777777" w:rsidTr="0083375B">
        <w:tc>
          <w:tcPr>
            <w:tcW w:w="562" w:type="dxa"/>
            <w:shd w:val="clear" w:color="auto" w:fill="auto"/>
          </w:tcPr>
          <w:p w14:paraId="52D8214E"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48827EC8"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Našumas</w:t>
            </w:r>
          </w:p>
        </w:tc>
        <w:tc>
          <w:tcPr>
            <w:tcW w:w="5132" w:type="dxa"/>
            <w:shd w:val="clear" w:color="auto" w:fill="auto"/>
          </w:tcPr>
          <w:p w14:paraId="5146A98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Komutavimo našumas ne mažiau kaip 880 </w:t>
            </w:r>
            <w:proofErr w:type="spellStart"/>
            <w:r w:rsidRPr="009D5DDF">
              <w:rPr>
                <w:rFonts w:ascii="Trebuchet MS" w:eastAsia="Times New Roman" w:hAnsi="Trebuchet MS"/>
                <w:color w:val="000000" w:themeColor="text1"/>
                <w:sz w:val="22"/>
                <w:szCs w:val="22"/>
              </w:rPr>
              <w:t>Gbps</w:t>
            </w:r>
            <w:proofErr w:type="spellEnd"/>
            <w:r w:rsidRPr="009D5DDF">
              <w:rPr>
                <w:rFonts w:ascii="Trebuchet MS" w:eastAsia="Times New Roman" w:hAnsi="Trebuchet MS"/>
                <w:color w:val="000000" w:themeColor="text1"/>
                <w:sz w:val="22"/>
                <w:szCs w:val="22"/>
              </w:rPr>
              <w:t>.</w:t>
            </w:r>
          </w:p>
          <w:p w14:paraId="1EE19474"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Pralaidumo našumas ne mažiau kaip 650 </w:t>
            </w:r>
            <w:proofErr w:type="spellStart"/>
            <w:r w:rsidRPr="009D5DDF">
              <w:rPr>
                <w:rFonts w:ascii="Trebuchet MS" w:eastAsia="Times New Roman" w:hAnsi="Trebuchet MS"/>
                <w:color w:val="000000" w:themeColor="text1"/>
                <w:sz w:val="22"/>
                <w:szCs w:val="22"/>
              </w:rPr>
              <w:t>Mpps</w:t>
            </w:r>
            <w:proofErr w:type="spellEnd"/>
            <w:r w:rsidRPr="009D5DDF">
              <w:rPr>
                <w:rFonts w:ascii="Trebuchet MS" w:eastAsia="Times New Roman" w:hAnsi="Trebuchet MS"/>
                <w:color w:val="000000" w:themeColor="text1"/>
                <w:sz w:val="22"/>
                <w:szCs w:val="22"/>
              </w:rPr>
              <w:t>.</w:t>
            </w:r>
          </w:p>
        </w:tc>
        <w:tc>
          <w:tcPr>
            <w:tcW w:w="3544" w:type="dxa"/>
          </w:tcPr>
          <w:p w14:paraId="0D318481" w14:textId="2C89F1D8"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3FB503AF" w14:textId="27727ED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F08F0C5" w14:textId="6E79AB04"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09E9024C" w14:textId="77777777" w:rsidTr="0083375B">
        <w:tc>
          <w:tcPr>
            <w:tcW w:w="562" w:type="dxa"/>
            <w:shd w:val="clear" w:color="auto" w:fill="auto"/>
          </w:tcPr>
          <w:p w14:paraId="7A50E024"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0BB3BA58"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Komutatorių apjungimas</w:t>
            </w:r>
          </w:p>
        </w:tc>
        <w:tc>
          <w:tcPr>
            <w:tcW w:w="5132" w:type="dxa"/>
            <w:shd w:val="clear" w:color="auto" w:fill="auto"/>
          </w:tcPr>
          <w:p w14:paraId="09007FC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9D5DDF">
              <w:rPr>
                <w:rFonts w:ascii="Trebuchet MS" w:eastAsia="Times New Roman" w:hAnsi="Trebuchet MS"/>
                <w:i/>
                <w:iCs/>
                <w:color w:val="000000" w:themeColor="text1"/>
                <w:sz w:val="22"/>
                <w:szCs w:val="22"/>
              </w:rPr>
              <w:t>ang</w:t>
            </w:r>
            <w:proofErr w:type="spellEnd"/>
            <w:r w:rsidRPr="009D5DDF">
              <w:rPr>
                <w:rFonts w:ascii="Trebuchet MS" w:eastAsia="Times New Roman" w:hAnsi="Trebuchet MS"/>
                <w:i/>
                <w:iCs/>
                <w:color w:val="000000" w:themeColor="text1"/>
                <w:sz w:val="22"/>
                <w:szCs w:val="22"/>
              </w:rPr>
              <w:t xml:space="preserve">. </w:t>
            </w:r>
            <w:proofErr w:type="spellStart"/>
            <w:r w:rsidRPr="009D5DDF">
              <w:rPr>
                <w:rFonts w:ascii="Trebuchet MS" w:eastAsia="Times New Roman" w:hAnsi="Trebuchet MS"/>
                <w:i/>
                <w:iCs/>
                <w:color w:val="000000" w:themeColor="text1"/>
                <w:sz w:val="22"/>
                <w:szCs w:val="22"/>
              </w:rPr>
              <w:t>stack</w:t>
            </w:r>
            <w:proofErr w:type="spellEnd"/>
            <w:r w:rsidRPr="009D5DDF">
              <w:rPr>
                <w:rFonts w:ascii="Trebuchet MS" w:eastAsia="Times New Roman" w:hAnsi="Trebuchet MS"/>
                <w:color w:val="000000" w:themeColor="text1"/>
                <w:sz w:val="22"/>
                <w:szCs w:val="22"/>
              </w:rPr>
              <w:t xml:space="preserve">). Apjungtų komutatorių greitaveika ne mažiau kaip 200 </w:t>
            </w:r>
            <w:proofErr w:type="spellStart"/>
            <w:r w:rsidRPr="009D5DDF">
              <w:rPr>
                <w:rFonts w:ascii="Trebuchet MS" w:eastAsia="Times New Roman" w:hAnsi="Trebuchet MS"/>
                <w:color w:val="000000" w:themeColor="text1"/>
                <w:sz w:val="22"/>
                <w:szCs w:val="22"/>
              </w:rPr>
              <w:t>Gbps</w:t>
            </w:r>
            <w:proofErr w:type="spellEnd"/>
            <w:r w:rsidRPr="009D5DDF">
              <w:rPr>
                <w:rFonts w:ascii="Trebuchet MS" w:eastAsia="Times New Roman" w:hAnsi="Trebuchet MS"/>
                <w:color w:val="000000" w:themeColor="text1"/>
                <w:sz w:val="22"/>
                <w:szCs w:val="22"/>
              </w:rPr>
              <w:t xml:space="preserve">. </w:t>
            </w:r>
          </w:p>
        </w:tc>
        <w:tc>
          <w:tcPr>
            <w:tcW w:w="3544" w:type="dxa"/>
          </w:tcPr>
          <w:p w14:paraId="24D2DC1D" w14:textId="430FBA25"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4852FCF5" w14:textId="54F1FD91"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7333163C" w14:textId="629990B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34C0C84" w14:textId="77777777" w:rsidTr="0083375B">
        <w:tc>
          <w:tcPr>
            <w:tcW w:w="562" w:type="dxa"/>
            <w:shd w:val="clear" w:color="auto" w:fill="auto"/>
          </w:tcPr>
          <w:p w14:paraId="4B09D2E2"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52EC078F"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Virtualių tinklų identifikatorių kiekis</w:t>
            </w:r>
          </w:p>
        </w:tc>
        <w:tc>
          <w:tcPr>
            <w:tcW w:w="5132" w:type="dxa"/>
            <w:shd w:val="clear" w:color="auto" w:fill="auto"/>
          </w:tcPr>
          <w:p w14:paraId="43EAE286"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4000 VLAN ID</w:t>
            </w:r>
          </w:p>
        </w:tc>
        <w:tc>
          <w:tcPr>
            <w:tcW w:w="3544" w:type="dxa"/>
          </w:tcPr>
          <w:p w14:paraId="7730E266" w14:textId="4D64ECA4" w:rsidR="00875398" w:rsidRPr="009D5DDF" w:rsidRDefault="00875398" w:rsidP="0083375B">
            <w:pPr>
              <w:tabs>
                <w:tab w:val="left" w:pos="912"/>
              </w:tabs>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296A4F7A" w14:textId="598A425D" w:rsidR="00875398" w:rsidRPr="009D5DDF" w:rsidRDefault="00875398" w:rsidP="0083375B">
            <w:pPr>
              <w:tabs>
                <w:tab w:val="left" w:pos="912"/>
              </w:tabs>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250105E6" w14:textId="2820D622" w:rsidR="00875398" w:rsidRPr="009D5DDF" w:rsidRDefault="00875398" w:rsidP="0083375B">
            <w:pPr>
              <w:tabs>
                <w:tab w:val="left" w:pos="912"/>
              </w:tabs>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51BA7D4" w14:textId="77777777" w:rsidTr="0083375B">
        <w:tc>
          <w:tcPr>
            <w:tcW w:w="562" w:type="dxa"/>
            <w:shd w:val="clear" w:color="auto" w:fill="auto"/>
          </w:tcPr>
          <w:p w14:paraId="0788F421"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2C0A571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MAC adresų lentelės dydis</w:t>
            </w:r>
          </w:p>
        </w:tc>
        <w:tc>
          <w:tcPr>
            <w:tcW w:w="5132" w:type="dxa"/>
            <w:shd w:val="clear" w:color="auto" w:fill="auto"/>
          </w:tcPr>
          <w:p w14:paraId="23BC545E"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32000 adresų</w:t>
            </w:r>
          </w:p>
        </w:tc>
        <w:tc>
          <w:tcPr>
            <w:tcW w:w="3544" w:type="dxa"/>
          </w:tcPr>
          <w:p w14:paraId="7223B1C8" w14:textId="33D7293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E68366C" w14:textId="36963CBC"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0AFD5E69" w14:textId="3CA4D3C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15A18BAF" w14:textId="77777777" w:rsidTr="0083375B">
        <w:tc>
          <w:tcPr>
            <w:tcW w:w="562" w:type="dxa"/>
            <w:shd w:val="clear" w:color="auto" w:fill="auto"/>
          </w:tcPr>
          <w:p w14:paraId="01024703"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4F6AED25"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IPv4 </w:t>
            </w:r>
            <w:proofErr w:type="spellStart"/>
            <w:r w:rsidRPr="009D5DDF">
              <w:rPr>
                <w:rFonts w:ascii="Trebuchet MS" w:eastAsia="Times New Roman" w:hAnsi="Trebuchet MS"/>
                <w:color w:val="000000" w:themeColor="text1"/>
                <w:sz w:val="22"/>
                <w:szCs w:val="22"/>
              </w:rPr>
              <w:t>unicast</w:t>
            </w:r>
            <w:proofErr w:type="spellEnd"/>
            <w:r w:rsidRPr="009D5DDF">
              <w:rPr>
                <w:rFonts w:ascii="Trebuchet MS" w:eastAsia="Times New Roman" w:hAnsi="Trebuchet MS"/>
                <w:color w:val="000000" w:themeColor="text1"/>
                <w:sz w:val="22"/>
                <w:szCs w:val="22"/>
              </w:rPr>
              <w:t xml:space="preserve"> maršrutų kiekis</w:t>
            </w:r>
          </w:p>
        </w:tc>
        <w:tc>
          <w:tcPr>
            <w:tcW w:w="5132" w:type="dxa"/>
            <w:shd w:val="clear" w:color="auto" w:fill="auto"/>
          </w:tcPr>
          <w:p w14:paraId="541880F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60000</w:t>
            </w:r>
          </w:p>
        </w:tc>
        <w:tc>
          <w:tcPr>
            <w:tcW w:w="3544" w:type="dxa"/>
          </w:tcPr>
          <w:p w14:paraId="232A1062" w14:textId="60541FE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1FC34A62" w14:textId="08B9774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B18E8A3" w14:textId="4E2290F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1885EA54" w14:textId="77777777" w:rsidTr="0083375B">
        <w:tc>
          <w:tcPr>
            <w:tcW w:w="562" w:type="dxa"/>
            <w:shd w:val="clear" w:color="auto" w:fill="auto"/>
          </w:tcPr>
          <w:p w14:paraId="71788393"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375C97C9"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IPv6 </w:t>
            </w:r>
            <w:proofErr w:type="spellStart"/>
            <w:r w:rsidRPr="009D5DDF">
              <w:rPr>
                <w:rFonts w:ascii="Trebuchet MS" w:eastAsia="Times New Roman" w:hAnsi="Trebuchet MS"/>
                <w:color w:val="000000" w:themeColor="text1"/>
                <w:sz w:val="22"/>
                <w:szCs w:val="22"/>
              </w:rPr>
              <w:t>unicast</w:t>
            </w:r>
            <w:proofErr w:type="spellEnd"/>
            <w:r w:rsidRPr="009D5DDF">
              <w:rPr>
                <w:rFonts w:ascii="Trebuchet MS" w:eastAsia="Times New Roman" w:hAnsi="Trebuchet MS"/>
                <w:color w:val="000000" w:themeColor="text1"/>
                <w:sz w:val="22"/>
                <w:szCs w:val="22"/>
              </w:rPr>
              <w:t xml:space="preserve"> maršrutų kiekis</w:t>
            </w:r>
          </w:p>
        </w:tc>
        <w:tc>
          <w:tcPr>
            <w:tcW w:w="5132" w:type="dxa"/>
            <w:shd w:val="clear" w:color="auto" w:fill="auto"/>
          </w:tcPr>
          <w:p w14:paraId="7637DDBF"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60000</w:t>
            </w:r>
          </w:p>
        </w:tc>
        <w:tc>
          <w:tcPr>
            <w:tcW w:w="3544" w:type="dxa"/>
          </w:tcPr>
          <w:p w14:paraId="555C83C1" w14:textId="1659D337"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93756F5" w14:textId="7C1E55B4"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5842DF86" w14:textId="32CAE3CF"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5C7221E" w14:textId="77777777" w:rsidTr="0083375B">
        <w:tc>
          <w:tcPr>
            <w:tcW w:w="562" w:type="dxa"/>
            <w:shd w:val="clear" w:color="auto" w:fill="auto"/>
          </w:tcPr>
          <w:p w14:paraId="647B5967"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6B21A9CB"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IGMP grupių kiekis</w:t>
            </w:r>
          </w:p>
        </w:tc>
        <w:tc>
          <w:tcPr>
            <w:tcW w:w="5132" w:type="dxa"/>
            <w:shd w:val="clear" w:color="auto" w:fill="auto"/>
          </w:tcPr>
          <w:p w14:paraId="057BC7BC"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4000</w:t>
            </w:r>
          </w:p>
        </w:tc>
        <w:tc>
          <w:tcPr>
            <w:tcW w:w="3544" w:type="dxa"/>
          </w:tcPr>
          <w:p w14:paraId="5F427971" w14:textId="0F08B216"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1439C084" w14:textId="44327E7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78AA3BDA" w14:textId="602ABFB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63CCE789" w14:textId="77777777" w:rsidTr="0083375B">
        <w:tc>
          <w:tcPr>
            <w:tcW w:w="562" w:type="dxa"/>
            <w:shd w:val="clear" w:color="auto" w:fill="auto"/>
          </w:tcPr>
          <w:p w14:paraId="33749F8F"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1C19EF7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IPv4 ACL (</w:t>
            </w:r>
            <w:proofErr w:type="spellStart"/>
            <w:r w:rsidRPr="009D5DDF">
              <w:rPr>
                <w:rFonts w:ascii="Trebuchet MS" w:eastAsia="Times New Roman" w:hAnsi="Trebuchet MS"/>
                <w:color w:val="000000" w:themeColor="text1"/>
                <w:sz w:val="22"/>
                <w:szCs w:val="22"/>
              </w:rPr>
              <w:t>ingress</w:t>
            </w:r>
            <w:proofErr w:type="spellEnd"/>
            <w:r w:rsidRPr="009D5DDF">
              <w:rPr>
                <w:rFonts w:ascii="Trebuchet MS" w:eastAsia="Times New Roman" w:hAnsi="Trebuchet MS"/>
                <w:color w:val="000000" w:themeColor="text1"/>
                <w:sz w:val="22"/>
                <w:szCs w:val="22"/>
              </w:rPr>
              <w:t>) įrašų kiekis</w:t>
            </w:r>
          </w:p>
        </w:tc>
        <w:tc>
          <w:tcPr>
            <w:tcW w:w="5132" w:type="dxa"/>
            <w:shd w:val="clear" w:color="auto" w:fill="auto"/>
          </w:tcPr>
          <w:p w14:paraId="2A038843"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20000</w:t>
            </w:r>
          </w:p>
        </w:tc>
        <w:tc>
          <w:tcPr>
            <w:tcW w:w="3544" w:type="dxa"/>
          </w:tcPr>
          <w:p w14:paraId="448CAC95" w14:textId="5BA4A5F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63C5B940" w14:textId="46702218"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648F2D62" w14:textId="56D8D65F"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0D4C5942" w14:textId="77777777" w:rsidTr="0083375B">
        <w:tc>
          <w:tcPr>
            <w:tcW w:w="562" w:type="dxa"/>
            <w:shd w:val="clear" w:color="auto" w:fill="auto"/>
          </w:tcPr>
          <w:p w14:paraId="46DB51EE"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66E2E529"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IPv4 ACL (</w:t>
            </w:r>
            <w:proofErr w:type="spellStart"/>
            <w:r w:rsidRPr="009D5DDF">
              <w:rPr>
                <w:rFonts w:ascii="Trebuchet MS" w:eastAsia="Times New Roman" w:hAnsi="Trebuchet MS"/>
                <w:color w:val="000000" w:themeColor="text1"/>
                <w:sz w:val="22"/>
                <w:szCs w:val="22"/>
              </w:rPr>
              <w:t>egress</w:t>
            </w:r>
            <w:proofErr w:type="spellEnd"/>
            <w:r w:rsidRPr="009D5DDF">
              <w:rPr>
                <w:rFonts w:ascii="Trebuchet MS" w:eastAsia="Times New Roman" w:hAnsi="Trebuchet MS"/>
                <w:color w:val="000000" w:themeColor="text1"/>
                <w:sz w:val="22"/>
                <w:szCs w:val="22"/>
              </w:rPr>
              <w:t>) įrašų kiekis</w:t>
            </w:r>
          </w:p>
        </w:tc>
        <w:tc>
          <w:tcPr>
            <w:tcW w:w="5132" w:type="dxa"/>
            <w:shd w:val="clear" w:color="auto" w:fill="auto"/>
          </w:tcPr>
          <w:p w14:paraId="297E3D99"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8000</w:t>
            </w:r>
          </w:p>
        </w:tc>
        <w:tc>
          <w:tcPr>
            <w:tcW w:w="3544" w:type="dxa"/>
          </w:tcPr>
          <w:p w14:paraId="017FF6DD" w14:textId="567F1858"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252E33F5" w14:textId="5281D76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6B0DD90B" w14:textId="5A30A60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779AC156" w14:textId="77777777" w:rsidTr="0083375B">
        <w:tc>
          <w:tcPr>
            <w:tcW w:w="562" w:type="dxa"/>
            <w:shd w:val="clear" w:color="auto" w:fill="auto"/>
          </w:tcPr>
          <w:p w14:paraId="4508FFEF"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054F4E3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Paketų buferio dydis</w:t>
            </w:r>
          </w:p>
        </w:tc>
        <w:tc>
          <w:tcPr>
            <w:tcW w:w="5132" w:type="dxa"/>
            <w:shd w:val="clear" w:color="auto" w:fill="auto"/>
          </w:tcPr>
          <w:p w14:paraId="4E776386"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8 MB</w:t>
            </w:r>
          </w:p>
        </w:tc>
        <w:tc>
          <w:tcPr>
            <w:tcW w:w="3544" w:type="dxa"/>
          </w:tcPr>
          <w:p w14:paraId="385604D5" w14:textId="64D5C33B"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704353F" w14:textId="3C353D3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5531EE96" w14:textId="617A8800"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75B4B511" w14:textId="77777777" w:rsidTr="0083375B">
        <w:tc>
          <w:tcPr>
            <w:tcW w:w="562" w:type="dxa"/>
            <w:shd w:val="clear" w:color="auto" w:fill="auto"/>
          </w:tcPr>
          <w:p w14:paraId="06F80013"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732787E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Operatyviosios atminties dydis</w:t>
            </w:r>
          </w:p>
        </w:tc>
        <w:tc>
          <w:tcPr>
            <w:tcW w:w="5132" w:type="dxa"/>
            <w:shd w:val="clear" w:color="auto" w:fill="auto"/>
          </w:tcPr>
          <w:p w14:paraId="4E94BEAB"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8 GB</w:t>
            </w:r>
          </w:p>
        </w:tc>
        <w:tc>
          <w:tcPr>
            <w:tcW w:w="3544" w:type="dxa"/>
          </w:tcPr>
          <w:p w14:paraId="42BCBD91" w14:textId="77AF916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DC137AB" w14:textId="344115C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3B6390BF" w14:textId="3FEE3B2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08C4DA26" w14:textId="77777777" w:rsidTr="0083375B">
        <w:tc>
          <w:tcPr>
            <w:tcW w:w="562" w:type="dxa"/>
            <w:shd w:val="clear" w:color="auto" w:fill="auto"/>
          </w:tcPr>
          <w:p w14:paraId="30934A88"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1D9F18E7"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Saugojimo atminties dydis</w:t>
            </w:r>
          </w:p>
        </w:tc>
        <w:tc>
          <w:tcPr>
            <w:tcW w:w="5132" w:type="dxa"/>
            <w:shd w:val="clear" w:color="auto" w:fill="auto"/>
          </w:tcPr>
          <w:p w14:paraId="7B8B130E" w14:textId="4178843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Ne mažiau kaip 32 GB</w:t>
            </w:r>
          </w:p>
        </w:tc>
        <w:tc>
          <w:tcPr>
            <w:tcW w:w="3544" w:type="dxa"/>
          </w:tcPr>
          <w:p w14:paraId="0A8EDA84" w14:textId="256A675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2561A7F6" w14:textId="505D1F4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216708AF" w14:textId="1F852BFA"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6828F720" w14:textId="77777777" w:rsidTr="0083375B">
        <w:tc>
          <w:tcPr>
            <w:tcW w:w="562" w:type="dxa"/>
            <w:shd w:val="clear" w:color="auto" w:fill="auto"/>
          </w:tcPr>
          <w:p w14:paraId="02F19C9B"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0A118DA6"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Standartų ir protokolų palaikymas</w:t>
            </w:r>
          </w:p>
        </w:tc>
        <w:tc>
          <w:tcPr>
            <w:tcW w:w="5132" w:type="dxa"/>
            <w:shd w:val="clear" w:color="auto" w:fill="auto"/>
          </w:tcPr>
          <w:p w14:paraId="5E73DAA5"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šiuos standartus ir protokolus:</w:t>
            </w:r>
          </w:p>
          <w:p w14:paraId="1D97C566"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IEEE 802.1Q VLAN;</w:t>
            </w:r>
          </w:p>
          <w:p w14:paraId="627C9FF6"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 xml:space="preserve">IEEE 802.1AB Link </w:t>
            </w:r>
            <w:proofErr w:type="spellStart"/>
            <w:r w:rsidRPr="009D5DDF">
              <w:rPr>
                <w:rFonts w:ascii="Trebuchet MS" w:hAnsi="Trebuchet MS"/>
                <w:color w:val="000000" w:themeColor="text1"/>
                <w:sz w:val="22"/>
                <w:szCs w:val="22"/>
              </w:rPr>
              <w:t>Layer</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Discovery</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(LLDP);</w:t>
            </w:r>
          </w:p>
          <w:p w14:paraId="62118C43"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LLDP-MED (</w:t>
            </w:r>
            <w:proofErr w:type="spellStart"/>
            <w:r w:rsidRPr="009D5DDF">
              <w:rPr>
                <w:rFonts w:ascii="Trebuchet MS" w:hAnsi="Trebuchet MS"/>
                <w:color w:val="000000" w:themeColor="text1"/>
                <w:sz w:val="22"/>
                <w:szCs w:val="22"/>
              </w:rPr>
              <w:t>Media</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Endpoint</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Discovery</w:t>
            </w:r>
            <w:proofErr w:type="spellEnd"/>
            <w:r w:rsidRPr="009D5DDF">
              <w:rPr>
                <w:rFonts w:ascii="Trebuchet MS" w:hAnsi="Trebuchet MS"/>
                <w:color w:val="000000" w:themeColor="text1"/>
                <w:sz w:val="22"/>
                <w:szCs w:val="22"/>
              </w:rPr>
              <w:t>);</w:t>
            </w:r>
          </w:p>
          <w:p w14:paraId="563ED5C2"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 xml:space="preserve">IEEE 802.1s </w:t>
            </w:r>
            <w:proofErr w:type="spellStart"/>
            <w:r w:rsidRPr="009D5DDF">
              <w:rPr>
                <w:rFonts w:ascii="Trebuchet MS" w:hAnsi="Trebuchet MS"/>
                <w:color w:val="000000" w:themeColor="text1"/>
                <w:sz w:val="22"/>
                <w:szCs w:val="22"/>
              </w:rPr>
              <w:t>Multiple</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Spanning</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Tree</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(MSTP);</w:t>
            </w:r>
          </w:p>
          <w:p w14:paraId="439B5123"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lastRenderedPageBreak/>
              <w:t xml:space="preserve">IEEE 802.1w </w:t>
            </w:r>
            <w:proofErr w:type="spellStart"/>
            <w:r w:rsidRPr="009D5DDF">
              <w:rPr>
                <w:rFonts w:ascii="Trebuchet MS" w:hAnsi="Trebuchet MS"/>
                <w:color w:val="000000" w:themeColor="text1"/>
                <w:sz w:val="22"/>
                <w:szCs w:val="22"/>
              </w:rPr>
              <w:t>Rapid</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Spanning</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Tree</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(RSTP);</w:t>
            </w:r>
          </w:p>
          <w:p w14:paraId="38848781"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RPVST+;</w:t>
            </w:r>
          </w:p>
          <w:p w14:paraId="4F4F26E5"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 xml:space="preserve">Port </w:t>
            </w:r>
            <w:proofErr w:type="spellStart"/>
            <w:r w:rsidRPr="009D5DDF">
              <w:rPr>
                <w:rFonts w:ascii="Trebuchet MS" w:hAnsi="Trebuchet MS"/>
                <w:color w:val="000000" w:themeColor="text1"/>
                <w:sz w:val="22"/>
                <w:szCs w:val="22"/>
              </w:rPr>
              <w:t>Mirroring</w:t>
            </w:r>
            <w:proofErr w:type="spellEnd"/>
            <w:r w:rsidRPr="009D5DDF">
              <w:rPr>
                <w:rFonts w:ascii="Trebuchet MS" w:hAnsi="Trebuchet MS"/>
                <w:color w:val="000000" w:themeColor="text1"/>
                <w:sz w:val="22"/>
                <w:szCs w:val="22"/>
              </w:rPr>
              <w:t>;</w:t>
            </w:r>
          </w:p>
          <w:p w14:paraId="2A940086"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 xml:space="preserve">Network Time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(NTP);</w:t>
            </w:r>
          </w:p>
          <w:p w14:paraId="0AE4ECA6" w14:textId="7777777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proofErr w:type="spellStart"/>
            <w:r w:rsidRPr="009D5DDF">
              <w:rPr>
                <w:rFonts w:ascii="Trebuchet MS" w:hAnsi="Trebuchet MS"/>
                <w:color w:val="000000" w:themeColor="text1"/>
                <w:sz w:val="22"/>
                <w:szCs w:val="22"/>
              </w:rPr>
              <w:t>Precision</w:t>
            </w:r>
            <w:proofErr w:type="spellEnd"/>
            <w:r w:rsidRPr="009D5DDF">
              <w:rPr>
                <w:rFonts w:ascii="Trebuchet MS" w:hAnsi="Trebuchet MS"/>
                <w:color w:val="000000" w:themeColor="text1"/>
                <w:sz w:val="22"/>
                <w:szCs w:val="22"/>
              </w:rPr>
              <w:t xml:space="preserve"> Time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(PTP);</w:t>
            </w:r>
          </w:p>
          <w:p w14:paraId="0B57593A" w14:textId="137A16F7" w:rsidR="00875398" w:rsidRPr="009D5DDF" w:rsidRDefault="00875398" w:rsidP="00875398">
            <w:pPr>
              <w:numPr>
                <w:ilvl w:val="0"/>
                <w:numId w:val="12"/>
              </w:numPr>
              <w:suppressAutoHyphens w:val="0"/>
              <w:contextualSpacing/>
              <w:jc w:val="both"/>
              <w:rPr>
                <w:rFonts w:ascii="Trebuchet MS" w:hAnsi="Trebuchet MS"/>
                <w:color w:val="000000" w:themeColor="text1"/>
                <w:sz w:val="22"/>
                <w:szCs w:val="22"/>
              </w:rPr>
            </w:pPr>
            <w:r w:rsidRPr="009D5DDF">
              <w:rPr>
                <w:rFonts w:ascii="Trebuchet MS" w:hAnsi="Trebuchet MS"/>
                <w:color w:val="000000" w:themeColor="text1"/>
                <w:sz w:val="22"/>
                <w:szCs w:val="22"/>
              </w:rPr>
              <w:t>MVRP</w:t>
            </w:r>
            <w:r w:rsidR="000F3345">
              <w:rPr>
                <w:rFonts w:ascii="Trebuchet MS" w:hAnsi="Trebuchet MS"/>
                <w:color w:val="000000" w:themeColor="text1"/>
                <w:sz w:val="22"/>
                <w:szCs w:val="22"/>
              </w:rPr>
              <w:t>.</w:t>
            </w:r>
          </w:p>
        </w:tc>
        <w:tc>
          <w:tcPr>
            <w:tcW w:w="3544" w:type="dxa"/>
          </w:tcPr>
          <w:p w14:paraId="488F937F" w14:textId="7E0AB07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lastRenderedPageBreak/>
              <w:t>įrašyti</w:t>
            </w:r>
          </w:p>
        </w:tc>
        <w:tc>
          <w:tcPr>
            <w:tcW w:w="1843" w:type="dxa"/>
          </w:tcPr>
          <w:p w14:paraId="471A4C92" w14:textId="42D3FFBC"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3106AD09" w14:textId="5A06AE14"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176F8D20" w14:textId="77777777" w:rsidTr="0083375B">
        <w:tc>
          <w:tcPr>
            <w:tcW w:w="562" w:type="dxa"/>
            <w:shd w:val="clear" w:color="auto" w:fill="auto"/>
          </w:tcPr>
          <w:p w14:paraId="069D840F"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63DFE978" w14:textId="77777777" w:rsidR="00875398" w:rsidRPr="009D5DDF" w:rsidRDefault="00875398" w:rsidP="00875398">
            <w:pPr>
              <w:jc w:val="both"/>
              <w:rPr>
                <w:rFonts w:ascii="Trebuchet MS" w:eastAsia="Times New Roman" w:hAnsi="Trebuchet MS"/>
                <w:sz w:val="22"/>
                <w:szCs w:val="22"/>
              </w:rPr>
            </w:pPr>
            <w:r w:rsidRPr="009D5DDF">
              <w:rPr>
                <w:rFonts w:ascii="Trebuchet MS" w:eastAsia="Times New Roman" w:hAnsi="Trebuchet MS"/>
                <w:sz w:val="22"/>
                <w:szCs w:val="22"/>
              </w:rPr>
              <w:t>VXLAN funkcionalumas</w:t>
            </w:r>
          </w:p>
        </w:tc>
        <w:tc>
          <w:tcPr>
            <w:tcW w:w="5132" w:type="dxa"/>
            <w:shd w:val="clear" w:color="auto" w:fill="auto"/>
          </w:tcPr>
          <w:p w14:paraId="200C9F60" w14:textId="71D197C2" w:rsidR="00875398" w:rsidRPr="009D5DDF" w:rsidRDefault="00875398" w:rsidP="00875398">
            <w:pPr>
              <w:contextualSpacing/>
              <w:jc w:val="both"/>
              <w:rPr>
                <w:rFonts w:ascii="Trebuchet MS" w:eastAsia="Times New Roman" w:hAnsi="Trebuchet MS"/>
                <w:sz w:val="22"/>
                <w:szCs w:val="22"/>
              </w:rPr>
            </w:pPr>
            <w:r w:rsidRPr="009D5DDF">
              <w:rPr>
                <w:rFonts w:ascii="Trebuchet MS" w:eastAsia="Times New Roman" w:hAnsi="Trebuchet MS"/>
                <w:sz w:val="22"/>
                <w:szCs w:val="22"/>
              </w:rPr>
              <w:t>Turi palaikyti VXLAN funkcionalumą</w:t>
            </w:r>
          </w:p>
        </w:tc>
        <w:tc>
          <w:tcPr>
            <w:tcW w:w="3544" w:type="dxa"/>
          </w:tcPr>
          <w:p w14:paraId="742F23A0" w14:textId="7B21CDB4"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843" w:type="dxa"/>
          </w:tcPr>
          <w:p w14:paraId="4F76B97E" w14:textId="7A9B1945"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530" w:type="dxa"/>
          </w:tcPr>
          <w:p w14:paraId="1F4AE63E" w14:textId="2B255963"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r>
      <w:tr w:rsidR="00875398" w:rsidRPr="009D5DDF" w14:paraId="4874F251" w14:textId="77777777" w:rsidTr="0083375B">
        <w:tc>
          <w:tcPr>
            <w:tcW w:w="562" w:type="dxa"/>
            <w:shd w:val="clear" w:color="auto" w:fill="auto"/>
          </w:tcPr>
          <w:p w14:paraId="2D85CBBC"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00E5AD3D" w14:textId="77777777" w:rsidR="00875398" w:rsidRPr="009D5DDF" w:rsidRDefault="00875398" w:rsidP="00875398">
            <w:pPr>
              <w:jc w:val="both"/>
              <w:rPr>
                <w:rFonts w:ascii="Trebuchet MS" w:eastAsia="Times New Roman" w:hAnsi="Trebuchet MS"/>
                <w:sz w:val="22"/>
                <w:szCs w:val="22"/>
              </w:rPr>
            </w:pPr>
            <w:proofErr w:type="spellStart"/>
            <w:r w:rsidRPr="009D5DDF">
              <w:rPr>
                <w:rFonts w:ascii="Trebuchet MS" w:eastAsia="Times New Roman" w:hAnsi="Trebuchet MS"/>
                <w:sz w:val="22"/>
                <w:szCs w:val="22"/>
              </w:rPr>
              <w:t>Maršrutizavimo</w:t>
            </w:r>
            <w:proofErr w:type="spellEnd"/>
            <w:r w:rsidRPr="009D5DDF">
              <w:rPr>
                <w:rFonts w:ascii="Trebuchet MS" w:eastAsia="Times New Roman" w:hAnsi="Trebuchet MS"/>
                <w:sz w:val="22"/>
                <w:szCs w:val="22"/>
              </w:rPr>
              <w:t xml:space="preserve"> protokolų ir funkcijų palaikymas</w:t>
            </w:r>
          </w:p>
        </w:tc>
        <w:tc>
          <w:tcPr>
            <w:tcW w:w="5132" w:type="dxa"/>
            <w:shd w:val="clear" w:color="auto" w:fill="auto"/>
          </w:tcPr>
          <w:p w14:paraId="0633AAA5" w14:textId="77777777" w:rsidR="00875398" w:rsidRPr="009D5DDF" w:rsidRDefault="00875398" w:rsidP="00875398">
            <w:pPr>
              <w:jc w:val="both"/>
              <w:rPr>
                <w:rFonts w:ascii="Trebuchet MS" w:eastAsia="Times New Roman" w:hAnsi="Trebuchet MS"/>
                <w:sz w:val="22"/>
                <w:szCs w:val="22"/>
              </w:rPr>
            </w:pPr>
            <w:r w:rsidRPr="009D5DDF">
              <w:rPr>
                <w:rFonts w:ascii="Trebuchet MS" w:eastAsia="Times New Roman" w:hAnsi="Trebuchet MS"/>
                <w:sz w:val="22"/>
                <w:szCs w:val="22"/>
              </w:rPr>
              <w:t xml:space="preserve">Turi palaikyti šiuos </w:t>
            </w:r>
            <w:proofErr w:type="spellStart"/>
            <w:r w:rsidRPr="009D5DDF">
              <w:rPr>
                <w:rFonts w:ascii="Trebuchet MS" w:eastAsia="Times New Roman" w:hAnsi="Trebuchet MS"/>
                <w:sz w:val="22"/>
                <w:szCs w:val="22"/>
              </w:rPr>
              <w:t>maršrutizavimo</w:t>
            </w:r>
            <w:proofErr w:type="spellEnd"/>
            <w:r w:rsidRPr="009D5DDF">
              <w:rPr>
                <w:rFonts w:ascii="Trebuchet MS" w:eastAsia="Times New Roman" w:hAnsi="Trebuchet MS"/>
                <w:sz w:val="22"/>
                <w:szCs w:val="22"/>
              </w:rPr>
              <w:t xml:space="preserve"> protokolus ir funkcijas:</w:t>
            </w:r>
          </w:p>
          <w:p w14:paraId="0726393D"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VRF;</w:t>
            </w:r>
          </w:p>
          <w:p w14:paraId="606E8819"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 xml:space="preserve">OSPFv2 </w:t>
            </w:r>
            <w:proofErr w:type="spellStart"/>
            <w:r w:rsidRPr="009D5DDF">
              <w:rPr>
                <w:rFonts w:ascii="Trebuchet MS" w:eastAsia="Times New Roman" w:hAnsi="Trebuchet MS"/>
                <w:sz w:val="22"/>
                <w:szCs w:val="22"/>
              </w:rPr>
              <w:t>for</w:t>
            </w:r>
            <w:proofErr w:type="spellEnd"/>
            <w:r w:rsidRPr="009D5DDF">
              <w:rPr>
                <w:rFonts w:ascii="Trebuchet MS" w:eastAsia="Times New Roman" w:hAnsi="Trebuchet MS"/>
                <w:sz w:val="22"/>
                <w:szCs w:val="22"/>
              </w:rPr>
              <w:t xml:space="preserve"> IPv4 </w:t>
            </w:r>
            <w:proofErr w:type="spellStart"/>
            <w:r w:rsidRPr="009D5DDF">
              <w:rPr>
                <w:rFonts w:ascii="Trebuchet MS" w:eastAsia="Times New Roman" w:hAnsi="Trebuchet MS"/>
                <w:sz w:val="22"/>
                <w:szCs w:val="22"/>
              </w:rPr>
              <w:t>routing</w:t>
            </w:r>
            <w:proofErr w:type="spellEnd"/>
            <w:r w:rsidRPr="009D5DDF">
              <w:rPr>
                <w:rFonts w:ascii="Trebuchet MS" w:eastAsia="Times New Roman" w:hAnsi="Trebuchet MS"/>
                <w:sz w:val="22"/>
                <w:szCs w:val="22"/>
              </w:rPr>
              <w:t>;</w:t>
            </w:r>
          </w:p>
          <w:p w14:paraId="0B6804BA"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 xml:space="preserve">OSPFv3 </w:t>
            </w:r>
            <w:proofErr w:type="spellStart"/>
            <w:r w:rsidRPr="009D5DDF">
              <w:rPr>
                <w:rFonts w:ascii="Trebuchet MS" w:eastAsia="Times New Roman" w:hAnsi="Trebuchet MS"/>
                <w:sz w:val="22"/>
                <w:szCs w:val="22"/>
              </w:rPr>
              <w:t>for</w:t>
            </w:r>
            <w:proofErr w:type="spellEnd"/>
            <w:r w:rsidRPr="009D5DDF">
              <w:rPr>
                <w:rFonts w:ascii="Trebuchet MS" w:eastAsia="Times New Roman" w:hAnsi="Trebuchet MS"/>
                <w:sz w:val="22"/>
                <w:szCs w:val="22"/>
              </w:rPr>
              <w:t xml:space="preserve"> IPv6 </w:t>
            </w:r>
            <w:proofErr w:type="spellStart"/>
            <w:r w:rsidRPr="009D5DDF">
              <w:rPr>
                <w:rFonts w:ascii="Trebuchet MS" w:eastAsia="Times New Roman" w:hAnsi="Trebuchet MS"/>
                <w:sz w:val="22"/>
                <w:szCs w:val="22"/>
              </w:rPr>
              <w:t>routing</w:t>
            </w:r>
            <w:proofErr w:type="spellEnd"/>
            <w:r w:rsidRPr="009D5DDF">
              <w:rPr>
                <w:rFonts w:ascii="Trebuchet MS" w:eastAsia="Times New Roman" w:hAnsi="Trebuchet MS"/>
                <w:sz w:val="22"/>
                <w:szCs w:val="22"/>
              </w:rPr>
              <w:t>;</w:t>
            </w:r>
          </w:p>
          <w:p w14:paraId="308A10DD"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Border</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Gateway</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Protocol</w:t>
            </w:r>
            <w:proofErr w:type="spellEnd"/>
            <w:r w:rsidRPr="009D5DDF">
              <w:rPr>
                <w:rFonts w:ascii="Trebuchet MS" w:eastAsia="Times New Roman" w:hAnsi="Trebuchet MS"/>
                <w:sz w:val="22"/>
                <w:szCs w:val="22"/>
              </w:rPr>
              <w:t xml:space="preserve"> (BGP);</w:t>
            </w:r>
          </w:p>
          <w:p w14:paraId="3BB5B817"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Multi-protocol</w:t>
            </w:r>
            <w:proofErr w:type="spellEnd"/>
            <w:r w:rsidRPr="009D5DDF">
              <w:rPr>
                <w:rFonts w:ascii="Trebuchet MS" w:eastAsia="Times New Roman" w:hAnsi="Trebuchet MS"/>
                <w:sz w:val="22"/>
                <w:szCs w:val="22"/>
              </w:rPr>
              <w:t xml:space="preserve"> BGP (MP-BGP);</w:t>
            </w:r>
          </w:p>
          <w:p w14:paraId="456420F9"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Static</w:t>
            </w:r>
            <w:proofErr w:type="spellEnd"/>
            <w:r w:rsidRPr="009D5DDF">
              <w:rPr>
                <w:rFonts w:ascii="Trebuchet MS" w:eastAsia="Times New Roman" w:hAnsi="Trebuchet MS"/>
                <w:sz w:val="22"/>
                <w:szCs w:val="22"/>
              </w:rPr>
              <w:t xml:space="preserve"> IPv4 </w:t>
            </w:r>
            <w:proofErr w:type="spellStart"/>
            <w:r w:rsidRPr="009D5DDF">
              <w:rPr>
                <w:rFonts w:ascii="Trebuchet MS" w:eastAsia="Times New Roman" w:hAnsi="Trebuchet MS"/>
                <w:sz w:val="22"/>
                <w:szCs w:val="22"/>
              </w:rPr>
              <w:t>and</w:t>
            </w:r>
            <w:proofErr w:type="spellEnd"/>
            <w:r w:rsidRPr="009D5DDF">
              <w:rPr>
                <w:rFonts w:ascii="Trebuchet MS" w:eastAsia="Times New Roman" w:hAnsi="Trebuchet MS"/>
                <w:sz w:val="22"/>
                <w:szCs w:val="22"/>
              </w:rPr>
              <w:t xml:space="preserve"> IPv6 </w:t>
            </w:r>
            <w:proofErr w:type="spellStart"/>
            <w:r w:rsidRPr="009D5DDF">
              <w:rPr>
                <w:rFonts w:ascii="Trebuchet MS" w:eastAsia="Times New Roman" w:hAnsi="Trebuchet MS"/>
                <w:sz w:val="22"/>
                <w:szCs w:val="22"/>
              </w:rPr>
              <w:t>routing</w:t>
            </w:r>
            <w:proofErr w:type="spellEnd"/>
            <w:r w:rsidRPr="009D5DDF">
              <w:rPr>
                <w:rFonts w:ascii="Trebuchet MS" w:eastAsia="Times New Roman" w:hAnsi="Trebuchet MS"/>
                <w:sz w:val="22"/>
                <w:szCs w:val="22"/>
              </w:rPr>
              <w:t>;</w:t>
            </w:r>
          </w:p>
          <w:p w14:paraId="2D51C966"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PBR;</w:t>
            </w:r>
          </w:p>
          <w:p w14:paraId="35A818D6"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bookmarkStart w:id="6" w:name="OLE_LINK1"/>
            <w:bookmarkStart w:id="7" w:name="OLE_LINK2"/>
            <w:proofErr w:type="spellStart"/>
            <w:r w:rsidRPr="009D5DDF">
              <w:rPr>
                <w:rFonts w:ascii="Trebuchet MS" w:eastAsia="Times New Roman" w:hAnsi="Trebuchet MS"/>
                <w:sz w:val="22"/>
                <w:szCs w:val="22"/>
              </w:rPr>
              <w:t>Bidirectional</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Forwarding</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Detection</w:t>
            </w:r>
            <w:proofErr w:type="spellEnd"/>
            <w:r w:rsidRPr="009D5DDF">
              <w:rPr>
                <w:rFonts w:ascii="Trebuchet MS" w:eastAsia="Times New Roman" w:hAnsi="Trebuchet MS"/>
                <w:sz w:val="22"/>
                <w:szCs w:val="22"/>
              </w:rPr>
              <w:t xml:space="preserve"> (BFD)</w:t>
            </w:r>
            <w:bookmarkEnd w:id="6"/>
            <w:bookmarkEnd w:id="7"/>
            <w:r w:rsidRPr="009D5DDF">
              <w:rPr>
                <w:rFonts w:ascii="Trebuchet MS" w:eastAsia="Times New Roman" w:hAnsi="Trebuchet MS"/>
                <w:sz w:val="22"/>
                <w:szCs w:val="22"/>
              </w:rPr>
              <w:t>;</w:t>
            </w:r>
          </w:p>
          <w:p w14:paraId="0CCD87DC" w14:textId="4DCFB4E8"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Equal-Cost</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Multipath</w:t>
            </w:r>
            <w:proofErr w:type="spellEnd"/>
            <w:r w:rsidRPr="009D5DDF">
              <w:rPr>
                <w:rFonts w:ascii="Trebuchet MS" w:eastAsia="Times New Roman" w:hAnsi="Trebuchet MS"/>
                <w:sz w:val="22"/>
                <w:szCs w:val="22"/>
              </w:rPr>
              <w:t xml:space="preserve"> (ECMP)</w:t>
            </w:r>
            <w:r w:rsidR="000F3345">
              <w:rPr>
                <w:rFonts w:ascii="Trebuchet MS" w:eastAsia="Times New Roman" w:hAnsi="Trebuchet MS"/>
                <w:sz w:val="22"/>
                <w:szCs w:val="22"/>
              </w:rPr>
              <w:t>.</w:t>
            </w:r>
          </w:p>
        </w:tc>
        <w:tc>
          <w:tcPr>
            <w:tcW w:w="3544" w:type="dxa"/>
          </w:tcPr>
          <w:p w14:paraId="562132A6" w14:textId="5ADD5D03"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843" w:type="dxa"/>
          </w:tcPr>
          <w:p w14:paraId="52A0F72D" w14:textId="294B4EAA"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530" w:type="dxa"/>
          </w:tcPr>
          <w:p w14:paraId="43E1CCA7" w14:textId="4915AA45"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r>
      <w:tr w:rsidR="00875398" w:rsidRPr="009D5DDF" w14:paraId="2836F953" w14:textId="77777777" w:rsidTr="0083375B">
        <w:trPr>
          <w:trHeight w:val="590"/>
        </w:trPr>
        <w:tc>
          <w:tcPr>
            <w:tcW w:w="562" w:type="dxa"/>
            <w:shd w:val="clear" w:color="auto" w:fill="auto"/>
          </w:tcPr>
          <w:p w14:paraId="4980EA7D"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71B087D0" w14:textId="77777777" w:rsidR="00875398" w:rsidRPr="009D5DDF" w:rsidRDefault="00875398" w:rsidP="00875398">
            <w:pPr>
              <w:jc w:val="both"/>
              <w:rPr>
                <w:rFonts w:ascii="Trebuchet MS" w:eastAsia="Times New Roman" w:hAnsi="Trebuchet MS"/>
                <w:sz w:val="22"/>
                <w:szCs w:val="22"/>
              </w:rPr>
            </w:pPr>
            <w:proofErr w:type="spellStart"/>
            <w:r w:rsidRPr="009D5DDF">
              <w:rPr>
                <w:rFonts w:ascii="Trebuchet MS" w:eastAsia="Times New Roman" w:hAnsi="Trebuchet MS"/>
                <w:sz w:val="22"/>
                <w:szCs w:val="22"/>
              </w:rPr>
              <w:t>Multicast</w:t>
            </w:r>
            <w:proofErr w:type="spellEnd"/>
            <w:r w:rsidRPr="009D5DDF">
              <w:rPr>
                <w:rFonts w:ascii="Trebuchet MS" w:eastAsia="Times New Roman" w:hAnsi="Trebuchet MS"/>
                <w:sz w:val="22"/>
                <w:szCs w:val="22"/>
              </w:rPr>
              <w:t xml:space="preserve"> protokolų palaikymas</w:t>
            </w:r>
          </w:p>
        </w:tc>
        <w:tc>
          <w:tcPr>
            <w:tcW w:w="5132" w:type="dxa"/>
            <w:shd w:val="clear" w:color="auto" w:fill="auto"/>
          </w:tcPr>
          <w:p w14:paraId="1C571E91" w14:textId="77777777" w:rsidR="00875398" w:rsidRPr="009D5DDF" w:rsidRDefault="00875398" w:rsidP="00875398">
            <w:pPr>
              <w:jc w:val="both"/>
              <w:rPr>
                <w:rFonts w:ascii="Trebuchet MS" w:eastAsia="Times New Roman" w:hAnsi="Trebuchet MS"/>
                <w:sz w:val="22"/>
                <w:szCs w:val="22"/>
              </w:rPr>
            </w:pPr>
            <w:r w:rsidRPr="009D5DDF">
              <w:rPr>
                <w:rFonts w:ascii="Trebuchet MS" w:eastAsia="Times New Roman" w:hAnsi="Trebuchet MS"/>
                <w:sz w:val="22"/>
                <w:szCs w:val="22"/>
              </w:rPr>
              <w:t>Turi palaikyti šiuos protokolus:</w:t>
            </w:r>
          </w:p>
          <w:p w14:paraId="553C58A5"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 xml:space="preserve">IGMPv1, v2, </w:t>
            </w:r>
            <w:proofErr w:type="spellStart"/>
            <w:r w:rsidRPr="009D5DDF">
              <w:rPr>
                <w:rFonts w:ascii="Trebuchet MS" w:eastAsia="Times New Roman" w:hAnsi="Trebuchet MS"/>
                <w:sz w:val="22"/>
                <w:szCs w:val="22"/>
              </w:rPr>
              <w:t>and</w:t>
            </w:r>
            <w:proofErr w:type="spellEnd"/>
            <w:r w:rsidRPr="009D5DDF">
              <w:rPr>
                <w:rFonts w:ascii="Trebuchet MS" w:eastAsia="Times New Roman" w:hAnsi="Trebuchet MS"/>
                <w:sz w:val="22"/>
                <w:szCs w:val="22"/>
              </w:rPr>
              <w:t xml:space="preserve"> v3; </w:t>
            </w:r>
          </w:p>
          <w:p w14:paraId="0721A616"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Multicast</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Listener</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Discovery</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Version</w:t>
            </w:r>
            <w:proofErr w:type="spellEnd"/>
            <w:r w:rsidRPr="009D5DDF">
              <w:rPr>
                <w:rFonts w:ascii="Trebuchet MS" w:eastAsia="Times New Roman" w:hAnsi="Trebuchet MS"/>
                <w:sz w:val="22"/>
                <w:szCs w:val="22"/>
              </w:rPr>
              <w:t xml:space="preserve"> 2 (MLDv2) </w:t>
            </w:r>
            <w:proofErr w:type="spellStart"/>
            <w:r w:rsidRPr="009D5DDF">
              <w:rPr>
                <w:rFonts w:ascii="Trebuchet MS" w:eastAsia="Times New Roman" w:hAnsi="Trebuchet MS"/>
                <w:sz w:val="22"/>
                <w:szCs w:val="22"/>
              </w:rPr>
              <w:t>for</w:t>
            </w:r>
            <w:proofErr w:type="spellEnd"/>
            <w:r w:rsidRPr="009D5DDF">
              <w:rPr>
                <w:rFonts w:ascii="Trebuchet MS" w:eastAsia="Times New Roman" w:hAnsi="Trebuchet MS"/>
                <w:sz w:val="22"/>
                <w:szCs w:val="22"/>
              </w:rPr>
              <w:t xml:space="preserve"> IPv6;</w:t>
            </w:r>
          </w:p>
          <w:p w14:paraId="30ED3BF0"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 xml:space="preserve">MLD </w:t>
            </w:r>
            <w:proofErr w:type="spellStart"/>
            <w:r w:rsidRPr="009D5DDF">
              <w:rPr>
                <w:rFonts w:ascii="Trebuchet MS" w:eastAsia="Times New Roman" w:hAnsi="Trebuchet MS"/>
                <w:sz w:val="22"/>
                <w:szCs w:val="22"/>
              </w:rPr>
              <w:t>snooping</w:t>
            </w:r>
            <w:proofErr w:type="spellEnd"/>
            <w:r w:rsidRPr="009D5DDF">
              <w:rPr>
                <w:rFonts w:ascii="Trebuchet MS" w:eastAsia="Times New Roman" w:hAnsi="Trebuchet MS"/>
                <w:sz w:val="22"/>
                <w:szCs w:val="22"/>
              </w:rPr>
              <w:t>;</w:t>
            </w:r>
          </w:p>
          <w:p w14:paraId="18212488"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sz w:val="22"/>
                <w:szCs w:val="22"/>
              </w:rPr>
              <w:t>Multicast</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Service</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Discovery</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Protocol</w:t>
            </w:r>
            <w:proofErr w:type="spellEnd"/>
            <w:r w:rsidRPr="009D5DDF">
              <w:rPr>
                <w:rFonts w:ascii="Trebuchet MS" w:eastAsia="Times New Roman" w:hAnsi="Trebuchet MS"/>
                <w:sz w:val="22"/>
                <w:szCs w:val="22"/>
              </w:rPr>
              <w:t xml:space="preserve"> (MSDP);</w:t>
            </w:r>
          </w:p>
          <w:p w14:paraId="4A832DAD" w14:textId="345C0472"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sz w:val="22"/>
                <w:szCs w:val="22"/>
              </w:rPr>
              <w:t xml:space="preserve">PIM </w:t>
            </w:r>
            <w:proofErr w:type="spellStart"/>
            <w:r w:rsidRPr="009D5DDF">
              <w:rPr>
                <w:rFonts w:ascii="Trebuchet MS" w:eastAsia="Times New Roman" w:hAnsi="Trebuchet MS"/>
                <w:sz w:val="22"/>
                <w:szCs w:val="22"/>
              </w:rPr>
              <w:t>Dense</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Mode</w:t>
            </w:r>
            <w:proofErr w:type="spellEnd"/>
            <w:r w:rsidRPr="009D5DDF">
              <w:rPr>
                <w:rFonts w:ascii="Trebuchet MS" w:eastAsia="Times New Roman" w:hAnsi="Trebuchet MS"/>
                <w:sz w:val="22"/>
                <w:szCs w:val="22"/>
              </w:rPr>
              <w:t xml:space="preserve">, PIM </w:t>
            </w:r>
            <w:proofErr w:type="spellStart"/>
            <w:r w:rsidRPr="009D5DDF">
              <w:rPr>
                <w:rFonts w:ascii="Trebuchet MS" w:eastAsia="Times New Roman" w:hAnsi="Trebuchet MS"/>
                <w:sz w:val="22"/>
                <w:szCs w:val="22"/>
              </w:rPr>
              <w:t>Sparse</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sz w:val="22"/>
                <w:szCs w:val="22"/>
              </w:rPr>
              <w:t>Mode</w:t>
            </w:r>
            <w:proofErr w:type="spellEnd"/>
            <w:r w:rsidR="000F3345">
              <w:rPr>
                <w:rFonts w:ascii="Trebuchet MS" w:eastAsia="Times New Roman" w:hAnsi="Trebuchet MS"/>
                <w:sz w:val="22"/>
                <w:szCs w:val="22"/>
              </w:rPr>
              <w:t>.</w:t>
            </w:r>
          </w:p>
        </w:tc>
        <w:tc>
          <w:tcPr>
            <w:tcW w:w="3544" w:type="dxa"/>
          </w:tcPr>
          <w:p w14:paraId="7863913D" w14:textId="79462835"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843" w:type="dxa"/>
          </w:tcPr>
          <w:p w14:paraId="1EC7C1B4" w14:textId="1ABD788B"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1530" w:type="dxa"/>
          </w:tcPr>
          <w:p w14:paraId="257C2F80" w14:textId="71C627FD" w:rsidR="00875398" w:rsidRPr="009D5DDF" w:rsidRDefault="00875398" w:rsidP="0083375B">
            <w:pPr>
              <w:jc w:val="center"/>
              <w:rPr>
                <w:rFonts w:ascii="Trebuchet MS" w:eastAsia="Times New Roman" w:hAnsi="Trebuchet MS"/>
                <w:sz w:val="22"/>
                <w:szCs w:val="22"/>
              </w:rPr>
            </w:pPr>
            <w:r w:rsidRPr="00EC2CD9">
              <w:rPr>
                <w:rFonts w:ascii="Trebuchet MS" w:hAnsi="Trebuchet MS"/>
                <w:i/>
                <w:color w:val="FF0000"/>
                <w:sz w:val="22"/>
                <w:szCs w:val="22"/>
              </w:rPr>
              <w:t>įrašyti</w:t>
            </w:r>
          </w:p>
        </w:tc>
      </w:tr>
      <w:tr w:rsidR="00875398" w:rsidRPr="009D5DDF" w14:paraId="05138DB1" w14:textId="77777777" w:rsidTr="0083375B">
        <w:trPr>
          <w:trHeight w:val="590"/>
        </w:trPr>
        <w:tc>
          <w:tcPr>
            <w:tcW w:w="562" w:type="dxa"/>
            <w:shd w:val="clear" w:color="auto" w:fill="auto"/>
          </w:tcPr>
          <w:p w14:paraId="6007A4FD"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205174D3"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Aukštą patikimumą užtikrinančių protokolų palaikymas</w:t>
            </w:r>
          </w:p>
        </w:tc>
        <w:tc>
          <w:tcPr>
            <w:tcW w:w="5132" w:type="dxa"/>
            <w:shd w:val="clear" w:color="auto" w:fill="auto"/>
          </w:tcPr>
          <w:p w14:paraId="6FFB803E"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šiuos aukštą patikimumą užtikrinančius protokolus:</w:t>
            </w:r>
          </w:p>
          <w:p w14:paraId="1E73B034"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Virtual</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Router</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Redundancy</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Protocol</w:t>
            </w:r>
            <w:proofErr w:type="spellEnd"/>
            <w:r w:rsidRPr="009D5DDF">
              <w:rPr>
                <w:rFonts w:ascii="Trebuchet MS" w:eastAsia="Times New Roman" w:hAnsi="Trebuchet MS"/>
                <w:color w:val="000000" w:themeColor="text1"/>
                <w:sz w:val="22"/>
                <w:szCs w:val="22"/>
              </w:rPr>
              <w:t xml:space="preserve"> (VRRP);</w:t>
            </w:r>
          </w:p>
          <w:p w14:paraId="573B8119"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Uni-directional</w:t>
            </w:r>
            <w:proofErr w:type="spellEnd"/>
            <w:r w:rsidRPr="009D5DDF">
              <w:rPr>
                <w:rFonts w:ascii="Trebuchet MS" w:eastAsia="Times New Roman" w:hAnsi="Trebuchet MS"/>
                <w:color w:val="000000" w:themeColor="text1"/>
                <w:sz w:val="22"/>
                <w:szCs w:val="22"/>
              </w:rPr>
              <w:t xml:space="preserve"> Link </w:t>
            </w:r>
            <w:proofErr w:type="spellStart"/>
            <w:r w:rsidRPr="009D5DDF">
              <w:rPr>
                <w:rFonts w:ascii="Trebuchet MS" w:eastAsia="Times New Roman" w:hAnsi="Trebuchet MS"/>
                <w:color w:val="000000" w:themeColor="text1"/>
                <w:sz w:val="22"/>
                <w:szCs w:val="22"/>
              </w:rPr>
              <w:t>Detection</w:t>
            </w:r>
            <w:proofErr w:type="spellEnd"/>
            <w:r w:rsidRPr="009D5DDF">
              <w:rPr>
                <w:rFonts w:ascii="Trebuchet MS" w:eastAsia="Times New Roman" w:hAnsi="Trebuchet MS"/>
                <w:color w:val="000000" w:themeColor="text1"/>
                <w:sz w:val="22"/>
                <w:szCs w:val="22"/>
              </w:rPr>
              <w:t xml:space="preserve"> (UDLD);</w:t>
            </w:r>
          </w:p>
          <w:p w14:paraId="20D47D7E" w14:textId="77777777" w:rsidR="00875398" w:rsidRPr="009D5DDF" w:rsidRDefault="00875398" w:rsidP="00875398">
            <w:pPr>
              <w:numPr>
                <w:ilvl w:val="0"/>
                <w:numId w:val="13"/>
              </w:numPr>
              <w:suppressAutoHyphens w:val="0"/>
              <w:contextualSpacing/>
              <w:jc w:val="both"/>
              <w:rPr>
                <w:rFonts w:ascii="Trebuchet MS" w:eastAsia="Times New Roman" w:hAnsi="Trebuchet MS"/>
                <w:color w:val="000000" w:themeColor="text1"/>
                <w:sz w:val="22"/>
                <w:szCs w:val="22"/>
              </w:rPr>
            </w:pPr>
            <w:r w:rsidRPr="009D5DDF">
              <w:rPr>
                <w:rFonts w:ascii="Trebuchet MS" w:hAnsi="Trebuchet MS"/>
                <w:color w:val="000000" w:themeColor="text1"/>
                <w:sz w:val="22"/>
                <w:szCs w:val="22"/>
              </w:rPr>
              <w:t xml:space="preserve">IEEE 802.3ad Link </w:t>
            </w:r>
            <w:proofErr w:type="spellStart"/>
            <w:r w:rsidRPr="009D5DDF">
              <w:rPr>
                <w:rFonts w:ascii="Trebuchet MS" w:hAnsi="Trebuchet MS"/>
                <w:color w:val="000000" w:themeColor="text1"/>
                <w:sz w:val="22"/>
                <w:szCs w:val="22"/>
              </w:rPr>
              <w:t>Aggregation</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Control</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Protocol</w:t>
            </w:r>
            <w:proofErr w:type="spellEnd"/>
            <w:r w:rsidRPr="009D5DDF">
              <w:rPr>
                <w:rFonts w:ascii="Trebuchet MS" w:hAnsi="Trebuchet MS"/>
                <w:color w:val="000000" w:themeColor="text1"/>
                <w:sz w:val="22"/>
                <w:szCs w:val="22"/>
              </w:rPr>
              <w:t xml:space="preserve"> (LACP);</w:t>
            </w:r>
          </w:p>
          <w:p w14:paraId="12DF0359" w14:textId="77777777" w:rsidR="00875398" w:rsidRPr="009D5DDF" w:rsidRDefault="00875398" w:rsidP="00875398">
            <w:pPr>
              <w:numPr>
                <w:ilvl w:val="0"/>
                <w:numId w:val="13"/>
              </w:numPr>
              <w:suppressAutoHyphens w:val="0"/>
              <w:contextualSpacing/>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Ethernet</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Ring</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Protection</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Switching</w:t>
            </w:r>
            <w:proofErr w:type="spellEnd"/>
            <w:r w:rsidRPr="009D5DDF">
              <w:rPr>
                <w:rFonts w:ascii="Trebuchet MS" w:eastAsia="Times New Roman" w:hAnsi="Trebuchet MS"/>
                <w:color w:val="000000" w:themeColor="text1"/>
                <w:sz w:val="22"/>
                <w:szCs w:val="22"/>
              </w:rPr>
              <w:t xml:space="preserve"> (ERPS).</w:t>
            </w:r>
          </w:p>
        </w:tc>
        <w:tc>
          <w:tcPr>
            <w:tcW w:w="3544" w:type="dxa"/>
          </w:tcPr>
          <w:p w14:paraId="46877489" w14:textId="13817D95"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58E8FCC" w14:textId="7095200F"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10902622" w14:textId="23FBD850"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2DE93A5A" w14:textId="77777777" w:rsidTr="0083375B">
        <w:trPr>
          <w:trHeight w:val="3682"/>
        </w:trPr>
        <w:tc>
          <w:tcPr>
            <w:tcW w:w="562" w:type="dxa"/>
            <w:shd w:val="clear" w:color="auto" w:fill="auto"/>
          </w:tcPr>
          <w:p w14:paraId="5A2F80A3"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6B66D60A"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Saugumo protokolų ir standartų palaikymas</w:t>
            </w:r>
          </w:p>
        </w:tc>
        <w:tc>
          <w:tcPr>
            <w:tcW w:w="5132" w:type="dxa"/>
            <w:shd w:val="clear" w:color="auto" w:fill="auto"/>
            <w:vAlign w:val="center"/>
          </w:tcPr>
          <w:p w14:paraId="632E1BE4" w14:textId="77777777" w:rsidR="00875398" w:rsidRPr="009D5DDF" w:rsidRDefault="00875398" w:rsidP="00875398">
            <w:pPr>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šiuos saugumo protokolus ir standartus:</w:t>
            </w:r>
          </w:p>
          <w:p w14:paraId="7AF0E725" w14:textId="77777777" w:rsidR="00875398" w:rsidRPr="009D5DDF" w:rsidRDefault="00875398" w:rsidP="00875398">
            <w:pPr>
              <w:numPr>
                <w:ilvl w:val="0"/>
                <w:numId w:val="13"/>
              </w:numPr>
              <w:suppressAutoHyphens w:val="0"/>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Generic</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Routing</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Encapsulation</w:t>
            </w:r>
            <w:proofErr w:type="spellEnd"/>
            <w:r w:rsidRPr="009D5DDF">
              <w:rPr>
                <w:rFonts w:ascii="Trebuchet MS" w:eastAsia="Times New Roman" w:hAnsi="Trebuchet MS"/>
                <w:color w:val="000000" w:themeColor="text1"/>
                <w:sz w:val="22"/>
                <w:szCs w:val="22"/>
              </w:rPr>
              <w:t xml:space="preserve"> (GRE);</w:t>
            </w:r>
          </w:p>
          <w:p w14:paraId="06E0772C" w14:textId="77777777" w:rsidR="00875398" w:rsidRPr="009D5DDF" w:rsidRDefault="00875398" w:rsidP="00875398">
            <w:pPr>
              <w:numPr>
                <w:ilvl w:val="0"/>
                <w:numId w:val="13"/>
              </w:numPr>
              <w:suppressAutoHyphens w:val="0"/>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TFTP;</w:t>
            </w:r>
          </w:p>
          <w:p w14:paraId="6C4888DB" w14:textId="77777777" w:rsidR="00875398" w:rsidRPr="009D5DDF" w:rsidRDefault="00875398" w:rsidP="00875398">
            <w:pPr>
              <w:numPr>
                <w:ilvl w:val="0"/>
                <w:numId w:val="13"/>
              </w:numPr>
              <w:suppressAutoHyphens w:val="0"/>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SFTP;</w:t>
            </w:r>
          </w:p>
          <w:p w14:paraId="35B72A67"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Access </w:t>
            </w:r>
            <w:proofErr w:type="spellStart"/>
            <w:r w:rsidRPr="009D5DDF">
              <w:rPr>
                <w:rFonts w:ascii="Trebuchet MS" w:eastAsia="Times New Roman" w:hAnsi="Trebuchet MS"/>
                <w:color w:val="000000" w:themeColor="text1"/>
                <w:sz w:val="22"/>
                <w:szCs w:val="22"/>
              </w:rPr>
              <w:t>control</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list</w:t>
            </w:r>
            <w:proofErr w:type="spellEnd"/>
            <w:r w:rsidRPr="009D5DDF">
              <w:rPr>
                <w:rFonts w:ascii="Trebuchet MS" w:eastAsia="Times New Roman" w:hAnsi="Trebuchet MS"/>
                <w:color w:val="000000" w:themeColor="text1"/>
                <w:sz w:val="22"/>
                <w:szCs w:val="22"/>
              </w:rPr>
              <w:t xml:space="preserve"> (ACL);</w:t>
            </w:r>
          </w:p>
          <w:p w14:paraId="4EE27A2C"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STP BPDU;</w:t>
            </w:r>
          </w:p>
          <w:p w14:paraId="6175D222"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STP </w:t>
            </w:r>
            <w:proofErr w:type="spellStart"/>
            <w:r w:rsidRPr="009D5DDF">
              <w:rPr>
                <w:rFonts w:ascii="Trebuchet MS" w:eastAsia="Times New Roman" w:hAnsi="Trebuchet MS"/>
                <w:color w:val="000000" w:themeColor="text1"/>
                <w:sz w:val="22"/>
                <w:szCs w:val="22"/>
              </w:rPr>
              <w:t>root</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guard</w:t>
            </w:r>
            <w:proofErr w:type="spellEnd"/>
            <w:r w:rsidRPr="009D5DDF">
              <w:rPr>
                <w:rFonts w:ascii="Trebuchet MS" w:eastAsia="Times New Roman" w:hAnsi="Trebuchet MS"/>
                <w:color w:val="000000" w:themeColor="text1"/>
                <w:sz w:val="22"/>
                <w:szCs w:val="22"/>
              </w:rPr>
              <w:t xml:space="preserve">; </w:t>
            </w:r>
          </w:p>
          <w:p w14:paraId="000B4EA1"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Dynamic</w:t>
            </w:r>
            <w:proofErr w:type="spellEnd"/>
            <w:r w:rsidRPr="009D5DDF">
              <w:rPr>
                <w:rFonts w:ascii="Trebuchet MS" w:eastAsia="Times New Roman" w:hAnsi="Trebuchet MS"/>
                <w:color w:val="000000" w:themeColor="text1"/>
                <w:sz w:val="22"/>
                <w:szCs w:val="22"/>
              </w:rPr>
              <w:t xml:space="preserve"> ARP;</w:t>
            </w:r>
          </w:p>
          <w:p w14:paraId="4CD415A8"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DHCP </w:t>
            </w:r>
            <w:proofErr w:type="spellStart"/>
            <w:r w:rsidRPr="009D5DDF">
              <w:rPr>
                <w:rFonts w:ascii="Trebuchet MS" w:eastAsia="Times New Roman" w:hAnsi="Trebuchet MS"/>
                <w:color w:val="000000" w:themeColor="text1"/>
                <w:sz w:val="22"/>
                <w:szCs w:val="22"/>
              </w:rPr>
              <w:t>protection</w:t>
            </w:r>
            <w:proofErr w:type="spellEnd"/>
            <w:r w:rsidRPr="009D5DDF">
              <w:rPr>
                <w:rFonts w:ascii="Trebuchet MS" w:eastAsia="Times New Roman" w:hAnsi="Trebuchet MS"/>
                <w:color w:val="000000" w:themeColor="text1"/>
                <w:sz w:val="22"/>
                <w:szCs w:val="22"/>
              </w:rPr>
              <w:t>;</w:t>
            </w:r>
          </w:p>
          <w:p w14:paraId="7F4FBD73"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bookmarkStart w:id="8" w:name="OLE_LINK15"/>
            <w:bookmarkStart w:id="9" w:name="OLE_LINK16"/>
            <w:r w:rsidRPr="009D5DDF">
              <w:rPr>
                <w:rFonts w:ascii="Trebuchet MS" w:eastAsia="Times New Roman" w:hAnsi="Trebuchet MS"/>
                <w:color w:val="000000" w:themeColor="text1"/>
                <w:sz w:val="22"/>
                <w:szCs w:val="22"/>
              </w:rPr>
              <w:t>TACACS+</w:t>
            </w:r>
            <w:bookmarkEnd w:id="8"/>
            <w:bookmarkEnd w:id="9"/>
            <w:r w:rsidRPr="009D5DDF">
              <w:rPr>
                <w:rFonts w:ascii="Trebuchet MS" w:eastAsia="Times New Roman" w:hAnsi="Trebuchet MS"/>
                <w:color w:val="000000" w:themeColor="text1"/>
                <w:sz w:val="22"/>
                <w:szCs w:val="22"/>
              </w:rPr>
              <w:t>;</w:t>
            </w:r>
          </w:p>
          <w:p w14:paraId="3123D013"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RADIUS;</w:t>
            </w:r>
          </w:p>
          <w:p w14:paraId="45F246F0"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SSHv2;</w:t>
            </w:r>
          </w:p>
          <w:p w14:paraId="7A983D73"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SSL;</w:t>
            </w:r>
          </w:p>
          <w:p w14:paraId="3D7A63EE" w14:textId="77777777" w:rsidR="00875398" w:rsidRPr="009D5DDF" w:rsidRDefault="00875398" w:rsidP="00875398">
            <w:pPr>
              <w:numPr>
                <w:ilvl w:val="0"/>
                <w:numId w:val="13"/>
              </w:numPr>
              <w:suppressAutoHyphens w:val="0"/>
              <w:snapToGrid w:val="0"/>
              <w:contextualSpacing/>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IEEE 802.1X, </w:t>
            </w:r>
            <w:proofErr w:type="spellStart"/>
            <w:r w:rsidRPr="009D5DDF">
              <w:rPr>
                <w:rFonts w:ascii="Trebuchet MS" w:eastAsia="Times New Roman" w:hAnsi="Trebuchet MS"/>
                <w:color w:val="000000" w:themeColor="text1"/>
                <w:sz w:val="22"/>
                <w:szCs w:val="22"/>
              </w:rPr>
              <w:t>Web</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and</w:t>
            </w:r>
            <w:proofErr w:type="spellEnd"/>
            <w:r w:rsidRPr="009D5DDF">
              <w:rPr>
                <w:rFonts w:ascii="Trebuchet MS" w:eastAsia="Times New Roman" w:hAnsi="Trebuchet MS"/>
                <w:color w:val="000000" w:themeColor="text1"/>
                <w:sz w:val="22"/>
                <w:szCs w:val="22"/>
              </w:rPr>
              <w:t xml:space="preserve"> MAC </w:t>
            </w:r>
            <w:proofErr w:type="spellStart"/>
            <w:r w:rsidRPr="009D5DDF">
              <w:rPr>
                <w:rFonts w:ascii="Trebuchet MS" w:eastAsia="Times New Roman" w:hAnsi="Trebuchet MS"/>
                <w:color w:val="000000" w:themeColor="text1"/>
                <w:sz w:val="22"/>
                <w:szCs w:val="22"/>
              </w:rPr>
              <w:t>authentication</w:t>
            </w:r>
            <w:proofErr w:type="spellEnd"/>
            <w:r w:rsidRPr="009D5DDF">
              <w:rPr>
                <w:rFonts w:ascii="Trebuchet MS" w:eastAsia="Times New Roman" w:hAnsi="Trebuchet MS"/>
                <w:color w:val="000000" w:themeColor="text1"/>
                <w:sz w:val="22"/>
                <w:szCs w:val="22"/>
              </w:rPr>
              <w:t xml:space="preserve">.  </w:t>
            </w:r>
          </w:p>
        </w:tc>
        <w:tc>
          <w:tcPr>
            <w:tcW w:w="3544" w:type="dxa"/>
          </w:tcPr>
          <w:p w14:paraId="6F921CCB" w14:textId="69BB6836"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367885D" w14:textId="30E5AB2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1B5884BE" w14:textId="75E41E08"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76DE9950" w14:textId="77777777" w:rsidTr="0083375B">
        <w:trPr>
          <w:trHeight w:val="590"/>
        </w:trPr>
        <w:tc>
          <w:tcPr>
            <w:tcW w:w="562" w:type="dxa"/>
            <w:shd w:val="clear" w:color="auto" w:fill="auto"/>
          </w:tcPr>
          <w:p w14:paraId="6770538D"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5B4245A7"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Paslaugos kokybės valdymo funkcijų palaikymas</w:t>
            </w:r>
          </w:p>
        </w:tc>
        <w:tc>
          <w:tcPr>
            <w:tcW w:w="5132" w:type="dxa"/>
            <w:shd w:val="clear" w:color="auto" w:fill="auto"/>
          </w:tcPr>
          <w:p w14:paraId="1876F40F"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šiuos eilių valdymo metodus:</w:t>
            </w:r>
          </w:p>
          <w:p w14:paraId="267D9581"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Strict</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Priority</w:t>
            </w:r>
            <w:proofErr w:type="spellEnd"/>
            <w:r w:rsidRPr="009D5DDF">
              <w:rPr>
                <w:rFonts w:ascii="Trebuchet MS" w:eastAsia="Times New Roman" w:hAnsi="Trebuchet MS"/>
                <w:color w:val="000000" w:themeColor="text1"/>
                <w:sz w:val="22"/>
                <w:szCs w:val="22"/>
              </w:rPr>
              <w:t xml:space="preserve"> (SP);</w:t>
            </w:r>
          </w:p>
          <w:p w14:paraId="3ADD363A"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Deficit</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Weighted</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Round</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Robin</w:t>
            </w:r>
            <w:proofErr w:type="spellEnd"/>
            <w:r w:rsidRPr="009D5DDF">
              <w:rPr>
                <w:rFonts w:ascii="Trebuchet MS" w:eastAsia="Times New Roman" w:hAnsi="Trebuchet MS"/>
                <w:color w:val="000000" w:themeColor="text1"/>
                <w:sz w:val="22"/>
                <w:szCs w:val="22"/>
              </w:rPr>
              <w:t xml:space="preserve"> (DWRR) arba </w:t>
            </w:r>
            <w:proofErr w:type="spellStart"/>
            <w:r w:rsidRPr="009D5DDF">
              <w:rPr>
                <w:rFonts w:ascii="Trebuchet MS" w:eastAsia="Times New Roman" w:hAnsi="Trebuchet MS"/>
                <w:color w:val="000000" w:themeColor="text1"/>
                <w:sz w:val="22"/>
                <w:szCs w:val="22"/>
              </w:rPr>
              <w:t>Weighted</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Fair</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Queueing</w:t>
            </w:r>
            <w:proofErr w:type="spellEnd"/>
            <w:r w:rsidRPr="009D5DDF">
              <w:rPr>
                <w:rFonts w:ascii="Trebuchet MS" w:eastAsia="Times New Roman" w:hAnsi="Trebuchet MS"/>
                <w:color w:val="000000" w:themeColor="text1"/>
                <w:sz w:val="22"/>
                <w:szCs w:val="22"/>
              </w:rPr>
              <w:t xml:space="preserve"> (WFQ).</w:t>
            </w:r>
          </w:p>
          <w:p w14:paraId="53762A08"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šiuos paketų valdymo algoritmus:</w:t>
            </w:r>
          </w:p>
          <w:p w14:paraId="77376260"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IEEE 802.1p </w:t>
            </w:r>
            <w:proofErr w:type="spellStart"/>
            <w:r w:rsidRPr="009D5DDF">
              <w:rPr>
                <w:rFonts w:ascii="Trebuchet MS" w:eastAsia="Times New Roman" w:hAnsi="Trebuchet MS"/>
                <w:color w:val="000000" w:themeColor="text1"/>
                <w:sz w:val="22"/>
                <w:szCs w:val="22"/>
              </w:rPr>
              <w:t>Priority</w:t>
            </w:r>
            <w:proofErr w:type="spellEnd"/>
            <w:r w:rsidRPr="009D5DDF">
              <w:rPr>
                <w:rFonts w:ascii="Trebuchet MS" w:eastAsia="Times New Roman" w:hAnsi="Trebuchet MS"/>
                <w:color w:val="000000" w:themeColor="text1"/>
                <w:sz w:val="22"/>
                <w:szCs w:val="22"/>
              </w:rPr>
              <w:t>;</w:t>
            </w:r>
          </w:p>
          <w:p w14:paraId="22C5E52D"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IEEE 802.3x </w:t>
            </w:r>
            <w:proofErr w:type="spellStart"/>
            <w:r w:rsidRPr="009D5DDF">
              <w:rPr>
                <w:rFonts w:ascii="Trebuchet MS" w:eastAsia="Times New Roman" w:hAnsi="Trebuchet MS"/>
                <w:color w:val="000000" w:themeColor="text1"/>
                <w:sz w:val="22"/>
                <w:szCs w:val="22"/>
              </w:rPr>
              <w:t>Flow</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Control</w:t>
            </w:r>
            <w:proofErr w:type="spellEnd"/>
            <w:r w:rsidRPr="009D5DDF">
              <w:rPr>
                <w:rFonts w:ascii="Trebuchet MS" w:eastAsia="Times New Roman" w:hAnsi="Trebuchet MS"/>
                <w:color w:val="000000" w:themeColor="text1"/>
                <w:sz w:val="22"/>
                <w:szCs w:val="22"/>
              </w:rPr>
              <w:t>;</w:t>
            </w:r>
          </w:p>
          <w:p w14:paraId="1CF5C332"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9D5DDF">
              <w:rPr>
                <w:rFonts w:ascii="Trebuchet MS" w:eastAsia="Times New Roman" w:hAnsi="Trebuchet MS"/>
                <w:color w:val="000000" w:themeColor="text1"/>
                <w:sz w:val="22"/>
                <w:szCs w:val="22"/>
              </w:rPr>
              <w:t>of</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Service</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ToS</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Layer</w:t>
            </w:r>
            <w:proofErr w:type="spellEnd"/>
            <w:r w:rsidRPr="009D5DDF">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9D5DDF">
              <w:rPr>
                <w:rFonts w:ascii="Trebuchet MS" w:eastAsia="Times New Roman" w:hAnsi="Trebuchet MS"/>
                <w:color w:val="000000" w:themeColor="text1"/>
                <w:sz w:val="22"/>
                <w:szCs w:val="22"/>
              </w:rPr>
              <w:t>DiffServ</w:t>
            </w:r>
            <w:proofErr w:type="spellEnd"/>
            <w:r w:rsidRPr="009D5DDF">
              <w:rPr>
                <w:rFonts w:ascii="Trebuchet MS" w:eastAsia="Times New Roman" w:hAnsi="Trebuchet MS"/>
                <w:color w:val="000000" w:themeColor="text1"/>
                <w:sz w:val="22"/>
                <w:szCs w:val="22"/>
              </w:rPr>
              <w:t>;</w:t>
            </w:r>
          </w:p>
          <w:p w14:paraId="1B4E1275"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 xml:space="preserve">IP SLA </w:t>
            </w:r>
            <w:proofErr w:type="spellStart"/>
            <w:r w:rsidRPr="009D5DDF">
              <w:rPr>
                <w:rFonts w:ascii="Trebuchet MS" w:eastAsia="Times New Roman" w:hAnsi="Trebuchet MS"/>
                <w:color w:val="000000" w:themeColor="text1"/>
                <w:sz w:val="22"/>
                <w:szCs w:val="22"/>
              </w:rPr>
              <w:t>for</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Voice</w:t>
            </w:r>
            <w:proofErr w:type="spellEnd"/>
            <w:r w:rsidRPr="009D5DDF">
              <w:rPr>
                <w:rFonts w:ascii="Trebuchet MS" w:eastAsia="Times New Roman" w:hAnsi="Trebuchet MS"/>
                <w:color w:val="000000" w:themeColor="text1"/>
                <w:sz w:val="22"/>
                <w:szCs w:val="22"/>
              </w:rPr>
              <w:t xml:space="preserve"> balso srauto kokybės parametrų stebėsenai.</w:t>
            </w:r>
          </w:p>
        </w:tc>
        <w:tc>
          <w:tcPr>
            <w:tcW w:w="3544" w:type="dxa"/>
          </w:tcPr>
          <w:p w14:paraId="38ECBD19" w14:textId="5599CA77"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6D1F430B" w14:textId="4815EB6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1D26DC50" w14:textId="0BF596D5"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5546793B" w14:textId="77777777" w:rsidTr="0083375B">
        <w:trPr>
          <w:trHeight w:val="590"/>
        </w:trPr>
        <w:tc>
          <w:tcPr>
            <w:tcW w:w="562" w:type="dxa"/>
            <w:shd w:val="clear" w:color="auto" w:fill="auto"/>
          </w:tcPr>
          <w:p w14:paraId="54AC915D"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7B518E00"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Valdymo funkcijų palaikymas</w:t>
            </w:r>
          </w:p>
        </w:tc>
        <w:tc>
          <w:tcPr>
            <w:tcW w:w="5132" w:type="dxa"/>
            <w:shd w:val="clear" w:color="auto" w:fill="auto"/>
          </w:tcPr>
          <w:p w14:paraId="02C18174" w14:textId="77777777" w:rsidR="00875398" w:rsidRPr="009D5DDF" w:rsidRDefault="00875398" w:rsidP="00875398">
            <w:pPr>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šias valdymo funkcijas:</w:t>
            </w:r>
          </w:p>
          <w:p w14:paraId="548FDE89" w14:textId="77777777" w:rsidR="00875398" w:rsidRPr="009D5DDF" w:rsidRDefault="00875398" w:rsidP="00875398">
            <w:pPr>
              <w:numPr>
                <w:ilvl w:val="0"/>
                <w:numId w:val="13"/>
              </w:numPr>
              <w:suppressAutoHyphens w:val="0"/>
              <w:rPr>
                <w:rFonts w:ascii="Trebuchet MS" w:eastAsia="Times New Roman" w:hAnsi="Trebuchet MS"/>
                <w:sz w:val="22"/>
                <w:szCs w:val="22"/>
              </w:rPr>
            </w:pPr>
            <w:r w:rsidRPr="009D5DDF">
              <w:rPr>
                <w:rFonts w:ascii="Trebuchet MS" w:eastAsia="Times New Roman" w:hAnsi="Trebuchet MS"/>
                <w:color w:val="000000" w:themeColor="text1"/>
                <w:sz w:val="22"/>
                <w:szCs w:val="22"/>
              </w:rPr>
              <w:t>CLI;</w:t>
            </w:r>
          </w:p>
          <w:p w14:paraId="2E590BBC" w14:textId="77777777" w:rsidR="00875398" w:rsidRPr="009D5DDF" w:rsidRDefault="00875398" w:rsidP="00875398">
            <w:pPr>
              <w:numPr>
                <w:ilvl w:val="0"/>
                <w:numId w:val="13"/>
              </w:numPr>
              <w:suppressAutoHyphens w:val="0"/>
              <w:rPr>
                <w:rFonts w:ascii="Trebuchet MS" w:eastAsia="Times New Roman" w:hAnsi="Trebuchet MS"/>
                <w:sz w:val="22"/>
                <w:szCs w:val="22"/>
              </w:rPr>
            </w:pPr>
            <w:r w:rsidRPr="009D5DDF">
              <w:rPr>
                <w:rFonts w:ascii="Trebuchet MS" w:eastAsia="Times New Roman" w:hAnsi="Trebuchet MS"/>
                <w:sz w:val="22"/>
                <w:szCs w:val="22"/>
              </w:rPr>
              <w:t>SNMP v2c/v3;</w:t>
            </w:r>
          </w:p>
          <w:p w14:paraId="2923ED3C" w14:textId="77777777" w:rsidR="00875398" w:rsidRPr="009D5DDF" w:rsidRDefault="00875398" w:rsidP="00875398">
            <w:pPr>
              <w:numPr>
                <w:ilvl w:val="0"/>
                <w:numId w:val="13"/>
              </w:numPr>
              <w:suppressAutoHyphens w:val="0"/>
              <w:rPr>
                <w:rFonts w:ascii="Trebuchet MS" w:eastAsia="Times New Roman" w:hAnsi="Trebuchet MS"/>
                <w:sz w:val="22"/>
                <w:szCs w:val="22"/>
              </w:rPr>
            </w:pPr>
            <w:r w:rsidRPr="009D5DDF">
              <w:rPr>
                <w:rFonts w:ascii="Trebuchet MS" w:eastAsia="Times New Roman" w:hAnsi="Trebuchet MS"/>
                <w:color w:val="000000" w:themeColor="text1"/>
                <w:sz w:val="22"/>
                <w:szCs w:val="22"/>
              </w:rPr>
              <w:t>debesijos tipo centralizuoto valdymo platforma.</w:t>
            </w:r>
          </w:p>
        </w:tc>
        <w:tc>
          <w:tcPr>
            <w:tcW w:w="3544" w:type="dxa"/>
          </w:tcPr>
          <w:p w14:paraId="25D7DFD5" w14:textId="07F911D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65B2B33C" w14:textId="5892FFE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6250EAA4" w14:textId="1A70665D"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59EB2363" w14:textId="77777777" w:rsidTr="0083375B">
        <w:trPr>
          <w:trHeight w:val="590"/>
        </w:trPr>
        <w:tc>
          <w:tcPr>
            <w:tcW w:w="562" w:type="dxa"/>
            <w:shd w:val="clear" w:color="auto" w:fill="auto"/>
          </w:tcPr>
          <w:p w14:paraId="0BA5BC9B"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7041368F"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Srautų stebėjimo funkcijų palaikymas</w:t>
            </w:r>
          </w:p>
        </w:tc>
        <w:tc>
          <w:tcPr>
            <w:tcW w:w="5132" w:type="dxa"/>
            <w:shd w:val="clear" w:color="auto" w:fill="auto"/>
          </w:tcPr>
          <w:p w14:paraId="10D70B4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šias srautų stebėjimo funkcijas:</w:t>
            </w:r>
          </w:p>
          <w:p w14:paraId="24D78778"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proofErr w:type="spellStart"/>
            <w:r w:rsidRPr="009D5DDF">
              <w:rPr>
                <w:rFonts w:ascii="Trebuchet MS" w:eastAsia="Times New Roman" w:hAnsi="Trebuchet MS"/>
                <w:color w:val="000000" w:themeColor="text1"/>
                <w:sz w:val="22"/>
                <w:szCs w:val="22"/>
              </w:rPr>
              <w:t>sFlow</w:t>
            </w:r>
            <w:proofErr w:type="spellEnd"/>
            <w:r w:rsidRPr="009D5DDF">
              <w:rPr>
                <w:rFonts w:ascii="Trebuchet MS" w:eastAsia="Times New Roman" w:hAnsi="Trebuchet MS"/>
                <w:color w:val="000000" w:themeColor="text1"/>
                <w:sz w:val="22"/>
                <w:szCs w:val="22"/>
              </w:rPr>
              <w:t xml:space="preserve"> arba </w:t>
            </w:r>
            <w:proofErr w:type="spellStart"/>
            <w:r w:rsidRPr="009D5DDF">
              <w:rPr>
                <w:rFonts w:ascii="Trebuchet MS" w:eastAsia="Times New Roman" w:hAnsi="Trebuchet MS"/>
                <w:color w:val="000000" w:themeColor="text1"/>
                <w:sz w:val="22"/>
                <w:szCs w:val="22"/>
              </w:rPr>
              <w:t>NetFlow</w:t>
            </w:r>
            <w:proofErr w:type="spellEnd"/>
            <w:r w:rsidRPr="009D5DDF">
              <w:rPr>
                <w:rFonts w:ascii="Trebuchet MS" w:eastAsia="Times New Roman" w:hAnsi="Trebuchet MS"/>
                <w:color w:val="000000" w:themeColor="text1"/>
                <w:sz w:val="22"/>
                <w:szCs w:val="22"/>
              </w:rPr>
              <w:t xml:space="preserve"> arba IPFIX;</w:t>
            </w:r>
          </w:p>
          <w:p w14:paraId="7B74CBAD" w14:textId="77777777" w:rsidR="00875398" w:rsidRPr="009D5DDF" w:rsidRDefault="00875398" w:rsidP="00875398">
            <w:pPr>
              <w:numPr>
                <w:ilvl w:val="0"/>
                <w:numId w:val="13"/>
              </w:numPr>
              <w:suppressAutoHyphens w:val="0"/>
              <w:jc w:val="both"/>
              <w:rPr>
                <w:rFonts w:ascii="Trebuchet MS" w:eastAsia="Times New Roman" w:hAnsi="Trebuchet MS"/>
                <w:sz w:val="22"/>
                <w:szCs w:val="22"/>
              </w:rPr>
            </w:pPr>
            <w:r w:rsidRPr="009D5DDF">
              <w:rPr>
                <w:rFonts w:ascii="Trebuchet MS" w:eastAsia="Times New Roman" w:hAnsi="Trebuchet MS"/>
                <w:color w:val="000000" w:themeColor="text1"/>
                <w:sz w:val="22"/>
                <w:szCs w:val="22"/>
              </w:rPr>
              <w:t>RMON.</w:t>
            </w:r>
          </w:p>
        </w:tc>
        <w:tc>
          <w:tcPr>
            <w:tcW w:w="3544" w:type="dxa"/>
          </w:tcPr>
          <w:p w14:paraId="081CDC41" w14:textId="792D6FEA"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563A7028" w14:textId="2143954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AB697D2" w14:textId="38C1D6E0"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254C1FFD" w14:textId="77777777" w:rsidTr="0083375B">
        <w:trPr>
          <w:trHeight w:val="590"/>
        </w:trPr>
        <w:tc>
          <w:tcPr>
            <w:tcW w:w="562" w:type="dxa"/>
            <w:shd w:val="clear" w:color="auto" w:fill="auto"/>
          </w:tcPr>
          <w:p w14:paraId="2CB96D79"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60A992FF"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Kitos funkcijos</w:t>
            </w:r>
          </w:p>
        </w:tc>
        <w:tc>
          <w:tcPr>
            <w:tcW w:w="5132" w:type="dxa"/>
            <w:shd w:val="clear" w:color="auto" w:fill="auto"/>
          </w:tcPr>
          <w:p w14:paraId="64792AE2"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Turi palaikyti šias funkcijas:</w:t>
            </w:r>
          </w:p>
          <w:p w14:paraId="176F0FAC" w14:textId="77777777" w:rsidR="00875398" w:rsidRPr="009D5DDF" w:rsidRDefault="00875398" w:rsidP="00875398">
            <w:pPr>
              <w:numPr>
                <w:ilvl w:val="0"/>
                <w:numId w:val="13"/>
              </w:numPr>
              <w:suppressAutoHyphens w:val="0"/>
              <w:contextualSpacing/>
              <w:jc w:val="both"/>
              <w:rPr>
                <w:rFonts w:ascii="Trebuchet MS" w:eastAsia="Times New Roman" w:hAnsi="Trebuchet MS"/>
                <w:color w:val="000000" w:themeColor="text1"/>
                <w:sz w:val="22"/>
                <w:szCs w:val="22"/>
              </w:rPr>
            </w:pPr>
            <w:r w:rsidRPr="009D5DDF">
              <w:rPr>
                <w:rFonts w:ascii="Trebuchet MS" w:hAnsi="Trebuchet MS"/>
                <w:sz w:val="22"/>
                <w:szCs w:val="22"/>
              </w:rPr>
              <w:t>dviejų vidinės programinės įrangos versijų laikymas įrenginyje (</w:t>
            </w:r>
            <w:proofErr w:type="spellStart"/>
            <w:r w:rsidRPr="009D5DDF">
              <w:rPr>
                <w:rFonts w:ascii="Trebuchet MS" w:hAnsi="Trebuchet MS"/>
                <w:sz w:val="22"/>
                <w:szCs w:val="22"/>
              </w:rPr>
              <w:t>dual</w:t>
            </w:r>
            <w:proofErr w:type="spellEnd"/>
            <w:r w:rsidRPr="009D5DDF">
              <w:rPr>
                <w:rFonts w:ascii="Trebuchet MS" w:hAnsi="Trebuchet MS"/>
                <w:sz w:val="22"/>
                <w:szCs w:val="22"/>
              </w:rPr>
              <w:t xml:space="preserve"> </w:t>
            </w:r>
            <w:proofErr w:type="spellStart"/>
            <w:r w:rsidRPr="009D5DDF">
              <w:rPr>
                <w:rFonts w:ascii="Trebuchet MS" w:hAnsi="Trebuchet MS"/>
                <w:sz w:val="22"/>
                <w:szCs w:val="22"/>
              </w:rPr>
              <w:t>flash</w:t>
            </w:r>
            <w:proofErr w:type="spellEnd"/>
            <w:r w:rsidRPr="009D5DDF">
              <w:rPr>
                <w:rFonts w:ascii="Trebuchet MS" w:hAnsi="Trebuchet MS"/>
                <w:sz w:val="22"/>
                <w:szCs w:val="22"/>
              </w:rPr>
              <w:t xml:space="preserve"> </w:t>
            </w:r>
            <w:proofErr w:type="spellStart"/>
            <w:r w:rsidRPr="009D5DDF">
              <w:rPr>
                <w:rFonts w:ascii="Trebuchet MS" w:hAnsi="Trebuchet MS"/>
                <w:sz w:val="22"/>
                <w:szCs w:val="22"/>
              </w:rPr>
              <w:t>image</w:t>
            </w:r>
            <w:proofErr w:type="spellEnd"/>
            <w:r w:rsidRPr="009D5DDF">
              <w:rPr>
                <w:rFonts w:ascii="Trebuchet MS" w:hAnsi="Trebuchet MS"/>
                <w:sz w:val="22"/>
                <w:szCs w:val="22"/>
              </w:rPr>
              <w:t>);</w:t>
            </w:r>
          </w:p>
          <w:p w14:paraId="1AB8FEB9" w14:textId="77777777" w:rsidR="00875398" w:rsidRPr="009D5DDF" w:rsidRDefault="00875398" w:rsidP="00875398">
            <w:pPr>
              <w:numPr>
                <w:ilvl w:val="0"/>
                <w:numId w:val="13"/>
              </w:numPr>
              <w:suppressAutoHyphens w:val="0"/>
              <w:contextualSpacing/>
              <w:jc w:val="both"/>
              <w:rPr>
                <w:rFonts w:ascii="Trebuchet MS" w:eastAsia="Times New Roman" w:hAnsi="Trebuchet MS"/>
                <w:color w:val="000000" w:themeColor="text1"/>
                <w:sz w:val="22"/>
                <w:szCs w:val="22"/>
              </w:rPr>
            </w:pPr>
            <w:r w:rsidRPr="009D5DDF">
              <w:rPr>
                <w:rFonts w:ascii="Trebuchet MS" w:hAnsi="Trebuchet MS"/>
                <w:color w:val="000000" w:themeColor="text1"/>
                <w:sz w:val="22"/>
                <w:szCs w:val="22"/>
              </w:rPr>
              <w:t>„</w:t>
            </w:r>
            <w:proofErr w:type="spellStart"/>
            <w:r w:rsidRPr="009D5DDF">
              <w:rPr>
                <w:rFonts w:ascii="Trebuchet MS" w:hAnsi="Trebuchet MS"/>
                <w:color w:val="000000" w:themeColor="text1"/>
                <w:sz w:val="22"/>
                <w:szCs w:val="22"/>
              </w:rPr>
              <w:t>Jumbo</w:t>
            </w:r>
            <w:proofErr w:type="spellEnd"/>
            <w:r w:rsidRPr="009D5DDF">
              <w:rPr>
                <w:rFonts w:ascii="Trebuchet MS" w:hAnsi="Trebuchet MS"/>
                <w:color w:val="000000" w:themeColor="text1"/>
                <w:sz w:val="22"/>
                <w:szCs w:val="22"/>
              </w:rPr>
              <w:t xml:space="preserve"> </w:t>
            </w:r>
            <w:proofErr w:type="spellStart"/>
            <w:r w:rsidRPr="009D5DDF">
              <w:rPr>
                <w:rFonts w:ascii="Trebuchet MS" w:hAnsi="Trebuchet MS"/>
                <w:color w:val="000000" w:themeColor="text1"/>
                <w:sz w:val="22"/>
                <w:szCs w:val="22"/>
              </w:rPr>
              <w:t>frames</w:t>
            </w:r>
            <w:proofErr w:type="spellEnd"/>
            <w:r w:rsidRPr="009D5DDF">
              <w:rPr>
                <w:rFonts w:ascii="Trebuchet MS" w:hAnsi="Trebuchet MS"/>
                <w:color w:val="000000" w:themeColor="text1"/>
                <w:sz w:val="22"/>
                <w:szCs w:val="22"/>
              </w:rPr>
              <w:t>“ ne mažesni kaip 9000 baitų paketai;</w:t>
            </w:r>
          </w:p>
          <w:p w14:paraId="4610AC64" w14:textId="77777777" w:rsidR="00875398" w:rsidRPr="009D5DDF" w:rsidRDefault="00875398" w:rsidP="00875398">
            <w:pPr>
              <w:numPr>
                <w:ilvl w:val="0"/>
                <w:numId w:val="13"/>
              </w:numPr>
              <w:suppressAutoHyphens w:val="0"/>
              <w:contextualSpacing/>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REST API sąsaja;</w:t>
            </w:r>
          </w:p>
          <w:p w14:paraId="08B2401D" w14:textId="77777777" w:rsidR="00875398" w:rsidRPr="009D5DDF" w:rsidRDefault="00875398" w:rsidP="00875398">
            <w:pPr>
              <w:numPr>
                <w:ilvl w:val="0"/>
                <w:numId w:val="13"/>
              </w:numPr>
              <w:suppressAutoHyphens w:val="0"/>
              <w:jc w:val="both"/>
              <w:rPr>
                <w:rFonts w:ascii="Trebuchet MS" w:eastAsia="Times New Roman" w:hAnsi="Trebuchet MS"/>
                <w:color w:val="000000" w:themeColor="text1"/>
                <w:sz w:val="22"/>
                <w:szCs w:val="22"/>
              </w:rPr>
            </w:pPr>
            <w:proofErr w:type="spellStart"/>
            <w:r w:rsidRPr="009D5DDF">
              <w:rPr>
                <w:rFonts w:ascii="Trebuchet MS" w:eastAsia="Times New Roman" w:hAnsi="Trebuchet MS"/>
                <w:color w:val="000000" w:themeColor="text1"/>
                <w:sz w:val="22"/>
                <w:szCs w:val="22"/>
              </w:rPr>
              <w:t>Python</w:t>
            </w:r>
            <w:proofErr w:type="spellEnd"/>
            <w:r w:rsidRPr="009D5DDF">
              <w:rPr>
                <w:rFonts w:ascii="Trebuchet MS" w:eastAsia="Times New Roman" w:hAnsi="Trebuchet MS"/>
                <w:color w:val="000000" w:themeColor="text1"/>
                <w:sz w:val="22"/>
                <w:szCs w:val="22"/>
              </w:rPr>
              <w:t xml:space="preserve"> </w:t>
            </w:r>
            <w:proofErr w:type="spellStart"/>
            <w:r w:rsidRPr="009D5DDF">
              <w:rPr>
                <w:rFonts w:ascii="Trebuchet MS" w:eastAsia="Times New Roman" w:hAnsi="Trebuchet MS"/>
                <w:color w:val="000000" w:themeColor="text1"/>
                <w:sz w:val="22"/>
                <w:szCs w:val="22"/>
              </w:rPr>
              <w:t>skriptų</w:t>
            </w:r>
            <w:proofErr w:type="spellEnd"/>
            <w:r w:rsidRPr="009D5DDF">
              <w:rPr>
                <w:rFonts w:ascii="Trebuchet MS" w:eastAsia="Times New Roman" w:hAnsi="Trebuchet MS"/>
                <w:color w:val="000000" w:themeColor="text1"/>
                <w:sz w:val="22"/>
                <w:szCs w:val="22"/>
              </w:rPr>
              <w:t xml:space="preserve"> vykdymas.</w:t>
            </w:r>
          </w:p>
        </w:tc>
        <w:tc>
          <w:tcPr>
            <w:tcW w:w="3544" w:type="dxa"/>
          </w:tcPr>
          <w:p w14:paraId="1E4104DF" w14:textId="5F2B60E9"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3F648F57" w14:textId="429FB68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39524C76" w14:textId="04295F70"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875398" w:rsidRPr="009D5DDF" w14:paraId="363EE65B" w14:textId="77777777" w:rsidTr="0083375B">
        <w:trPr>
          <w:trHeight w:val="590"/>
        </w:trPr>
        <w:tc>
          <w:tcPr>
            <w:tcW w:w="562" w:type="dxa"/>
            <w:shd w:val="clear" w:color="auto" w:fill="auto"/>
          </w:tcPr>
          <w:p w14:paraId="7473ED92"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bookmarkStart w:id="10" w:name="_Hlk168435816"/>
          </w:p>
        </w:tc>
        <w:tc>
          <w:tcPr>
            <w:tcW w:w="2381" w:type="dxa"/>
            <w:shd w:val="clear" w:color="auto" w:fill="auto"/>
          </w:tcPr>
          <w:p w14:paraId="1E6DF0E1"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Tinklo analitika</w:t>
            </w:r>
          </w:p>
        </w:tc>
        <w:tc>
          <w:tcPr>
            <w:tcW w:w="5132" w:type="dxa"/>
            <w:shd w:val="clear" w:color="auto" w:fill="auto"/>
          </w:tcPr>
          <w:p w14:paraId="7ABE9E82"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sz w:val="22"/>
                <w:szCs w:val="22"/>
              </w:rPr>
              <w:t>Turi palaikyti funkcionalumą</w:t>
            </w:r>
            <w:r w:rsidRPr="009D5DDF">
              <w:rPr>
                <w:rFonts w:ascii="Trebuchet MS" w:eastAsia="Times New Roman" w:hAnsi="Trebuchet MS"/>
                <w:color w:val="000000" w:themeColor="text1"/>
                <w:sz w:val="22"/>
                <w:szCs w:val="22"/>
              </w:rPr>
              <w:t>:</w:t>
            </w:r>
          </w:p>
          <w:p w14:paraId="7DD3D8F5" w14:textId="77777777" w:rsidR="00875398" w:rsidRPr="009D5DDF" w:rsidRDefault="00875398" w:rsidP="00875398">
            <w:pPr>
              <w:numPr>
                <w:ilvl w:val="0"/>
                <w:numId w:val="13"/>
              </w:numPr>
              <w:suppressAutoHyphens w:val="0"/>
              <w:contextualSpacing/>
              <w:jc w:val="both"/>
              <w:rPr>
                <w:rFonts w:ascii="Trebuchet MS" w:eastAsia="Times New Roman" w:hAnsi="Trebuchet MS"/>
                <w:sz w:val="22"/>
                <w:szCs w:val="22"/>
              </w:rPr>
            </w:pPr>
            <w:r w:rsidRPr="009D5DDF">
              <w:rPr>
                <w:rFonts w:ascii="Trebuchet MS" w:eastAsia="Times New Roman" w:hAnsi="Trebuchet MS"/>
                <w:color w:val="000000"/>
                <w:sz w:val="22"/>
                <w:szCs w:val="22"/>
                <w:lang w:eastAsia="ar-SA"/>
              </w:rPr>
              <w:t>stebėti ir analizuoti įvykius tinkle;</w:t>
            </w:r>
          </w:p>
          <w:p w14:paraId="43373966" w14:textId="77777777" w:rsidR="00875398" w:rsidRPr="009D5DDF" w:rsidRDefault="00875398" w:rsidP="00875398">
            <w:pPr>
              <w:numPr>
                <w:ilvl w:val="0"/>
                <w:numId w:val="13"/>
              </w:numPr>
              <w:suppressAutoHyphens w:val="0"/>
              <w:contextualSpacing/>
              <w:jc w:val="both"/>
              <w:rPr>
                <w:rFonts w:ascii="Trebuchet MS" w:eastAsia="Times New Roman" w:hAnsi="Trebuchet MS"/>
                <w:sz w:val="22"/>
                <w:szCs w:val="22"/>
              </w:rPr>
            </w:pPr>
            <w:r w:rsidRPr="009D5DDF">
              <w:rPr>
                <w:rFonts w:ascii="Trebuchet MS" w:eastAsia="Times New Roman" w:hAnsi="Trebuchet MS"/>
                <w:color w:val="000000"/>
                <w:sz w:val="22"/>
                <w:szCs w:val="22"/>
                <w:lang w:eastAsia="ar-SA"/>
              </w:rPr>
              <w:t>identifikuoti ir spręsti problemas tinkle;</w:t>
            </w:r>
          </w:p>
          <w:p w14:paraId="38A1C46A" w14:textId="77777777" w:rsidR="00875398" w:rsidRPr="009D5DDF" w:rsidRDefault="00875398" w:rsidP="00875398">
            <w:pPr>
              <w:numPr>
                <w:ilvl w:val="0"/>
                <w:numId w:val="13"/>
              </w:numPr>
              <w:suppressAutoHyphens w:val="0"/>
              <w:contextualSpacing/>
              <w:jc w:val="both"/>
              <w:rPr>
                <w:rFonts w:ascii="Trebuchet MS" w:eastAsia="Times New Roman" w:hAnsi="Trebuchet MS"/>
                <w:sz w:val="22"/>
                <w:szCs w:val="22"/>
              </w:rPr>
            </w:pPr>
            <w:r w:rsidRPr="009D5DDF">
              <w:rPr>
                <w:rFonts w:ascii="Trebuchet MS" w:eastAsia="Times New Roman" w:hAnsi="Trebuchet MS"/>
                <w:color w:val="000000"/>
                <w:sz w:val="22"/>
                <w:szCs w:val="22"/>
                <w:lang w:eastAsia="ar-SA"/>
              </w:rPr>
              <w:t>saugoti konfigūracijas ir veikimo būklės duomenis.</w:t>
            </w:r>
          </w:p>
          <w:p w14:paraId="30F8DF7D" w14:textId="77777777" w:rsidR="00875398" w:rsidRPr="009D5DDF" w:rsidRDefault="00875398" w:rsidP="00875398">
            <w:pPr>
              <w:jc w:val="both"/>
              <w:rPr>
                <w:rFonts w:ascii="Trebuchet MS" w:eastAsia="Times New Roman" w:hAnsi="Trebuchet MS"/>
                <w:sz w:val="22"/>
                <w:szCs w:val="22"/>
              </w:rPr>
            </w:pPr>
            <w:r w:rsidRPr="009D5DDF">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6CDB69C0" w14:textId="1E31C30F"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3874CB7C" w14:textId="514BBDE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56A2951A" w14:textId="61C08342"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bookmarkEnd w:id="10"/>
      <w:tr w:rsidR="00875398" w:rsidRPr="009D5DDF" w14:paraId="3367D81A" w14:textId="77777777" w:rsidTr="0083375B">
        <w:trPr>
          <w:trHeight w:val="590"/>
        </w:trPr>
        <w:tc>
          <w:tcPr>
            <w:tcW w:w="562" w:type="dxa"/>
            <w:shd w:val="clear" w:color="auto" w:fill="auto"/>
          </w:tcPr>
          <w:p w14:paraId="2617F7B8" w14:textId="77777777" w:rsidR="00875398" w:rsidRPr="009D5DDF" w:rsidRDefault="00875398"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00870C57" w14:textId="77777777" w:rsidR="00875398" w:rsidRPr="009D5DDF" w:rsidRDefault="00875398"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Centralizuotas valdymas</w:t>
            </w:r>
          </w:p>
        </w:tc>
        <w:tc>
          <w:tcPr>
            <w:tcW w:w="5132" w:type="dxa"/>
            <w:shd w:val="clear" w:color="auto" w:fill="auto"/>
          </w:tcPr>
          <w:p w14:paraId="57F10573" w14:textId="77777777" w:rsidR="00875398" w:rsidRPr="009D5DDF" w:rsidRDefault="00875398" w:rsidP="00875398">
            <w:pPr>
              <w:snapToGrid w:val="0"/>
              <w:rPr>
                <w:rFonts w:ascii="Trebuchet MS" w:eastAsia="Times New Roman" w:hAnsi="Trebuchet MS"/>
                <w:sz w:val="22"/>
                <w:szCs w:val="22"/>
              </w:rPr>
            </w:pPr>
            <w:r w:rsidRPr="009D5DDF">
              <w:rPr>
                <w:rFonts w:ascii="Trebuchet MS" w:eastAsia="Times New Roman" w:hAnsi="Trebuchet MS"/>
                <w:sz w:val="22"/>
                <w:szCs w:val="22"/>
              </w:rPr>
              <w:t>Turi būti pridedamos licencijos komutatorių įtraukti ir valdyti centralizuoto tinklo valdymo sistema, paremta debesijos pagrindu. Licencijos turi būti pateikiamos ne trumpesniam negu 3 metų laikotarpiui.</w:t>
            </w:r>
          </w:p>
          <w:p w14:paraId="546AEE2F" w14:textId="77777777" w:rsidR="00875398" w:rsidRPr="009D5DDF" w:rsidRDefault="00875398" w:rsidP="00875398">
            <w:pPr>
              <w:jc w:val="both"/>
              <w:rPr>
                <w:rFonts w:ascii="Trebuchet MS" w:eastAsia="Times New Roman" w:hAnsi="Trebuchet MS"/>
                <w:sz w:val="22"/>
                <w:szCs w:val="22"/>
              </w:rPr>
            </w:pPr>
            <w:r w:rsidRPr="009D5DDF">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9D5DDF">
              <w:rPr>
                <w:rFonts w:ascii="Trebuchet MS" w:eastAsia="Times New Roman" w:hAnsi="Trebuchet MS"/>
                <w:sz w:val="22"/>
                <w:szCs w:val="22"/>
              </w:rPr>
              <w:t>ang</w:t>
            </w:r>
            <w:proofErr w:type="spellEnd"/>
            <w:r w:rsidRPr="009D5DDF">
              <w:rPr>
                <w:rFonts w:ascii="Trebuchet MS" w:eastAsia="Times New Roman" w:hAnsi="Trebuchet MS"/>
                <w:sz w:val="22"/>
                <w:szCs w:val="22"/>
              </w:rPr>
              <w:t xml:space="preserve">. </w:t>
            </w:r>
            <w:proofErr w:type="spellStart"/>
            <w:r w:rsidRPr="009D5DDF">
              <w:rPr>
                <w:rFonts w:ascii="Trebuchet MS" w:eastAsia="Times New Roman" w:hAnsi="Trebuchet MS"/>
                <w:i/>
                <w:iCs/>
                <w:sz w:val="22"/>
                <w:szCs w:val="22"/>
              </w:rPr>
              <w:t>stack</w:t>
            </w:r>
            <w:proofErr w:type="spellEnd"/>
            <w:r w:rsidRPr="009D5DDF">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9D5DDF">
              <w:rPr>
                <w:rFonts w:ascii="Trebuchet MS" w:eastAsia="Times New Roman" w:hAnsi="Trebuchet MS"/>
                <w:sz w:val="22"/>
                <w:szCs w:val="22"/>
              </w:rPr>
              <w:t>Logs</w:t>
            </w:r>
            <w:proofErr w:type="spellEnd"/>
            <w:r w:rsidRPr="009D5DDF">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5D6BF8F7" w14:textId="3DE39A5B"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123B0874" w14:textId="2C743DA3"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25406B79" w14:textId="026D73CE" w:rsidR="00875398" w:rsidRPr="009D5DDF" w:rsidRDefault="00875398" w:rsidP="0083375B">
            <w:pPr>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tr w:rsidR="00106E5A" w:rsidRPr="009D5DDF" w14:paraId="7FBD6769" w14:textId="77777777" w:rsidTr="00106E5A">
        <w:trPr>
          <w:trHeight w:val="132"/>
        </w:trPr>
        <w:tc>
          <w:tcPr>
            <w:tcW w:w="562" w:type="dxa"/>
            <w:shd w:val="clear" w:color="auto" w:fill="auto"/>
          </w:tcPr>
          <w:p w14:paraId="21C5C2E9" w14:textId="77777777" w:rsidR="00106E5A" w:rsidRPr="009D5DDF" w:rsidRDefault="00106E5A" w:rsidP="00875398">
            <w:pPr>
              <w:numPr>
                <w:ilvl w:val="0"/>
                <w:numId w:val="15"/>
              </w:numPr>
              <w:suppressAutoHyphens w:val="0"/>
              <w:rPr>
                <w:rFonts w:ascii="Trebuchet MS" w:eastAsia="Times New Roman" w:hAnsi="Trebuchet MS"/>
                <w:color w:val="000000" w:themeColor="text1"/>
                <w:sz w:val="22"/>
                <w:szCs w:val="22"/>
              </w:rPr>
            </w:pPr>
          </w:p>
        </w:tc>
        <w:tc>
          <w:tcPr>
            <w:tcW w:w="2381" w:type="dxa"/>
            <w:shd w:val="clear" w:color="auto" w:fill="auto"/>
          </w:tcPr>
          <w:p w14:paraId="3AD32E00" w14:textId="77777777" w:rsidR="00106E5A" w:rsidRPr="009D5DDF" w:rsidRDefault="00106E5A" w:rsidP="00875398">
            <w:pPr>
              <w:jc w:val="both"/>
              <w:rPr>
                <w:rFonts w:ascii="Trebuchet MS" w:eastAsia="Times New Roman" w:hAnsi="Trebuchet MS"/>
                <w:color w:val="000000" w:themeColor="text1"/>
                <w:sz w:val="22"/>
                <w:szCs w:val="22"/>
              </w:rPr>
            </w:pPr>
            <w:r w:rsidRPr="009D5DDF">
              <w:rPr>
                <w:rFonts w:ascii="Trebuchet MS" w:eastAsia="Times New Roman" w:hAnsi="Trebuchet MS"/>
                <w:color w:val="000000" w:themeColor="text1"/>
                <w:sz w:val="22"/>
                <w:szCs w:val="22"/>
              </w:rPr>
              <w:t>Garantija</w:t>
            </w:r>
          </w:p>
        </w:tc>
        <w:tc>
          <w:tcPr>
            <w:tcW w:w="5132" w:type="dxa"/>
            <w:shd w:val="clear" w:color="auto" w:fill="auto"/>
          </w:tcPr>
          <w:p w14:paraId="5298892B" w14:textId="51D5D2D7" w:rsidR="00106E5A" w:rsidRPr="009D5DDF" w:rsidRDefault="00106E5A" w:rsidP="00875398">
            <w:pPr>
              <w:contextualSpacing/>
              <w:jc w:val="both"/>
              <w:rPr>
                <w:rFonts w:ascii="Trebuchet MS" w:eastAsia="Times New Roman" w:hAnsi="Trebuchet MS"/>
                <w:color w:val="000000" w:themeColor="text1"/>
                <w:sz w:val="22"/>
                <w:szCs w:val="22"/>
              </w:rPr>
            </w:pPr>
            <w:r w:rsidRPr="00942985">
              <w:rPr>
                <w:rFonts w:ascii="Trebuchet MS" w:eastAsia="Times New Roman" w:hAnsi="Trebuchet MS"/>
                <w:color w:val="000000" w:themeColor="text1"/>
                <w:sz w:val="22"/>
                <w:szCs w:val="22"/>
              </w:rPr>
              <w:t xml:space="preserve">Siūlomai įrangai turi būti taikoma ne trumpesnė kaip </w:t>
            </w:r>
            <w:r w:rsidRPr="00942985">
              <w:rPr>
                <w:rFonts w:ascii="Trebuchet MS" w:hAnsi="Trebuchet MS"/>
                <w:color w:val="000000" w:themeColor="text1"/>
                <w:sz w:val="22"/>
                <w:szCs w:val="22"/>
              </w:rPr>
              <w:t xml:space="preserve">5 metų </w:t>
            </w:r>
            <w:r w:rsidRPr="00942985">
              <w:rPr>
                <w:rFonts w:ascii="Trebuchet MS" w:eastAsia="Times New Roman" w:hAnsi="Trebuchet MS"/>
                <w:color w:val="000000" w:themeColor="text1"/>
                <w:sz w:val="22"/>
                <w:szCs w:val="22"/>
              </w:rPr>
              <w:t xml:space="preserve">gamintojo </w:t>
            </w:r>
            <w:del w:id="11" w:author="Rima Kabelinskienė" w:date="2025-02-06T14:50:00Z" w16du:dateUtc="2025-02-06T12:50:00Z">
              <w:r w:rsidRPr="00942985" w:rsidDel="00634A62">
                <w:rPr>
                  <w:rFonts w:ascii="Trebuchet MS" w:eastAsia="Times New Roman" w:hAnsi="Trebuchet MS"/>
                  <w:color w:val="000000" w:themeColor="text1"/>
                  <w:sz w:val="22"/>
                  <w:szCs w:val="22"/>
                </w:rPr>
                <w:delText>garantinė priežiūra</w:delText>
              </w:r>
            </w:del>
            <w:ins w:id="12" w:author="Rima Kabelinskienė" w:date="2025-02-06T14:50:00Z" w16du:dateUtc="2025-02-06T12:50:00Z">
              <w:r w:rsidR="00634A62">
                <w:rPr>
                  <w:rFonts w:ascii="Trebuchet MS" w:eastAsia="Times New Roman" w:hAnsi="Trebuchet MS"/>
                  <w:color w:val="000000" w:themeColor="text1"/>
                  <w:sz w:val="22"/>
                  <w:szCs w:val="22"/>
                </w:rPr>
                <w:t>garantija</w:t>
              </w:r>
            </w:ins>
            <w:r w:rsidRPr="00942985">
              <w:rPr>
                <w:rFonts w:ascii="Trebuchet MS" w:eastAsia="Times New Roman" w:hAnsi="Trebuchet MS"/>
                <w:color w:val="000000" w:themeColor="text1"/>
                <w:sz w:val="22"/>
                <w:szCs w:val="22"/>
              </w:rPr>
              <w:t xml:space="preserve"> (išskyrus centralizuoto tinklo valdymo sistemos licencijas).</w:t>
            </w:r>
          </w:p>
        </w:tc>
        <w:tc>
          <w:tcPr>
            <w:tcW w:w="3544" w:type="dxa"/>
          </w:tcPr>
          <w:p w14:paraId="09E59555" w14:textId="77777777" w:rsidR="00106E5A" w:rsidRPr="009D5DDF" w:rsidRDefault="00106E5A" w:rsidP="007C60B3">
            <w:pPr>
              <w:contextualSpacing/>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843" w:type="dxa"/>
          </w:tcPr>
          <w:p w14:paraId="479EA330" w14:textId="50342B6F" w:rsidR="00106E5A" w:rsidRPr="009D5DDF" w:rsidRDefault="00106E5A" w:rsidP="00E122AD">
            <w:pPr>
              <w:contextualSpacing/>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c>
          <w:tcPr>
            <w:tcW w:w="1530" w:type="dxa"/>
          </w:tcPr>
          <w:p w14:paraId="40D3284A" w14:textId="3F54FD33" w:rsidR="00106E5A" w:rsidRPr="009D5DDF" w:rsidRDefault="00106E5A" w:rsidP="00106E5A">
            <w:pPr>
              <w:contextualSpacing/>
              <w:jc w:val="center"/>
              <w:rPr>
                <w:rFonts w:ascii="Trebuchet MS" w:eastAsia="Times New Roman" w:hAnsi="Trebuchet MS"/>
                <w:color w:val="000000" w:themeColor="text1"/>
                <w:sz w:val="22"/>
                <w:szCs w:val="22"/>
              </w:rPr>
            </w:pPr>
            <w:r w:rsidRPr="00EC2CD9">
              <w:rPr>
                <w:rFonts w:ascii="Trebuchet MS" w:hAnsi="Trebuchet MS"/>
                <w:i/>
                <w:color w:val="FF0000"/>
                <w:sz w:val="22"/>
                <w:szCs w:val="22"/>
              </w:rPr>
              <w:t>įrašyti</w:t>
            </w:r>
          </w:p>
        </w:tc>
      </w:tr>
      <w:bookmarkEnd w:id="2"/>
      <w:bookmarkEnd w:id="3"/>
    </w:tbl>
    <w:p w14:paraId="326E9601" w14:textId="77777777" w:rsidR="00A17BB1" w:rsidRPr="004949E7" w:rsidRDefault="00A17BB1" w:rsidP="00A17BB1">
      <w:pPr>
        <w:spacing w:before="120"/>
        <w:rPr>
          <w:rFonts w:ascii="Trebuchet MS" w:eastAsia="Times New Roman" w:hAnsi="Trebuchet MS"/>
          <w:b/>
          <w:color w:val="000000" w:themeColor="text1"/>
          <w:sz w:val="22"/>
          <w:szCs w:val="22"/>
        </w:rPr>
      </w:pPr>
    </w:p>
    <w:p w14:paraId="577D6553"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sz w:val="22"/>
          <w:szCs w:val="22"/>
        </w:rPr>
      </w:pPr>
      <w:r w:rsidRPr="004949E7">
        <w:rPr>
          <w:rFonts w:ascii="Trebuchet MS" w:eastAsia="Times New Roman" w:hAnsi="Trebuchet MS"/>
          <w:b/>
          <w:color w:val="000000"/>
          <w:sz w:val="22"/>
          <w:szCs w:val="22"/>
        </w:rPr>
        <w:lastRenderedPageBreak/>
        <w:t xml:space="preserve">Tinklo komutatorius 48 prievadų su </w:t>
      </w:r>
      <w:proofErr w:type="spellStart"/>
      <w:r w:rsidRPr="004949E7">
        <w:rPr>
          <w:rFonts w:ascii="Trebuchet MS" w:eastAsia="Times New Roman" w:hAnsi="Trebuchet MS"/>
          <w:b/>
          <w:color w:val="000000"/>
          <w:sz w:val="22"/>
          <w:szCs w:val="22"/>
        </w:rPr>
        <w:t>PoE</w:t>
      </w:r>
      <w:proofErr w:type="spellEnd"/>
    </w:p>
    <w:p w14:paraId="00A50D81" w14:textId="523ED447" w:rsidR="00A17BB1" w:rsidRPr="004949E7" w:rsidRDefault="003C728B" w:rsidP="003C728B">
      <w:pPr>
        <w:pStyle w:val="Heading2"/>
        <w:spacing w:after="20"/>
        <w:ind w:left="741" w:firstLine="57"/>
        <w:jc w:val="right"/>
        <w:rPr>
          <w:rFonts w:ascii="Trebuchet MS" w:hAnsi="Trebuchet MS"/>
          <w:sz w:val="22"/>
          <w:szCs w:val="22"/>
        </w:rPr>
      </w:pPr>
      <w:r w:rsidRPr="004949E7">
        <w:rPr>
          <w:rFonts w:ascii="Trebuchet MS" w:hAnsi="Trebuchet MS"/>
          <w:sz w:val="22"/>
          <w:szCs w:val="22"/>
        </w:rPr>
        <w:t xml:space="preserve">Lentelė Nr. </w:t>
      </w:r>
      <w:r w:rsidR="00235A8B" w:rsidRPr="004949E7">
        <w:rPr>
          <w:rFonts w:ascii="Trebuchet MS" w:hAnsi="Trebuchet MS"/>
          <w:sz w:val="22"/>
          <w:szCs w:val="22"/>
        </w:rPr>
        <w:t>2</w:t>
      </w:r>
    </w:p>
    <w:tbl>
      <w:tblPr>
        <w:tblW w:w="150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7"/>
        <w:gridCol w:w="2388"/>
        <w:gridCol w:w="5125"/>
        <w:gridCol w:w="3544"/>
        <w:gridCol w:w="1843"/>
        <w:gridCol w:w="1537"/>
      </w:tblGrid>
      <w:tr w:rsidR="005B0F53" w:rsidRPr="004949E7" w14:paraId="0CC92CB6" w14:textId="77777777" w:rsidTr="00462C0D">
        <w:trPr>
          <w:trHeight w:val="626"/>
        </w:trPr>
        <w:tc>
          <w:tcPr>
            <w:tcW w:w="567" w:type="dxa"/>
            <w:vMerge w:val="restart"/>
          </w:tcPr>
          <w:p w14:paraId="3503A1D3" w14:textId="77777777" w:rsidR="005B0F53" w:rsidRPr="00240DE7" w:rsidRDefault="005B0F53" w:rsidP="005B0F53">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6E182BAD" w14:textId="77777777" w:rsidR="005B0F53" w:rsidRPr="004949E7" w:rsidRDefault="005B0F53" w:rsidP="005B0F53">
            <w:pPr>
              <w:suppressAutoHyphens w:val="0"/>
              <w:snapToGrid w:val="0"/>
              <w:ind w:left="360"/>
              <w:contextualSpacing/>
              <w:rPr>
                <w:rFonts w:ascii="Trebuchet MS" w:hAnsi="Trebuchet MS"/>
                <w:sz w:val="22"/>
                <w:szCs w:val="22"/>
              </w:rPr>
            </w:pPr>
          </w:p>
        </w:tc>
        <w:tc>
          <w:tcPr>
            <w:tcW w:w="2388" w:type="dxa"/>
            <w:vMerge w:val="restart"/>
            <w:vAlign w:val="center"/>
          </w:tcPr>
          <w:p w14:paraId="30507C17" w14:textId="6763E65B" w:rsidR="005B0F53" w:rsidRPr="004949E7" w:rsidRDefault="005B0F53" w:rsidP="005B0F53">
            <w:pPr>
              <w:snapToGrid w:val="0"/>
              <w:rPr>
                <w:rFonts w:ascii="Trebuchet MS" w:hAnsi="Trebuchet MS"/>
                <w:color w:val="000000"/>
                <w:sz w:val="22"/>
                <w:szCs w:val="22"/>
              </w:rPr>
            </w:pPr>
            <w:r w:rsidRPr="00240DE7">
              <w:rPr>
                <w:rFonts w:ascii="Trebuchet MS" w:eastAsia="Times New Roman" w:hAnsi="Trebuchet MS"/>
                <w:b/>
                <w:bCs/>
                <w:color w:val="000000" w:themeColor="text1"/>
                <w:sz w:val="22"/>
                <w:szCs w:val="22"/>
              </w:rPr>
              <w:t>Parametro pavadinimas</w:t>
            </w:r>
          </w:p>
        </w:tc>
        <w:tc>
          <w:tcPr>
            <w:tcW w:w="5125" w:type="dxa"/>
            <w:vMerge w:val="restart"/>
            <w:vAlign w:val="center"/>
          </w:tcPr>
          <w:p w14:paraId="1AB55C18" w14:textId="7E890E91" w:rsidR="005B0F53" w:rsidRPr="004949E7" w:rsidRDefault="005B0F53" w:rsidP="005B0F53">
            <w:pPr>
              <w:rPr>
                <w:rFonts w:ascii="Trebuchet MS" w:hAnsi="Trebuchet MS"/>
                <w:color w:val="000000"/>
                <w:sz w:val="22"/>
                <w:szCs w:val="22"/>
              </w:rPr>
            </w:pPr>
            <w:r w:rsidRPr="00240DE7">
              <w:rPr>
                <w:rFonts w:ascii="Trebuchet MS" w:eastAsia="Times New Roman" w:hAnsi="Trebuchet MS"/>
                <w:b/>
                <w:bCs/>
                <w:color w:val="000000" w:themeColor="text1"/>
                <w:sz w:val="22"/>
                <w:szCs w:val="22"/>
              </w:rPr>
              <w:t>Reikalaujamos parametrų reikšmės</w:t>
            </w:r>
          </w:p>
        </w:tc>
        <w:tc>
          <w:tcPr>
            <w:tcW w:w="6924" w:type="dxa"/>
            <w:gridSpan w:val="3"/>
            <w:vAlign w:val="center"/>
          </w:tcPr>
          <w:p w14:paraId="6B00C4E3" w14:textId="77777777" w:rsidR="005B0F53" w:rsidRPr="00240DE7" w:rsidRDefault="005B0F53" w:rsidP="00462C0D">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3D554F1F" w14:textId="178E2E2E" w:rsidR="005B0F53" w:rsidRPr="004949E7" w:rsidRDefault="005B0F53" w:rsidP="00462C0D">
            <w:pPr>
              <w:snapToGrid w:val="0"/>
              <w:jc w:val="center"/>
              <w:rPr>
                <w:rFonts w:ascii="Trebuchet MS" w:hAnsi="Trebuchet MS"/>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5B0F53" w:rsidRPr="004949E7" w14:paraId="068B172F" w14:textId="77777777" w:rsidTr="00990D33">
        <w:trPr>
          <w:trHeight w:val="626"/>
        </w:trPr>
        <w:tc>
          <w:tcPr>
            <w:tcW w:w="567" w:type="dxa"/>
            <w:vMerge/>
          </w:tcPr>
          <w:p w14:paraId="31ED54D2" w14:textId="77777777" w:rsidR="005B0F53" w:rsidRPr="004949E7" w:rsidRDefault="005B0F53" w:rsidP="005B0F53">
            <w:pPr>
              <w:suppressAutoHyphens w:val="0"/>
              <w:snapToGrid w:val="0"/>
              <w:ind w:left="360"/>
              <w:contextualSpacing/>
              <w:rPr>
                <w:rFonts w:ascii="Trebuchet MS" w:hAnsi="Trebuchet MS"/>
                <w:sz w:val="22"/>
                <w:szCs w:val="22"/>
              </w:rPr>
            </w:pPr>
          </w:p>
        </w:tc>
        <w:tc>
          <w:tcPr>
            <w:tcW w:w="2388" w:type="dxa"/>
            <w:vMerge/>
          </w:tcPr>
          <w:p w14:paraId="78DBBCCD" w14:textId="77777777" w:rsidR="005B0F53" w:rsidRPr="004949E7" w:rsidRDefault="005B0F53" w:rsidP="005B0F53">
            <w:pPr>
              <w:snapToGrid w:val="0"/>
              <w:rPr>
                <w:rFonts w:ascii="Trebuchet MS" w:hAnsi="Trebuchet MS"/>
                <w:color w:val="000000"/>
                <w:sz w:val="22"/>
                <w:szCs w:val="22"/>
              </w:rPr>
            </w:pPr>
          </w:p>
        </w:tc>
        <w:tc>
          <w:tcPr>
            <w:tcW w:w="5125" w:type="dxa"/>
            <w:vMerge/>
          </w:tcPr>
          <w:p w14:paraId="20E6ED60" w14:textId="77777777" w:rsidR="005B0F53" w:rsidRPr="004949E7" w:rsidRDefault="005B0F53" w:rsidP="005B0F53">
            <w:pPr>
              <w:rPr>
                <w:rFonts w:ascii="Trebuchet MS" w:hAnsi="Trebuchet MS"/>
                <w:color w:val="000000"/>
                <w:sz w:val="22"/>
                <w:szCs w:val="22"/>
              </w:rPr>
            </w:pPr>
          </w:p>
        </w:tc>
        <w:tc>
          <w:tcPr>
            <w:tcW w:w="3544" w:type="dxa"/>
            <w:vMerge w:val="restart"/>
          </w:tcPr>
          <w:p w14:paraId="562D3ABD" w14:textId="448E5BF9" w:rsidR="005B0F53" w:rsidRPr="004949E7" w:rsidRDefault="005B0F53" w:rsidP="005B0F53">
            <w:pPr>
              <w:snapToGrid w:val="0"/>
              <w:rPr>
                <w:rFonts w:ascii="Trebuchet MS" w:hAnsi="Trebuchet MS"/>
                <w:sz w:val="22"/>
                <w:szCs w:val="22"/>
              </w:rPr>
            </w:pPr>
            <w:r w:rsidRPr="00240DE7">
              <w:rPr>
                <w:rFonts w:ascii="Trebuchet MS" w:hAnsi="Trebuchet MS"/>
                <w:b/>
                <w:bCs/>
                <w:sz w:val="22"/>
                <w:szCs w:val="22"/>
              </w:rPr>
              <w:t>Siūlomos prekės pavadinimas, techniniai parametrai</w:t>
            </w:r>
          </w:p>
        </w:tc>
        <w:tc>
          <w:tcPr>
            <w:tcW w:w="3380" w:type="dxa"/>
            <w:gridSpan w:val="2"/>
          </w:tcPr>
          <w:p w14:paraId="6B390BEB" w14:textId="246B4151" w:rsidR="005B0F53" w:rsidRPr="004949E7" w:rsidRDefault="005B0F53" w:rsidP="005B0F53">
            <w:pPr>
              <w:snapToGrid w:val="0"/>
              <w:rPr>
                <w:rFonts w:ascii="Trebuchet MS" w:hAnsi="Trebuchet MS"/>
                <w:sz w:val="22"/>
                <w:szCs w:val="22"/>
              </w:rPr>
            </w:pPr>
            <w:r w:rsidRPr="00240DE7">
              <w:rPr>
                <w:rFonts w:ascii="Trebuchet MS" w:hAnsi="Trebuchet MS"/>
                <w:b/>
                <w:bCs/>
                <w:sz w:val="22"/>
                <w:szCs w:val="22"/>
              </w:rPr>
              <w:t>Pasiūlymo dokumentai, patvirtinantys siūlomos prekės techninius parametrus</w:t>
            </w:r>
          </w:p>
        </w:tc>
      </w:tr>
      <w:tr w:rsidR="005B0F53" w:rsidRPr="004949E7" w14:paraId="777DB2A3" w14:textId="77777777" w:rsidTr="000D3E60">
        <w:trPr>
          <w:trHeight w:val="626"/>
        </w:trPr>
        <w:tc>
          <w:tcPr>
            <w:tcW w:w="567" w:type="dxa"/>
            <w:vMerge/>
          </w:tcPr>
          <w:p w14:paraId="696FA931" w14:textId="77777777" w:rsidR="005B0F53" w:rsidRPr="004949E7" w:rsidRDefault="005B0F53" w:rsidP="00DE7330">
            <w:pPr>
              <w:suppressAutoHyphens w:val="0"/>
              <w:snapToGrid w:val="0"/>
              <w:ind w:left="360"/>
              <w:contextualSpacing/>
              <w:rPr>
                <w:rFonts w:ascii="Trebuchet MS" w:hAnsi="Trebuchet MS"/>
                <w:sz w:val="22"/>
                <w:szCs w:val="22"/>
              </w:rPr>
            </w:pPr>
          </w:p>
        </w:tc>
        <w:tc>
          <w:tcPr>
            <w:tcW w:w="2388" w:type="dxa"/>
            <w:vMerge/>
          </w:tcPr>
          <w:p w14:paraId="7BBAB296" w14:textId="77777777" w:rsidR="005B0F53" w:rsidRPr="004949E7" w:rsidRDefault="005B0F53" w:rsidP="005B0F53">
            <w:pPr>
              <w:snapToGrid w:val="0"/>
              <w:rPr>
                <w:rFonts w:ascii="Trebuchet MS" w:hAnsi="Trebuchet MS"/>
                <w:color w:val="000000"/>
                <w:sz w:val="22"/>
                <w:szCs w:val="22"/>
              </w:rPr>
            </w:pPr>
          </w:p>
        </w:tc>
        <w:tc>
          <w:tcPr>
            <w:tcW w:w="5125" w:type="dxa"/>
            <w:vMerge/>
          </w:tcPr>
          <w:p w14:paraId="44621303" w14:textId="77777777" w:rsidR="005B0F53" w:rsidRPr="004949E7" w:rsidRDefault="005B0F53" w:rsidP="005B0F53">
            <w:pPr>
              <w:rPr>
                <w:rFonts w:ascii="Trebuchet MS" w:hAnsi="Trebuchet MS"/>
                <w:color w:val="000000"/>
                <w:sz w:val="22"/>
                <w:szCs w:val="22"/>
              </w:rPr>
            </w:pPr>
          </w:p>
        </w:tc>
        <w:tc>
          <w:tcPr>
            <w:tcW w:w="3544" w:type="dxa"/>
            <w:vMerge/>
          </w:tcPr>
          <w:p w14:paraId="018030F0" w14:textId="77777777" w:rsidR="005B0F53" w:rsidRPr="004949E7" w:rsidRDefault="005B0F53" w:rsidP="005B0F53">
            <w:pPr>
              <w:snapToGrid w:val="0"/>
              <w:rPr>
                <w:rFonts w:ascii="Trebuchet MS" w:hAnsi="Trebuchet MS"/>
                <w:sz w:val="22"/>
                <w:szCs w:val="22"/>
              </w:rPr>
            </w:pPr>
          </w:p>
        </w:tc>
        <w:tc>
          <w:tcPr>
            <w:tcW w:w="1843" w:type="dxa"/>
          </w:tcPr>
          <w:p w14:paraId="2DE2084F" w14:textId="41B57C72" w:rsidR="005B0F53" w:rsidRPr="004949E7" w:rsidRDefault="005B0F53" w:rsidP="005B0F53">
            <w:pPr>
              <w:snapToGrid w:val="0"/>
              <w:rPr>
                <w:rFonts w:ascii="Trebuchet MS" w:hAnsi="Trebuchet MS"/>
                <w:sz w:val="22"/>
                <w:szCs w:val="22"/>
              </w:rPr>
            </w:pPr>
            <w:r w:rsidRPr="00240DE7">
              <w:rPr>
                <w:rFonts w:ascii="Trebuchet MS" w:hAnsi="Trebuchet MS"/>
                <w:b/>
                <w:bCs/>
                <w:sz w:val="22"/>
                <w:szCs w:val="22"/>
              </w:rPr>
              <w:t>dokumento pavadinimas</w:t>
            </w:r>
          </w:p>
        </w:tc>
        <w:tc>
          <w:tcPr>
            <w:tcW w:w="1537" w:type="dxa"/>
          </w:tcPr>
          <w:p w14:paraId="53657D1D" w14:textId="6A73E7D8" w:rsidR="005B0F53" w:rsidRPr="004949E7" w:rsidRDefault="005B0F53" w:rsidP="005B0F53">
            <w:pPr>
              <w:snapToGrid w:val="0"/>
              <w:rPr>
                <w:rFonts w:ascii="Trebuchet MS" w:hAnsi="Trebuchet MS"/>
                <w:sz w:val="22"/>
                <w:szCs w:val="22"/>
              </w:rPr>
            </w:pPr>
            <w:r w:rsidRPr="00240DE7">
              <w:rPr>
                <w:rFonts w:ascii="Trebuchet MS" w:hAnsi="Trebuchet MS"/>
                <w:b/>
                <w:bCs/>
                <w:sz w:val="22"/>
                <w:szCs w:val="22"/>
              </w:rPr>
              <w:t>pasiūlymo lapo numeris</w:t>
            </w:r>
          </w:p>
        </w:tc>
      </w:tr>
      <w:tr w:rsidR="00844307" w:rsidRPr="004949E7" w14:paraId="0592E0FA" w14:textId="77777777" w:rsidTr="000D3E60">
        <w:trPr>
          <w:trHeight w:val="626"/>
        </w:trPr>
        <w:tc>
          <w:tcPr>
            <w:tcW w:w="567" w:type="dxa"/>
          </w:tcPr>
          <w:p w14:paraId="4F754039"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602DB5C7"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Gamintojas, modelis</w:t>
            </w:r>
          </w:p>
        </w:tc>
        <w:tc>
          <w:tcPr>
            <w:tcW w:w="5125" w:type="dxa"/>
          </w:tcPr>
          <w:p w14:paraId="54A382C9" w14:textId="17CBE5F6" w:rsidR="00844307" w:rsidRPr="004949E7" w:rsidRDefault="00844307" w:rsidP="00844307">
            <w:pPr>
              <w:rPr>
                <w:rFonts w:ascii="Trebuchet MS" w:hAnsi="Trebuchet MS"/>
                <w:sz w:val="22"/>
                <w:szCs w:val="22"/>
              </w:rPr>
            </w:pPr>
            <w:r w:rsidRPr="004949E7">
              <w:rPr>
                <w:rFonts w:ascii="Trebuchet MS" w:hAnsi="Trebuchet MS"/>
                <w:color w:val="000000"/>
                <w:sz w:val="22"/>
                <w:szCs w:val="22"/>
              </w:rPr>
              <w:t>Nurodyti gamintoją, modelį, gamintojo suteiktą kodą.</w:t>
            </w:r>
          </w:p>
        </w:tc>
        <w:tc>
          <w:tcPr>
            <w:tcW w:w="3544" w:type="dxa"/>
          </w:tcPr>
          <w:p w14:paraId="1521A658" w14:textId="49234CED"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6F73D6F" w14:textId="2E3F8C6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FDD3DA7" w14:textId="56F9DAA1"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9B7D5F8" w14:textId="77777777" w:rsidTr="000D3E60">
        <w:tc>
          <w:tcPr>
            <w:tcW w:w="567" w:type="dxa"/>
          </w:tcPr>
          <w:p w14:paraId="6ECD77DC"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5B7C3718"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Konstrukcija</w:t>
            </w:r>
          </w:p>
        </w:tc>
        <w:tc>
          <w:tcPr>
            <w:tcW w:w="5125" w:type="dxa"/>
          </w:tcPr>
          <w:p w14:paraId="475A7D7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Turi būti ne daugiau 1U aukščio, montuojamas į 19“ komutacinę spintą, pateikiamas su montavimo detalėmis, montuojamas horizontaliai.</w:t>
            </w:r>
          </w:p>
        </w:tc>
        <w:tc>
          <w:tcPr>
            <w:tcW w:w="3544" w:type="dxa"/>
          </w:tcPr>
          <w:p w14:paraId="5104970B" w14:textId="6A4AECD2"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823669A" w14:textId="197706DF"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58B3D33" w14:textId="064F576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D92A67A" w14:textId="77777777" w:rsidTr="000D3E60">
        <w:tc>
          <w:tcPr>
            <w:tcW w:w="567" w:type="dxa"/>
          </w:tcPr>
          <w:p w14:paraId="1C988275"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21D1839E"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El. maitinimas</w:t>
            </w:r>
          </w:p>
        </w:tc>
        <w:tc>
          <w:tcPr>
            <w:tcW w:w="5125" w:type="dxa"/>
          </w:tcPr>
          <w:p w14:paraId="7DB31851" w14:textId="6E3781BE" w:rsidR="00844307" w:rsidRPr="00942985" w:rsidRDefault="00844307" w:rsidP="00844307">
            <w:pPr>
              <w:snapToGrid w:val="0"/>
              <w:rPr>
                <w:rFonts w:ascii="Trebuchet MS" w:hAnsi="Trebuchet MS"/>
                <w:sz w:val="22"/>
                <w:szCs w:val="22"/>
              </w:rPr>
            </w:pPr>
            <w:r w:rsidRPr="00942985">
              <w:rPr>
                <w:rFonts w:ascii="Trebuchet MS" w:hAnsi="Trebuchet MS"/>
                <w:color w:val="000000"/>
                <w:sz w:val="22"/>
                <w:szCs w:val="22"/>
              </w:rPr>
              <w:t xml:space="preserve">Elektros maitinimo įtampa turi atitikti Lietuvos Respublikoje naudojamai </w:t>
            </w:r>
            <w:r w:rsidRPr="00942985">
              <w:rPr>
                <w:rFonts w:ascii="Trebuchet MS" w:eastAsia="Times New Roman" w:hAnsi="Trebuchet MS"/>
                <w:color w:val="000000" w:themeColor="text1"/>
                <w:sz w:val="22"/>
                <w:szCs w:val="22"/>
              </w:rPr>
              <w:t xml:space="preserve">230V, 50Hz </w:t>
            </w:r>
            <w:r w:rsidRPr="00942985">
              <w:rPr>
                <w:rFonts w:ascii="Trebuchet MS" w:hAnsi="Trebuchet MS"/>
                <w:color w:val="000000"/>
                <w:sz w:val="22"/>
                <w:szCs w:val="22"/>
              </w:rPr>
              <w:t>kintamai įtampai.</w:t>
            </w:r>
          </w:p>
        </w:tc>
        <w:tc>
          <w:tcPr>
            <w:tcW w:w="3544" w:type="dxa"/>
          </w:tcPr>
          <w:p w14:paraId="64644DA1" w14:textId="576C347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7030635" w14:textId="513205FA"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AB8C60C" w14:textId="071C24F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4495832" w14:textId="77777777" w:rsidTr="000D3E60">
        <w:tc>
          <w:tcPr>
            <w:tcW w:w="567" w:type="dxa"/>
          </w:tcPr>
          <w:p w14:paraId="7E099AA4" w14:textId="77777777" w:rsidR="00844307" w:rsidRPr="004949E7" w:rsidRDefault="00844307" w:rsidP="00844307">
            <w:pPr>
              <w:numPr>
                <w:ilvl w:val="0"/>
                <w:numId w:val="16"/>
              </w:numPr>
              <w:suppressAutoHyphens w:val="0"/>
              <w:snapToGrid w:val="0"/>
              <w:rPr>
                <w:rFonts w:ascii="Trebuchet MS" w:eastAsia="Times New Roman" w:hAnsi="Trebuchet MS"/>
                <w:sz w:val="22"/>
                <w:szCs w:val="22"/>
              </w:rPr>
            </w:pPr>
          </w:p>
        </w:tc>
        <w:tc>
          <w:tcPr>
            <w:tcW w:w="2388" w:type="dxa"/>
          </w:tcPr>
          <w:p w14:paraId="517E7D63"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Prievadai</w:t>
            </w:r>
          </w:p>
          <w:p w14:paraId="7C9D29E2" w14:textId="77777777" w:rsidR="00844307" w:rsidRPr="004949E7" w:rsidRDefault="00844307" w:rsidP="00844307">
            <w:pPr>
              <w:rPr>
                <w:rFonts w:ascii="Trebuchet MS" w:eastAsia="Times New Roman" w:hAnsi="Trebuchet MS"/>
                <w:sz w:val="22"/>
                <w:szCs w:val="22"/>
              </w:rPr>
            </w:pPr>
          </w:p>
        </w:tc>
        <w:tc>
          <w:tcPr>
            <w:tcW w:w="5125" w:type="dxa"/>
          </w:tcPr>
          <w:p w14:paraId="345CCB06"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Ne mažiau kaip:</w:t>
            </w:r>
          </w:p>
          <w:p w14:paraId="66E56BD6"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48 vnt. keičiamos greitaveikos 10/100/1000BASE-T tipo prievadų su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(802.3af/at);</w:t>
            </w:r>
          </w:p>
          <w:p w14:paraId="0A66D599"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4 vnt. keičiamos greitaveikos 1/10G (SFP+) tipo prievadų;</w:t>
            </w:r>
          </w:p>
          <w:p w14:paraId="261D14CB"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 vnt. dedikuotas valdymui skirtas RJ45 tipo prievadas;</w:t>
            </w:r>
          </w:p>
          <w:p w14:paraId="44B36ACA" w14:textId="4026B223"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w:t>
            </w:r>
            <w:proofErr w:type="spellStart"/>
            <w:r w:rsidRPr="004949E7">
              <w:rPr>
                <w:rFonts w:ascii="Trebuchet MS" w:hAnsi="Trebuchet MS"/>
                <w:color w:val="000000"/>
                <w:sz w:val="22"/>
                <w:szCs w:val="22"/>
              </w:rPr>
              <w:t>micro</w:t>
            </w:r>
            <w:proofErr w:type="spellEnd"/>
            <w:r w:rsidRPr="004949E7">
              <w:rPr>
                <w:rFonts w:ascii="Trebuchet MS" w:hAnsi="Trebuchet MS"/>
                <w:color w:val="000000"/>
                <w:sz w:val="22"/>
                <w:szCs w:val="22"/>
              </w:rPr>
              <w:t>-USB arba USB-C arba mini-USB) tipo konsolės prievadas;</w:t>
            </w:r>
          </w:p>
          <w:p w14:paraId="3214A651" w14:textId="278CBB83"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tipo prievadas (</w:t>
            </w:r>
            <w:proofErr w:type="spellStart"/>
            <w:r w:rsidRPr="004949E7">
              <w:rPr>
                <w:rFonts w:ascii="Trebuchet MS" w:hAnsi="Trebuchet MS"/>
                <w:color w:val="000000"/>
                <w:sz w:val="22"/>
                <w:szCs w:val="22"/>
              </w:rPr>
              <w:t>host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port</w:t>
            </w:r>
            <w:proofErr w:type="spellEnd"/>
            <w:r w:rsidRPr="004949E7">
              <w:rPr>
                <w:rFonts w:ascii="Trebuchet MS" w:hAnsi="Trebuchet MS"/>
                <w:color w:val="000000"/>
                <w:sz w:val="22"/>
                <w:szCs w:val="22"/>
              </w:rPr>
              <w:t>).</w:t>
            </w:r>
          </w:p>
        </w:tc>
        <w:tc>
          <w:tcPr>
            <w:tcW w:w="3544" w:type="dxa"/>
          </w:tcPr>
          <w:p w14:paraId="468BD40E" w14:textId="6D269771"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D52EFF4" w14:textId="1CBCAA1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D3D5095" w14:textId="0CD6BAF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10BECDB" w14:textId="77777777" w:rsidTr="000D3E60">
        <w:tc>
          <w:tcPr>
            <w:tcW w:w="567" w:type="dxa"/>
          </w:tcPr>
          <w:p w14:paraId="5CC93780" w14:textId="77777777" w:rsidR="00844307" w:rsidRPr="004949E7" w:rsidRDefault="00844307" w:rsidP="00844307">
            <w:pPr>
              <w:numPr>
                <w:ilvl w:val="0"/>
                <w:numId w:val="16"/>
              </w:numPr>
              <w:suppressAutoHyphens w:val="0"/>
              <w:snapToGrid w:val="0"/>
              <w:rPr>
                <w:rFonts w:ascii="Trebuchet MS" w:eastAsia="Times New Roman" w:hAnsi="Trebuchet MS"/>
                <w:sz w:val="22"/>
                <w:szCs w:val="22"/>
              </w:rPr>
            </w:pPr>
          </w:p>
        </w:tc>
        <w:tc>
          <w:tcPr>
            <w:tcW w:w="2388" w:type="dxa"/>
          </w:tcPr>
          <w:p w14:paraId="2E631253" w14:textId="77777777" w:rsidR="00844307" w:rsidRPr="004949E7" w:rsidRDefault="00844307" w:rsidP="00844307">
            <w:pPr>
              <w:jc w:val="both"/>
              <w:rPr>
                <w:rFonts w:ascii="Trebuchet MS" w:hAnsi="Trebuchet MS"/>
                <w:color w:val="000000"/>
                <w:sz w:val="22"/>
                <w:szCs w:val="22"/>
              </w:rPr>
            </w:pP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parametrai</w:t>
            </w:r>
          </w:p>
        </w:tc>
        <w:tc>
          <w:tcPr>
            <w:tcW w:w="5125" w:type="dxa"/>
          </w:tcPr>
          <w:p w14:paraId="29C2D86A"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sz w:val="22"/>
                <w:szCs w:val="22"/>
              </w:rPr>
              <w:t xml:space="preserve">Bendra </w:t>
            </w:r>
            <w:proofErr w:type="spellStart"/>
            <w:r w:rsidRPr="004949E7">
              <w:rPr>
                <w:rFonts w:ascii="Trebuchet MS" w:hAnsi="Trebuchet MS"/>
                <w:sz w:val="22"/>
                <w:szCs w:val="22"/>
              </w:rPr>
              <w:t>PoE</w:t>
            </w:r>
            <w:proofErr w:type="spellEnd"/>
            <w:r w:rsidRPr="004949E7">
              <w:rPr>
                <w:rFonts w:ascii="Trebuchet MS" w:hAnsi="Trebuchet MS"/>
                <w:sz w:val="22"/>
                <w:szCs w:val="22"/>
              </w:rPr>
              <w:t xml:space="preserve"> galia ne mažiau kaip 370W.</w:t>
            </w:r>
            <w:r w:rsidRPr="004949E7">
              <w:rPr>
                <w:rFonts w:ascii="Trebuchet MS" w:hAnsi="Trebuchet MS"/>
                <w:color w:val="000000"/>
                <w:sz w:val="22"/>
                <w:szCs w:val="22"/>
              </w:rPr>
              <w:t xml:space="preserve"> Komutatorius turi užtikrinti nuolatinį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tiekimą komutatoriaus perkrovimo ir programinės įrangos atnaujinimo metu.</w:t>
            </w:r>
          </w:p>
        </w:tc>
        <w:tc>
          <w:tcPr>
            <w:tcW w:w="3544" w:type="dxa"/>
          </w:tcPr>
          <w:p w14:paraId="3E367ACD" w14:textId="7C8CC9CD"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B11EA02" w14:textId="1D5C2E7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2F52151" w14:textId="747013CD"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C502031" w14:textId="77777777" w:rsidTr="000D3E60">
        <w:tc>
          <w:tcPr>
            <w:tcW w:w="567" w:type="dxa"/>
          </w:tcPr>
          <w:p w14:paraId="418A4B86" w14:textId="77777777" w:rsidR="00844307" w:rsidRPr="004949E7" w:rsidRDefault="00844307" w:rsidP="00844307">
            <w:pPr>
              <w:numPr>
                <w:ilvl w:val="0"/>
                <w:numId w:val="16"/>
              </w:numPr>
              <w:suppressAutoHyphens w:val="0"/>
              <w:snapToGrid w:val="0"/>
              <w:rPr>
                <w:rFonts w:ascii="Trebuchet MS" w:eastAsia="Times New Roman" w:hAnsi="Trebuchet MS"/>
                <w:sz w:val="22"/>
                <w:szCs w:val="22"/>
              </w:rPr>
            </w:pPr>
          </w:p>
        </w:tc>
        <w:tc>
          <w:tcPr>
            <w:tcW w:w="2388" w:type="dxa"/>
          </w:tcPr>
          <w:p w14:paraId="718035D6" w14:textId="77777777" w:rsidR="00844307" w:rsidRPr="004949E7" w:rsidRDefault="00844307" w:rsidP="00844307">
            <w:pPr>
              <w:rPr>
                <w:rFonts w:ascii="Trebuchet MS" w:eastAsia="Times New Roman" w:hAnsi="Trebuchet MS"/>
                <w:sz w:val="22"/>
                <w:szCs w:val="22"/>
              </w:rPr>
            </w:pPr>
            <w:r w:rsidRPr="004949E7">
              <w:rPr>
                <w:rFonts w:ascii="Trebuchet MS" w:eastAsia="Times New Roman" w:hAnsi="Trebuchet MS"/>
                <w:color w:val="000000"/>
                <w:sz w:val="22"/>
                <w:szCs w:val="22"/>
              </w:rPr>
              <w:t>Našumas</w:t>
            </w:r>
          </w:p>
        </w:tc>
        <w:tc>
          <w:tcPr>
            <w:tcW w:w="5125" w:type="dxa"/>
          </w:tcPr>
          <w:p w14:paraId="5E9E3618"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 xml:space="preserve">Komutavimo našumas ne mažiau kaip 176 </w:t>
            </w:r>
            <w:proofErr w:type="spellStart"/>
            <w:r w:rsidRPr="004949E7">
              <w:rPr>
                <w:rFonts w:ascii="Trebuchet MS" w:hAnsi="Trebuchet MS"/>
                <w:color w:val="000000"/>
                <w:sz w:val="22"/>
                <w:szCs w:val="22"/>
              </w:rPr>
              <w:t>Gbps</w:t>
            </w:r>
            <w:proofErr w:type="spellEnd"/>
            <w:r w:rsidRPr="004949E7">
              <w:rPr>
                <w:rFonts w:ascii="Trebuchet MS" w:hAnsi="Trebuchet MS"/>
                <w:color w:val="000000"/>
                <w:sz w:val="22"/>
                <w:szCs w:val="22"/>
              </w:rPr>
              <w:t>.</w:t>
            </w:r>
          </w:p>
          <w:p w14:paraId="768E3186"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lastRenderedPageBreak/>
              <w:t xml:space="preserve">Pralaidumo našumas ne mažiau 130 </w:t>
            </w:r>
            <w:proofErr w:type="spellStart"/>
            <w:r w:rsidRPr="004949E7">
              <w:rPr>
                <w:rFonts w:ascii="Trebuchet MS" w:hAnsi="Trebuchet MS"/>
                <w:color w:val="000000"/>
                <w:sz w:val="22"/>
                <w:szCs w:val="22"/>
              </w:rPr>
              <w:t>Mpps</w:t>
            </w:r>
            <w:proofErr w:type="spellEnd"/>
            <w:r w:rsidRPr="004949E7">
              <w:rPr>
                <w:rFonts w:ascii="Trebuchet MS" w:hAnsi="Trebuchet MS"/>
                <w:color w:val="000000"/>
                <w:sz w:val="22"/>
                <w:szCs w:val="22"/>
              </w:rPr>
              <w:t>.</w:t>
            </w:r>
          </w:p>
        </w:tc>
        <w:tc>
          <w:tcPr>
            <w:tcW w:w="3544" w:type="dxa"/>
          </w:tcPr>
          <w:p w14:paraId="72406C83" w14:textId="61FF964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2C8FD88C" w14:textId="6515B253"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80ED6B8" w14:textId="0C66FBDD"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38A0699" w14:textId="77777777" w:rsidTr="000D3E60">
        <w:tc>
          <w:tcPr>
            <w:tcW w:w="567" w:type="dxa"/>
          </w:tcPr>
          <w:p w14:paraId="28EFDF5A"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15585ABC"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Komutatorių apjungimas</w:t>
            </w:r>
          </w:p>
        </w:tc>
        <w:tc>
          <w:tcPr>
            <w:tcW w:w="5125" w:type="dxa"/>
          </w:tcPr>
          <w:p w14:paraId="799DAC5E"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4949E7">
              <w:rPr>
                <w:rFonts w:ascii="Trebuchet MS" w:eastAsia="Times New Roman" w:hAnsi="Trebuchet MS"/>
                <w:i/>
                <w:iCs/>
                <w:color w:val="000000" w:themeColor="text1"/>
                <w:sz w:val="22"/>
                <w:szCs w:val="22"/>
              </w:rPr>
              <w:t>ang</w:t>
            </w:r>
            <w:proofErr w:type="spellEnd"/>
            <w:r w:rsidRPr="004949E7">
              <w:rPr>
                <w:rFonts w:ascii="Trebuchet MS" w:eastAsia="Times New Roman" w:hAnsi="Trebuchet MS"/>
                <w:i/>
                <w:iCs/>
                <w:color w:val="000000" w:themeColor="text1"/>
                <w:sz w:val="22"/>
                <w:szCs w:val="22"/>
              </w:rPr>
              <w:t xml:space="preserve">. </w:t>
            </w:r>
            <w:proofErr w:type="spellStart"/>
            <w:r w:rsidRPr="004949E7">
              <w:rPr>
                <w:rFonts w:ascii="Trebuchet MS" w:eastAsia="Times New Roman" w:hAnsi="Trebuchet MS"/>
                <w:i/>
                <w:iCs/>
                <w:color w:val="000000" w:themeColor="text1"/>
                <w:sz w:val="22"/>
                <w:szCs w:val="22"/>
              </w:rPr>
              <w:t>stack</w:t>
            </w:r>
            <w:proofErr w:type="spellEnd"/>
            <w:r w:rsidRPr="004949E7">
              <w:rPr>
                <w:rFonts w:ascii="Trebuchet MS" w:eastAsia="Times New Roman" w:hAnsi="Trebuchet MS"/>
                <w:color w:val="000000" w:themeColor="text1"/>
                <w:sz w:val="22"/>
                <w:szCs w:val="22"/>
              </w:rPr>
              <w:t xml:space="preserve">). Apjungtų komutatorių greitaveika ne mažiau kaip 40 </w:t>
            </w:r>
            <w:proofErr w:type="spellStart"/>
            <w:r w:rsidRPr="004949E7">
              <w:rPr>
                <w:rFonts w:ascii="Trebuchet MS" w:eastAsia="Times New Roman" w:hAnsi="Trebuchet MS"/>
                <w:color w:val="000000" w:themeColor="text1"/>
                <w:sz w:val="22"/>
                <w:szCs w:val="22"/>
              </w:rPr>
              <w:t>Gbps</w:t>
            </w:r>
            <w:proofErr w:type="spellEnd"/>
            <w:r w:rsidRPr="004949E7">
              <w:rPr>
                <w:rFonts w:ascii="Trebuchet MS" w:eastAsia="Times New Roman" w:hAnsi="Trebuchet MS"/>
                <w:color w:val="000000" w:themeColor="text1"/>
                <w:sz w:val="22"/>
                <w:szCs w:val="22"/>
              </w:rPr>
              <w:t xml:space="preserve">. </w:t>
            </w:r>
          </w:p>
        </w:tc>
        <w:tc>
          <w:tcPr>
            <w:tcW w:w="3544" w:type="dxa"/>
          </w:tcPr>
          <w:p w14:paraId="667E6C20" w14:textId="2534D9B1"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B06F9D1" w14:textId="6A7FBF5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0EA9CB1" w14:textId="41DD6472"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BFC4B54" w14:textId="77777777" w:rsidTr="000D3E60">
        <w:tc>
          <w:tcPr>
            <w:tcW w:w="567" w:type="dxa"/>
          </w:tcPr>
          <w:p w14:paraId="512BDC52"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1AB00D3C"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Virtualių tinklų identifikatorių kiekis</w:t>
            </w:r>
          </w:p>
        </w:tc>
        <w:tc>
          <w:tcPr>
            <w:tcW w:w="5125" w:type="dxa"/>
          </w:tcPr>
          <w:p w14:paraId="6EF8694C" w14:textId="77777777" w:rsidR="00844307" w:rsidRPr="004949E7" w:rsidRDefault="00844307" w:rsidP="00844307">
            <w:pPr>
              <w:snapToGrid w:val="0"/>
              <w:rPr>
                <w:rFonts w:ascii="Trebuchet MS" w:hAnsi="Trebuchet MS"/>
                <w:bCs/>
                <w:sz w:val="22"/>
                <w:szCs w:val="22"/>
              </w:rPr>
            </w:pPr>
            <w:r w:rsidRPr="004949E7">
              <w:rPr>
                <w:rFonts w:ascii="Trebuchet MS" w:eastAsia="Times New Roman" w:hAnsi="Trebuchet MS"/>
                <w:color w:val="000000" w:themeColor="text1"/>
                <w:sz w:val="22"/>
                <w:szCs w:val="22"/>
              </w:rPr>
              <w:t>Ne mažiau kaip 4000 VLAN ID</w:t>
            </w:r>
          </w:p>
        </w:tc>
        <w:tc>
          <w:tcPr>
            <w:tcW w:w="3544" w:type="dxa"/>
          </w:tcPr>
          <w:p w14:paraId="49CBE8A2" w14:textId="7790221B"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EA86CBD" w14:textId="29C59CF7"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AEC72C8" w14:textId="1D236E8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EB6FA0D" w14:textId="77777777" w:rsidTr="000D3E60">
        <w:tc>
          <w:tcPr>
            <w:tcW w:w="567" w:type="dxa"/>
          </w:tcPr>
          <w:p w14:paraId="48E2CC34"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3FC0B5F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MAC adresų lentelės dydis</w:t>
            </w:r>
          </w:p>
        </w:tc>
        <w:tc>
          <w:tcPr>
            <w:tcW w:w="5125" w:type="dxa"/>
          </w:tcPr>
          <w:p w14:paraId="5F10AA3A"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32000 adresų</w:t>
            </w:r>
          </w:p>
        </w:tc>
        <w:tc>
          <w:tcPr>
            <w:tcW w:w="3544" w:type="dxa"/>
          </w:tcPr>
          <w:p w14:paraId="23034AF3" w14:textId="6F795899"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05F2225" w14:textId="57B5E79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D5F5E72" w14:textId="78833BD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C363964" w14:textId="77777777" w:rsidTr="000D3E60">
        <w:tc>
          <w:tcPr>
            <w:tcW w:w="567" w:type="dxa"/>
          </w:tcPr>
          <w:p w14:paraId="7CA3BF3A"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30EC13AD"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IPv4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5" w:type="dxa"/>
          </w:tcPr>
          <w:p w14:paraId="6BBB9435"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2000</w:t>
            </w:r>
          </w:p>
        </w:tc>
        <w:tc>
          <w:tcPr>
            <w:tcW w:w="3544" w:type="dxa"/>
          </w:tcPr>
          <w:p w14:paraId="28B379B8" w14:textId="1D48C9EA"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0851632F" w14:textId="0A4E58D4"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1631B695" w14:textId="7AB26AF2"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02E998CE" w14:textId="77777777" w:rsidTr="000D3E60">
        <w:tc>
          <w:tcPr>
            <w:tcW w:w="567" w:type="dxa"/>
          </w:tcPr>
          <w:p w14:paraId="17445AD7"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345DB5B6"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IPv6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5" w:type="dxa"/>
          </w:tcPr>
          <w:p w14:paraId="0A10C529"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1000</w:t>
            </w:r>
          </w:p>
        </w:tc>
        <w:tc>
          <w:tcPr>
            <w:tcW w:w="3544" w:type="dxa"/>
          </w:tcPr>
          <w:p w14:paraId="389140C0" w14:textId="0C76D1E1"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376DE18A" w14:textId="600189A1"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406878A8" w14:textId="3609C3C0" w:rsidR="00844307" w:rsidRPr="004949E7" w:rsidRDefault="00844307" w:rsidP="00DE7330">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10F79E78" w14:textId="77777777" w:rsidTr="000D3E60">
        <w:tc>
          <w:tcPr>
            <w:tcW w:w="567" w:type="dxa"/>
          </w:tcPr>
          <w:p w14:paraId="5697CD28"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18A66BD3"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IGMP grupių kiekis</w:t>
            </w:r>
          </w:p>
        </w:tc>
        <w:tc>
          <w:tcPr>
            <w:tcW w:w="5125" w:type="dxa"/>
          </w:tcPr>
          <w:p w14:paraId="4383448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1000</w:t>
            </w:r>
          </w:p>
        </w:tc>
        <w:tc>
          <w:tcPr>
            <w:tcW w:w="3544" w:type="dxa"/>
          </w:tcPr>
          <w:p w14:paraId="246477BD" w14:textId="455E5D3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D524F73" w14:textId="5FE71857"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DE90F2B" w14:textId="3F9D9FD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A385733" w14:textId="77777777" w:rsidTr="000D3E60">
        <w:tc>
          <w:tcPr>
            <w:tcW w:w="567" w:type="dxa"/>
          </w:tcPr>
          <w:p w14:paraId="06871DC4"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088D9636"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ingress</w:t>
            </w:r>
            <w:proofErr w:type="spellEnd"/>
            <w:r w:rsidRPr="004949E7">
              <w:rPr>
                <w:rFonts w:ascii="Trebuchet MS" w:eastAsia="Times New Roman" w:hAnsi="Trebuchet MS"/>
                <w:color w:val="000000" w:themeColor="text1"/>
                <w:sz w:val="22"/>
                <w:szCs w:val="22"/>
              </w:rPr>
              <w:t>) įrašų kiekis</w:t>
            </w:r>
          </w:p>
        </w:tc>
        <w:tc>
          <w:tcPr>
            <w:tcW w:w="5125" w:type="dxa"/>
          </w:tcPr>
          <w:p w14:paraId="3AC85D53"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5000</w:t>
            </w:r>
          </w:p>
        </w:tc>
        <w:tc>
          <w:tcPr>
            <w:tcW w:w="3544" w:type="dxa"/>
          </w:tcPr>
          <w:p w14:paraId="5B0E0BF2" w14:textId="3DA186A8"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4ED2359" w14:textId="34B6B96D"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3B10C79" w14:textId="60F4518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974F59E" w14:textId="77777777" w:rsidTr="000D3E60">
        <w:tc>
          <w:tcPr>
            <w:tcW w:w="567" w:type="dxa"/>
          </w:tcPr>
          <w:p w14:paraId="4E75FFD1"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1FE3C8EC"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egress</w:t>
            </w:r>
            <w:proofErr w:type="spellEnd"/>
            <w:r w:rsidRPr="004949E7">
              <w:rPr>
                <w:rFonts w:ascii="Trebuchet MS" w:eastAsia="Times New Roman" w:hAnsi="Trebuchet MS"/>
                <w:color w:val="000000" w:themeColor="text1"/>
                <w:sz w:val="22"/>
                <w:szCs w:val="22"/>
              </w:rPr>
              <w:t>) įrašų kiekis</w:t>
            </w:r>
          </w:p>
        </w:tc>
        <w:tc>
          <w:tcPr>
            <w:tcW w:w="5125" w:type="dxa"/>
          </w:tcPr>
          <w:p w14:paraId="009FD0F7" w14:textId="77777777" w:rsidR="00844307" w:rsidRPr="004949E7" w:rsidRDefault="00844307" w:rsidP="00844307">
            <w:pPr>
              <w:snapToGrid w:val="0"/>
              <w:rPr>
                <w:rFonts w:ascii="Trebuchet MS" w:hAnsi="Trebuchet MS"/>
                <w:color w:val="000000"/>
                <w:sz w:val="22"/>
                <w:szCs w:val="22"/>
              </w:rPr>
            </w:pPr>
            <w:r w:rsidRPr="004949E7">
              <w:rPr>
                <w:rFonts w:ascii="Trebuchet MS" w:hAnsi="Trebuchet MS"/>
                <w:color w:val="000000"/>
                <w:sz w:val="22"/>
                <w:szCs w:val="22"/>
              </w:rPr>
              <w:t>Ne mažiau kaip 2000</w:t>
            </w:r>
          </w:p>
        </w:tc>
        <w:tc>
          <w:tcPr>
            <w:tcW w:w="3544" w:type="dxa"/>
          </w:tcPr>
          <w:p w14:paraId="73DE7127" w14:textId="78B79FF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7A7DC9B" w14:textId="498BDCDB"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E20554C" w14:textId="15A4A018"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6E917A8" w14:textId="77777777" w:rsidTr="000D3E60">
        <w:tc>
          <w:tcPr>
            <w:tcW w:w="567" w:type="dxa"/>
          </w:tcPr>
          <w:p w14:paraId="66FF656E"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6EE329E7"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Paketų buferio dydis</w:t>
            </w:r>
          </w:p>
        </w:tc>
        <w:tc>
          <w:tcPr>
            <w:tcW w:w="5125" w:type="dxa"/>
          </w:tcPr>
          <w:p w14:paraId="1BCB6B85"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6 MB</w:t>
            </w:r>
          </w:p>
        </w:tc>
        <w:tc>
          <w:tcPr>
            <w:tcW w:w="3544" w:type="dxa"/>
          </w:tcPr>
          <w:p w14:paraId="414A855C" w14:textId="3780A4C4"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2EAED4A" w14:textId="51F68FD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5E896AB" w14:textId="7AF8B31F"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94EB953" w14:textId="77777777" w:rsidTr="000D3E60">
        <w:tc>
          <w:tcPr>
            <w:tcW w:w="567" w:type="dxa"/>
          </w:tcPr>
          <w:p w14:paraId="573D5355"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66B2D2C5"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Operatyviosios atminties dydis</w:t>
            </w:r>
          </w:p>
        </w:tc>
        <w:tc>
          <w:tcPr>
            <w:tcW w:w="5125" w:type="dxa"/>
          </w:tcPr>
          <w:p w14:paraId="754CC92C" w14:textId="77777777" w:rsidR="00844307" w:rsidRPr="004949E7" w:rsidRDefault="00844307" w:rsidP="00844307">
            <w:pPr>
              <w:snapToGrid w:val="0"/>
              <w:rPr>
                <w:rFonts w:ascii="Trebuchet MS" w:hAnsi="Trebuchet MS"/>
                <w:bCs/>
                <w:sz w:val="22"/>
                <w:szCs w:val="22"/>
              </w:rPr>
            </w:pPr>
            <w:r w:rsidRPr="004949E7">
              <w:rPr>
                <w:rFonts w:ascii="Trebuchet MS" w:hAnsi="Trebuchet MS"/>
                <w:color w:val="000000"/>
                <w:sz w:val="22"/>
                <w:szCs w:val="22"/>
              </w:rPr>
              <w:t>Ne mažiau kaip 8 GB</w:t>
            </w:r>
          </w:p>
        </w:tc>
        <w:tc>
          <w:tcPr>
            <w:tcW w:w="3544" w:type="dxa"/>
          </w:tcPr>
          <w:p w14:paraId="592F8DEC" w14:textId="5D3DCB8B"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0647CB7" w14:textId="660FC42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DCE959F" w14:textId="05E608C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E8A8209" w14:textId="77777777" w:rsidTr="000D3E60">
        <w:tc>
          <w:tcPr>
            <w:tcW w:w="567" w:type="dxa"/>
          </w:tcPr>
          <w:p w14:paraId="7C286058"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3404FCD7"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Saugojimo atminties dydis</w:t>
            </w:r>
          </w:p>
        </w:tc>
        <w:tc>
          <w:tcPr>
            <w:tcW w:w="5125" w:type="dxa"/>
          </w:tcPr>
          <w:p w14:paraId="3E649B1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 xml:space="preserve">Ne mažiau kaip 16 GB. </w:t>
            </w:r>
          </w:p>
        </w:tc>
        <w:tc>
          <w:tcPr>
            <w:tcW w:w="3544" w:type="dxa"/>
          </w:tcPr>
          <w:p w14:paraId="6F25D290" w14:textId="26B67342"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90BC784" w14:textId="31AF040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49EE380" w14:textId="223A16C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517B652" w14:textId="77777777" w:rsidTr="000D3E60">
        <w:trPr>
          <w:trHeight w:val="2664"/>
        </w:trPr>
        <w:tc>
          <w:tcPr>
            <w:tcW w:w="567" w:type="dxa"/>
          </w:tcPr>
          <w:p w14:paraId="32AB799F"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7765A73E"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Standartų ir protokolų palaikymas</w:t>
            </w:r>
          </w:p>
        </w:tc>
        <w:tc>
          <w:tcPr>
            <w:tcW w:w="5125" w:type="dxa"/>
          </w:tcPr>
          <w:p w14:paraId="11CDF79A"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šiuos standartus ir protokolus:</w:t>
            </w:r>
          </w:p>
          <w:p w14:paraId="25A08F03"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IEEE 802.1Q VLAN;</w:t>
            </w:r>
          </w:p>
          <w:p w14:paraId="1B9B252F"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802.1AB Link </w:t>
            </w:r>
            <w:proofErr w:type="spellStart"/>
            <w:r w:rsidRPr="004949E7">
              <w:rPr>
                <w:rFonts w:ascii="Trebuchet MS" w:hAnsi="Trebuchet MS"/>
                <w:color w:val="000000" w:themeColor="text1"/>
                <w:sz w:val="22"/>
                <w:szCs w:val="22"/>
              </w:rPr>
              <w:t>Layer</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(LLDP);</w:t>
            </w:r>
          </w:p>
          <w:p w14:paraId="29EE2D4E"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LLDP-MED (</w:t>
            </w:r>
            <w:proofErr w:type="spellStart"/>
            <w:r w:rsidRPr="004949E7">
              <w:rPr>
                <w:rFonts w:ascii="Trebuchet MS" w:hAnsi="Trebuchet MS"/>
                <w:color w:val="000000" w:themeColor="text1"/>
                <w:sz w:val="22"/>
                <w:szCs w:val="22"/>
              </w:rPr>
              <w:t>Media</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Endpoint</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w:t>
            </w:r>
          </w:p>
          <w:p w14:paraId="314CC9C7"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802.1s </w:t>
            </w:r>
            <w:proofErr w:type="spellStart"/>
            <w:r w:rsidRPr="004949E7">
              <w:rPr>
                <w:rFonts w:ascii="Trebuchet MS" w:hAnsi="Trebuchet MS"/>
                <w:color w:val="000000" w:themeColor="text1"/>
                <w:sz w:val="22"/>
                <w:szCs w:val="22"/>
              </w:rPr>
              <w:t>Multiple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(MSTP);</w:t>
            </w:r>
          </w:p>
          <w:p w14:paraId="69E592DC"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802.1w </w:t>
            </w:r>
            <w:proofErr w:type="spellStart"/>
            <w:r w:rsidRPr="004949E7">
              <w:rPr>
                <w:rFonts w:ascii="Trebuchet MS" w:hAnsi="Trebuchet MS"/>
                <w:color w:val="000000" w:themeColor="text1"/>
                <w:sz w:val="22"/>
                <w:szCs w:val="22"/>
              </w:rPr>
              <w:t>Rapid</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(RSTP);</w:t>
            </w:r>
          </w:p>
          <w:p w14:paraId="273FEB46"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RPVST+;</w:t>
            </w:r>
          </w:p>
          <w:p w14:paraId="5A319EBD"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Port </w:t>
            </w:r>
            <w:proofErr w:type="spellStart"/>
            <w:r w:rsidRPr="004949E7">
              <w:rPr>
                <w:rFonts w:ascii="Trebuchet MS" w:hAnsi="Trebuchet MS"/>
                <w:color w:val="000000"/>
                <w:sz w:val="22"/>
                <w:szCs w:val="22"/>
              </w:rPr>
              <w:t>Mirroring</w:t>
            </w:r>
            <w:proofErr w:type="spellEnd"/>
            <w:r w:rsidRPr="004949E7">
              <w:rPr>
                <w:rFonts w:ascii="Trebuchet MS" w:hAnsi="Trebuchet MS"/>
                <w:color w:val="000000"/>
                <w:sz w:val="22"/>
                <w:szCs w:val="22"/>
              </w:rPr>
              <w:t>;</w:t>
            </w:r>
          </w:p>
          <w:p w14:paraId="3CA3AF59"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Network Time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(NTP);</w:t>
            </w:r>
          </w:p>
          <w:p w14:paraId="6E8AB861"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MVRP.</w:t>
            </w:r>
          </w:p>
        </w:tc>
        <w:tc>
          <w:tcPr>
            <w:tcW w:w="3544" w:type="dxa"/>
          </w:tcPr>
          <w:p w14:paraId="5D761CF3" w14:textId="407063B3"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7419043" w14:textId="03035F2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AD05347" w14:textId="33671B5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5D14EAA" w14:textId="77777777" w:rsidTr="000D3E60">
        <w:tc>
          <w:tcPr>
            <w:tcW w:w="567" w:type="dxa"/>
          </w:tcPr>
          <w:p w14:paraId="79BA0E00" w14:textId="77777777" w:rsidR="00844307" w:rsidRPr="004949E7" w:rsidRDefault="00844307" w:rsidP="00844307">
            <w:pPr>
              <w:numPr>
                <w:ilvl w:val="0"/>
                <w:numId w:val="16"/>
              </w:numPr>
              <w:suppressAutoHyphens w:val="0"/>
              <w:snapToGrid w:val="0"/>
              <w:rPr>
                <w:rFonts w:ascii="Trebuchet MS" w:eastAsia="Times New Roman" w:hAnsi="Trebuchet MS"/>
                <w:sz w:val="22"/>
                <w:szCs w:val="22"/>
              </w:rPr>
            </w:pPr>
          </w:p>
        </w:tc>
        <w:tc>
          <w:tcPr>
            <w:tcW w:w="2388" w:type="dxa"/>
          </w:tcPr>
          <w:p w14:paraId="71B80843" w14:textId="77777777" w:rsidR="00844307" w:rsidRPr="004949E7" w:rsidRDefault="00844307" w:rsidP="00844307">
            <w:pPr>
              <w:snapToGrid w:val="0"/>
              <w:rPr>
                <w:rFonts w:ascii="Trebuchet MS" w:eastAsia="Times New Roman" w:hAnsi="Trebuchet MS"/>
                <w:sz w:val="22"/>
                <w:szCs w:val="22"/>
              </w:rPr>
            </w:pPr>
            <w:r w:rsidRPr="004949E7">
              <w:rPr>
                <w:rFonts w:ascii="Trebuchet MS" w:eastAsia="Times New Roman" w:hAnsi="Trebuchet MS"/>
                <w:sz w:val="22"/>
                <w:szCs w:val="22"/>
              </w:rPr>
              <w:t>VXLAN funkcionalumas</w:t>
            </w:r>
          </w:p>
        </w:tc>
        <w:tc>
          <w:tcPr>
            <w:tcW w:w="5125" w:type="dxa"/>
          </w:tcPr>
          <w:p w14:paraId="3C21F2B1" w14:textId="77777777" w:rsidR="00844307" w:rsidRPr="004949E7" w:rsidRDefault="00844307" w:rsidP="00844307">
            <w:pPr>
              <w:jc w:val="both"/>
              <w:rPr>
                <w:rFonts w:ascii="Trebuchet MS" w:hAnsi="Trebuchet MS"/>
                <w:sz w:val="22"/>
                <w:szCs w:val="22"/>
              </w:rPr>
            </w:pPr>
            <w:r w:rsidRPr="004949E7">
              <w:rPr>
                <w:rFonts w:ascii="Trebuchet MS" w:hAnsi="Trebuchet MS"/>
                <w:sz w:val="22"/>
                <w:szCs w:val="22"/>
              </w:rPr>
              <w:t>Turi palaikyti VXLAN funkcionalumą.</w:t>
            </w:r>
          </w:p>
        </w:tc>
        <w:tc>
          <w:tcPr>
            <w:tcW w:w="3544" w:type="dxa"/>
          </w:tcPr>
          <w:p w14:paraId="5F8D598F" w14:textId="3F519AEE"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CB1B49D" w14:textId="655479C3"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D684FFB" w14:textId="74D027BF"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DCEFE14" w14:textId="77777777" w:rsidTr="000D3E60">
        <w:tc>
          <w:tcPr>
            <w:tcW w:w="567" w:type="dxa"/>
          </w:tcPr>
          <w:p w14:paraId="69C39A9C" w14:textId="77777777" w:rsidR="00844307" w:rsidRPr="004949E7" w:rsidRDefault="00844307" w:rsidP="00844307">
            <w:pPr>
              <w:numPr>
                <w:ilvl w:val="0"/>
                <w:numId w:val="16"/>
              </w:numPr>
              <w:suppressAutoHyphens w:val="0"/>
              <w:snapToGrid w:val="0"/>
              <w:rPr>
                <w:rFonts w:ascii="Trebuchet MS" w:eastAsia="Times New Roman" w:hAnsi="Trebuchet MS"/>
                <w:sz w:val="22"/>
                <w:szCs w:val="22"/>
              </w:rPr>
            </w:pPr>
          </w:p>
        </w:tc>
        <w:tc>
          <w:tcPr>
            <w:tcW w:w="2388" w:type="dxa"/>
          </w:tcPr>
          <w:p w14:paraId="100F3E1F"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Maršrutizavimo</w:t>
            </w:r>
            <w:proofErr w:type="spellEnd"/>
            <w:r w:rsidRPr="004949E7">
              <w:rPr>
                <w:rFonts w:ascii="Trebuchet MS" w:hAnsi="Trebuchet MS"/>
                <w:sz w:val="22"/>
                <w:szCs w:val="22"/>
              </w:rPr>
              <w:t xml:space="preserve"> </w:t>
            </w:r>
            <w:r w:rsidRPr="004949E7">
              <w:rPr>
                <w:rFonts w:ascii="Trebuchet MS" w:eastAsia="Times New Roman" w:hAnsi="Trebuchet MS"/>
                <w:sz w:val="22"/>
                <w:szCs w:val="22"/>
              </w:rPr>
              <w:t>protokolų ir funkcijų palaikymas</w:t>
            </w:r>
          </w:p>
        </w:tc>
        <w:tc>
          <w:tcPr>
            <w:tcW w:w="5125" w:type="dxa"/>
          </w:tcPr>
          <w:p w14:paraId="33CEF0DF" w14:textId="77777777" w:rsidR="00844307" w:rsidRPr="004949E7" w:rsidRDefault="00844307" w:rsidP="00844307">
            <w:pPr>
              <w:jc w:val="both"/>
              <w:rPr>
                <w:rFonts w:ascii="Trebuchet MS" w:hAnsi="Trebuchet MS"/>
                <w:sz w:val="22"/>
                <w:szCs w:val="22"/>
              </w:rPr>
            </w:pPr>
            <w:r w:rsidRPr="004949E7">
              <w:rPr>
                <w:rFonts w:ascii="Trebuchet MS" w:hAnsi="Trebuchet MS"/>
                <w:sz w:val="22"/>
                <w:szCs w:val="22"/>
              </w:rPr>
              <w:t xml:space="preserve"> </w:t>
            </w:r>
            <w:r w:rsidRPr="004949E7">
              <w:rPr>
                <w:rFonts w:ascii="Trebuchet MS" w:eastAsia="Times New Roman" w:hAnsi="Trebuchet MS"/>
                <w:sz w:val="22"/>
                <w:szCs w:val="22"/>
              </w:rPr>
              <w:t xml:space="preserve">Turi palaikyti šiuos </w:t>
            </w:r>
            <w:proofErr w:type="spellStart"/>
            <w:r w:rsidRPr="004949E7">
              <w:rPr>
                <w:rFonts w:ascii="Trebuchet MS" w:eastAsia="Times New Roman" w:hAnsi="Trebuchet MS"/>
                <w:sz w:val="22"/>
                <w:szCs w:val="22"/>
              </w:rPr>
              <w:t>maršrutizavimo</w:t>
            </w:r>
            <w:proofErr w:type="spellEnd"/>
            <w:r w:rsidRPr="004949E7">
              <w:rPr>
                <w:rFonts w:ascii="Trebuchet MS" w:eastAsia="Times New Roman" w:hAnsi="Trebuchet MS"/>
                <w:sz w:val="22"/>
                <w:szCs w:val="22"/>
              </w:rPr>
              <w:t xml:space="preserve"> protokolus ir funkcijas:</w:t>
            </w:r>
          </w:p>
          <w:p w14:paraId="24FB6B0A"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OSPFv2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5C4611CF"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OSPFv3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07260E5D"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Static</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5A01C94B"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Equal-Cost</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Multipath</w:t>
            </w:r>
            <w:proofErr w:type="spellEnd"/>
            <w:r w:rsidRPr="004949E7">
              <w:rPr>
                <w:rFonts w:ascii="Trebuchet MS" w:eastAsia="Times New Roman" w:hAnsi="Trebuchet MS"/>
                <w:sz w:val="22"/>
                <w:szCs w:val="22"/>
              </w:rPr>
              <w:t xml:space="preserve"> (ECMP).</w:t>
            </w:r>
            <w:r w:rsidRPr="004949E7" w:rsidDel="007016E9">
              <w:rPr>
                <w:rFonts w:ascii="Trebuchet MS" w:hAnsi="Trebuchet MS"/>
                <w:sz w:val="22"/>
                <w:szCs w:val="22"/>
              </w:rPr>
              <w:t xml:space="preserve"> </w:t>
            </w:r>
          </w:p>
        </w:tc>
        <w:tc>
          <w:tcPr>
            <w:tcW w:w="3544" w:type="dxa"/>
          </w:tcPr>
          <w:p w14:paraId="20C5F2DA" w14:textId="38B17002"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5026AD6" w14:textId="6E92B800"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1943557" w14:textId="0DA9D2A7"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0D8F684" w14:textId="77777777" w:rsidTr="000D3E60">
        <w:tc>
          <w:tcPr>
            <w:tcW w:w="567" w:type="dxa"/>
          </w:tcPr>
          <w:p w14:paraId="08F63D4E"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699A8C82"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protokolų palaikymas</w:t>
            </w:r>
          </w:p>
        </w:tc>
        <w:tc>
          <w:tcPr>
            <w:tcW w:w="5125" w:type="dxa"/>
          </w:tcPr>
          <w:p w14:paraId="690D59C0" w14:textId="77777777" w:rsidR="00844307" w:rsidRPr="004949E7" w:rsidRDefault="00844307" w:rsidP="00844307">
            <w:pPr>
              <w:jc w:val="both"/>
              <w:rPr>
                <w:rFonts w:ascii="Trebuchet MS" w:eastAsia="Times New Roman" w:hAnsi="Trebuchet MS"/>
                <w:sz w:val="22"/>
                <w:szCs w:val="22"/>
              </w:rPr>
            </w:pPr>
            <w:r w:rsidRPr="004949E7">
              <w:rPr>
                <w:rFonts w:ascii="Trebuchet MS" w:eastAsia="Times New Roman" w:hAnsi="Trebuchet MS"/>
                <w:sz w:val="22"/>
                <w:szCs w:val="22"/>
              </w:rPr>
              <w:t>Turi palaikyti šiuos protokolus:</w:t>
            </w:r>
          </w:p>
          <w:p w14:paraId="403904A0"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IGMPv1, v2,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v3; </w:t>
            </w:r>
          </w:p>
          <w:p w14:paraId="66733AD9"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Listener</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Discovery</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Version</w:t>
            </w:r>
            <w:proofErr w:type="spellEnd"/>
            <w:r w:rsidRPr="004949E7">
              <w:rPr>
                <w:rFonts w:ascii="Trebuchet MS" w:hAnsi="Trebuchet MS"/>
                <w:sz w:val="22"/>
                <w:szCs w:val="22"/>
              </w:rPr>
              <w:t xml:space="preserve"> 2 (MLDv2) </w:t>
            </w:r>
            <w:proofErr w:type="spellStart"/>
            <w:r w:rsidRPr="004949E7">
              <w:rPr>
                <w:rFonts w:ascii="Trebuchet MS" w:hAnsi="Trebuchet MS"/>
                <w:sz w:val="22"/>
                <w:szCs w:val="22"/>
              </w:rPr>
              <w:t>for</w:t>
            </w:r>
            <w:proofErr w:type="spellEnd"/>
            <w:r w:rsidRPr="004949E7">
              <w:rPr>
                <w:rFonts w:ascii="Trebuchet MS" w:hAnsi="Trebuchet MS"/>
                <w:sz w:val="22"/>
                <w:szCs w:val="22"/>
              </w:rPr>
              <w:t xml:space="preserve"> IPv6;</w:t>
            </w:r>
          </w:p>
          <w:p w14:paraId="6DA59708"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hAnsi="Trebuchet MS"/>
                <w:sz w:val="22"/>
                <w:szCs w:val="22"/>
              </w:rPr>
              <w:t xml:space="preserve">MLD </w:t>
            </w:r>
            <w:proofErr w:type="spellStart"/>
            <w:r w:rsidRPr="004949E7">
              <w:rPr>
                <w:rFonts w:ascii="Trebuchet MS" w:hAnsi="Trebuchet MS"/>
                <w:sz w:val="22"/>
                <w:szCs w:val="22"/>
              </w:rPr>
              <w:t>snooping</w:t>
            </w:r>
            <w:proofErr w:type="spellEnd"/>
            <w:r w:rsidRPr="004949E7">
              <w:rPr>
                <w:rFonts w:ascii="Trebuchet MS" w:hAnsi="Trebuchet MS"/>
                <w:sz w:val="22"/>
                <w:szCs w:val="22"/>
              </w:rPr>
              <w:t>;</w:t>
            </w:r>
          </w:p>
          <w:p w14:paraId="04A005F2"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PIM </w:t>
            </w:r>
            <w:proofErr w:type="spellStart"/>
            <w:r w:rsidRPr="004949E7">
              <w:rPr>
                <w:rFonts w:ascii="Trebuchet MS" w:eastAsia="Times New Roman" w:hAnsi="Trebuchet MS"/>
                <w:sz w:val="22"/>
                <w:szCs w:val="22"/>
              </w:rPr>
              <w:t>Dense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eastAsia="Times New Roman" w:hAnsi="Trebuchet MS"/>
                <w:sz w:val="22"/>
                <w:szCs w:val="22"/>
              </w:rPr>
              <w:t xml:space="preserve">, PIM </w:t>
            </w:r>
            <w:proofErr w:type="spellStart"/>
            <w:r w:rsidRPr="004949E7">
              <w:rPr>
                <w:rFonts w:ascii="Trebuchet MS" w:eastAsia="Times New Roman" w:hAnsi="Trebuchet MS"/>
                <w:sz w:val="22"/>
                <w:szCs w:val="22"/>
              </w:rPr>
              <w:t>Sparse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hAnsi="Trebuchet MS"/>
                <w:sz w:val="22"/>
                <w:szCs w:val="22"/>
              </w:rPr>
              <w:t>.</w:t>
            </w:r>
          </w:p>
        </w:tc>
        <w:tc>
          <w:tcPr>
            <w:tcW w:w="3544" w:type="dxa"/>
          </w:tcPr>
          <w:p w14:paraId="31BEBF7B" w14:textId="547818CA"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DC4A18E" w14:textId="45009B51"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A10C818" w14:textId="43535748"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E5606C2" w14:textId="77777777" w:rsidTr="000D3E60">
        <w:tc>
          <w:tcPr>
            <w:tcW w:w="567" w:type="dxa"/>
          </w:tcPr>
          <w:p w14:paraId="5E760FD3"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724A04BD"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Aukštą patikimumą užtikrinančių protokolų palaikymas</w:t>
            </w:r>
          </w:p>
        </w:tc>
        <w:tc>
          <w:tcPr>
            <w:tcW w:w="5125" w:type="dxa"/>
          </w:tcPr>
          <w:p w14:paraId="1CA4C6DD"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aukštą patikimumą užtikrinančius protokolus:</w:t>
            </w:r>
          </w:p>
          <w:p w14:paraId="786DDE07"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Virtual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Router</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Redundancy</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(VRRP);</w:t>
            </w:r>
          </w:p>
          <w:p w14:paraId="29EBB944"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Uni-directional</w:t>
            </w:r>
            <w:proofErr w:type="spellEnd"/>
            <w:r w:rsidRPr="004949E7">
              <w:rPr>
                <w:rFonts w:ascii="Trebuchet MS" w:eastAsia="Times New Roman" w:hAnsi="Trebuchet MS"/>
                <w:color w:val="000000" w:themeColor="text1"/>
                <w:sz w:val="22"/>
                <w:szCs w:val="22"/>
              </w:rPr>
              <w:t xml:space="preserve"> Link </w:t>
            </w:r>
            <w:proofErr w:type="spellStart"/>
            <w:r w:rsidRPr="004949E7">
              <w:rPr>
                <w:rFonts w:ascii="Trebuchet MS" w:eastAsia="Times New Roman" w:hAnsi="Trebuchet MS"/>
                <w:color w:val="000000" w:themeColor="text1"/>
                <w:sz w:val="22"/>
                <w:szCs w:val="22"/>
              </w:rPr>
              <w:t>Detection</w:t>
            </w:r>
            <w:proofErr w:type="spellEnd"/>
            <w:r w:rsidRPr="004949E7">
              <w:rPr>
                <w:rFonts w:ascii="Trebuchet MS" w:eastAsia="Times New Roman" w:hAnsi="Trebuchet MS"/>
                <w:color w:val="000000" w:themeColor="text1"/>
                <w:sz w:val="22"/>
                <w:szCs w:val="22"/>
              </w:rPr>
              <w:t xml:space="preserve"> (UDLD);</w:t>
            </w:r>
          </w:p>
          <w:p w14:paraId="532F2FF5"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802.3ad Link </w:t>
            </w:r>
            <w:proofErr w:type="spellStart"/>
            <w:r w:rsidRPr="004949E7">
              <w:rPr>
                <w:rFonts w:ascii="Trebuchet MS" w:hAnsi="Trebuchet MS"/>
                <w:color w:val="000000"/>
                <w:sz w:val="22"/>
                <w:szCs w:val="22"/>
              </w:rPr>
              <w:t>Aggregation</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(LACP).</w:t>
            </w:r>
          </w:p>
        </w:tc>
        <w:tc>
          <w:tcPr>
            <w:tcW w:w="3544" w:type="dxa"/>
          </w:tcPr>
          <w:p w14:paraId="6CB2FCA4" w14:textId="1E5BE72F"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99313A5" w14:textId="49443B04"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44FA411" w14:textId="5998DB8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DE25F2C" w14:textId="77777777" w:rsidTr="000D3E60">
        <w:tc>
          <w:tcPr>
            <w:tcW w:w="567" w:type="dxa"/>
          </w:tcPr>
          <w:p w14:paraId="154DE724"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68A91F6D"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Saugumo protokolų ir standartų palaikymas</w:t>
            </w:r>
          </w:p>
        </w:tc>
        <w:tc>
          <w:tcPr>
            <w:tcW w:w="5125" w:type="dxa"/>
          </w:tcPr>
          <w:p w14:paraId="3B278026" w14:textId="77777777" w:rsidR="00844307" w:rsidRPr="004949E7" w:rsidRDefault="00844307" w:rsidP="00844307">
            <w:pPr>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palaikyti šiuos saugumo protokolus ir standartus</w:t>
            </w:r>
            <w:r w:rsidRPr="004949E7">
              <w:rPr>
                <w:rFonts w:ascii="Trebuchet MS" w:hAnsi="Trebuchet MS"/>
                <w:color w:val="000000"/>
                <w:sz w:val="22"/>
                <w:szCs w:val="22"/>
              </w:rPr>
              <w:t>:</w:t>
            </w:r>
          </w:p>
          <w:p w14:paraId="756C0CB1"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TFTP;</w:t>
            </w:r>
          </w:p>
          <w:p w14:paraId="4D2FC8CD"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SFTP;</w:t>
            </w:r>
          </w:p>
          <w:p w14:paraId="3D374CE5"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Access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list</w:t>
            </w:r>
            <w:proofErr w:type="spellEnd"/>
            <w:r w:rsidRPr="004949E7">
              <w:rPr>
                <w:rFonts w:ascii="Trebuchet MS" w:hAnsi="Trebuchet MS"/>
                <w:color w:val="000000"/>
                <w:sz w:val="22"/>
                <w:szCs w:val="22"/>
              </w:rPr>
              <w:t xml:space="preserve"> (ACL);</w:t>
            </w:r>
          </w:p>
          <w:p w14:paraId="0D8DC0AA" w14:textId="77777777" w:rsidR="00844307" w:rsidRPr="004949E7" w:rsidRDefault="00844307" w:rsidP="00844307">
            <w:pPr>
              <w:numPr>
                <w:ilvl w:val="0"/>
                <w:numId w:val="13"/>
              </w:numPr>
              <w:suppressAutoHyphens w:val="0"/>
              <w:snapToGrid w:val="0"/>
              <w:contextualSpacing/>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STP BPDU;</w:t>
            </w:r>
          </w:p>
          <w:p w14:paraId="1224FA93"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STP </w:t>
            </w:r>
            <w:proofErr w:type="spellStart"/>
            <w:r w:rsidRPr="004949E7">
              <w:rPr>
                <w:rFonts w:ascii="Trebuchet MS" w:eastAsia="Times New Roman" w:hAnsi="Trebuchet MS"/>
                <w:color w:val="000000" w:themeColor="text1"/>
                <w:sz w:val="22"/>
                <w:szCs w:val="22"/>
              </w:rPr>
              <w:t>root</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guard</w:t>
            </w:r>
            <w:proofErr w:type="spellEnd"/>
            <w:r w:rsidRPr="004949E7">
              <w:rPr>
                <w:rFonts w:ascii="Trebuchet MS" w:eastAsia="Times New Roman" w:hAnsi="Trebuchet MS"/>
                <w:color w:val="000000" w:themeColor="text1"/>
                <w:sz w:val="22"/>
                <w:szCs w:val="22"/>
              </w:rPr>
              <w:t>;</w:t>
            </w:r>
          </w:p>
          <w:p w14:paraId="2FAD9173"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Dynamic</w:t>
            </w:r>
            <w:proofErr w:type="spellEnd"/>
            <w:r w:rsidRPr="004949E7">
              <w:rPr>
                <w:rFonts w:ascii="Trebuchet MS" w:eastAsia="Times New Roman" w:hAnsi="Trebuchet MS"/>
                <w:color w:val="000000" w:themeColor="text1"/>
                <w:sz w:val="22"/>
                <w:szCs w:val="22"/>
              </w:rPr>
              <w:t xml:space="preserve"> ARP;</w:t>
            </w:r>
          </w:p>
          <w:p w14:paraId="30B1BD86"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TACACS+;</w:t>
            </w:r>
          </w:p>
          <w:p w14:paraId="2DC081DE"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RADIUS;</w:t>
            </w:r>
          </w:p>
          <w:p w14:paraId="4D42E05D"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SSHv2;</w:t>
            </w:r>
          </w:p>
          <w:p w14:paraId="19A62AE7"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SSL;</w:t>
            </w:r>
          </w:p>
          <w:p w14:paraId="16C88E9A"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IEEE 802.1X, </w:t>
            </w:r>
            <w:proofErr w:type="spellStart"/>
            <w:r w:rsidRPr="004949E7">
              <w:rPr>
                <w:rFonts w:ascii="Trebuchet MS" w:eastAsia="Times New Roman" w:hAnsi="Trebuchet MS"/>
                <w:color w:val="000000" w:themeColor="text1"/>
                <w:sz w:val="22"/>
                <w:szCs w:val="22"/>
              </w:rPr>
              <w:t>Web</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and</w:t>
            </w:r>
            <w:proofErr w:type="spellEnd"/>
            <w:r w:rsidRPr="004949E7">
              <w:rPr>
                <w:rFonts w:ascii="Trebuchet MS" w:eastAsia="Times New Roman" w:hAnsi="Trebuchet MS"/>
                <w:color w:val="000000" w:themeColor="text1"/>
                <w:sz w:val="22"/>
                <w:szCs w:val="22"/>
              </w:rPr>
              <w:t xml:space="preserve"> MAC </w:t>
            </w:r>
            <w:proofErr w:type="spellStart"/>
            <w:r w:rsidRPr="004949E7">
              <w:rPr>
                <w:rFonts w:ascii="Trebuchet MS" w:eastAsia="Times New Roman" w:hAnsi="Trebuchet MS"/>
                <w:color w:val="000000" w:themeColor="text1"/>
                <w:sz w:val="22"/>
                <w:szCs w:val="22"/>
              </w:rPr>
              <w:t>authentication</w:t>
            </w:r>
            <w:proofErr w:type="spellEnd"/>
            <w:r w:rsidRPr="004949E7">
              <w:rPr>
                <w:rFonts w:ascii="Trebuchet MS" w:eastAsia="Times New Roman" w:hAnsi="Trebuchet MS"/>
                <w:color w:val="000000" w:themeColor="text1"/>
                <w:sz w:val="22"/>
                <w:szCs w:val="22"/>
              </w:rPr>
              <w:t>.</w:t>
            </w:r>
          </w:p>
        </w:tc>
        <w:tc>
          <w:tcPr>
            <w:tcW w:w="3544" w:type="dxa"/>
          </w:tcPr>
          <w:p w14:paraId="08235542" w14:textId="46C0BBD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E8A8377" w14:textId="17A2782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71363A4" w14:textId="4EE8E987"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0755C83" w14:textId="77777777" w:rsidTr="000D3E60">
        <w:tc>
          <w:tcPr>
            <w:tcW w:w="567" w:type="dxa"/>
          </w:tcPr>
          <w:p w14:paraId="6069F798"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5C4C6F8A"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Paslaugos kokybės valdymo funkcijų palaikymas</w:t>
            </w:r>
          </w:p>
        </w:tc>
        <w:tc>
          <w:tcPr>
            <w:tcW w:w="5125" w:type="dxa"/>
          </w:tcPr>
          <w:p w14:paraId="7B5FDB7E"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eilių valdymo metodus:</w:t>
            </w:r>
          </w:p>
          <w:p w14:paraId="2774733A"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Strict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 xml:space="preserve"> (SP);</w:t>
            </w:r>
          </w:p>
          <w:p w14:paraId="397534B0"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Deficit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Weighted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Round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Robin</w:t>
            </w:r>
            <w:proofErr w:type="spellEnd"/>
            <w:r w:rsidRPr="004949E7">
              <w:rPr>
                <w:rFonts w:ascii="Trebuchet MS" w:hAnsi="Trebuchet MS"/>
                <w:color w:val="000000"/>
                <w:sz w:val="22"/>
                <w:szCs w:val="22"/>
              </w:rPr>
              <w:t xml:space="preserve"> (DWRR) </w:t>
            </w:r>
            <w:r w:rsidRPr="004949E7">
              <w:rPr>
                <w:rFonts w:ascii="Trebuchet MS" w:eastAsia="Times New Roman" w:hAnsi="Trebuchet MS"/>
                <w:color w:val="000000" w:themeColor="text1"/>
                <w:sz w:val="22"/>
                <w:szCs w:val="22"/>
              </w:rPr>
              <w:t xml:space="preserve">arba </w:t>
            </w:r>
            <w:proofErr w:type="spellStart"/>
            <w:r w:rsidRPr="004949E7">
              <w:rPr>
                <w:rFonts w:ascii="Trebuchet MS" w:eastAsia="Times New Roman" w:hAnsi="Trebuchet MS"/>
                <w:color w:val="000000" w:themeColor="text1"/>
                <w:sz w:val="22"/>
                <w:szCs w:val="22"/>
              </w:rPr>
              <w:t>Weighted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Fair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Queueing</w:t>
            </w:r>
            <w:proofErr w:type="spellEnd"/>
            <w:r w:rsidRPr="004949E7">
              <w:rPr>
                <w:rFonts w:ascii="Trebuchet MS" w:eastAsia="Times New Roman" w:hAnsi="Trebuchet MS"/>
                <w:color w:val="000000" w:themeColor="text1"/>
                <w:sz w:val="22"/>
                <w:szCs w:val="22"/>
              </w:rPr>
              <w:t xml:space="preserve"> (WFQ)</w:t>
            </w:r>
            <w:r w:rsidRPr="004949E7">
              <w:rPr>
                <w:rFonts w:ascii="Trebuchet MS" w:hAnsi="Trebuchet MS"/>
                <w:color w:val="000000"/>
                <w:sz w:val="22"/>
                <w:szCs w:val="22"/>
              </w:rPr>
              <w:t>.</w:t>
            </w:r>
          </w:p>
          <w:p w14:paraId="60731BC0"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paketų valdymo algoritmus:</w:t>
            </w:r>
          </w:p>
          <w:p w14:paraId="3AFC9075"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lastRenderedPageBreak/>
              <w:t xml:space="preserve">IEEE 802.1p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w:t>
            </w:r>
          </w:p>
          <w:p w14:paraId="063EAE13"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802.3x </w:t>
            </w:r>
            <w:proofErr w:type="spellStart"/>
            <w:r w:rsidRPr="004949E7">
              <w:rPr>
                <w:rFonts w:ascii="Trebuchet MS" w:hAnsi="Trebuchet MS"/>
                <w:color w:val="000000"/>
                <w:sz w:val="22"/>
                <w:szCs w:val="22"/>
              </w:rPr>
              <w:t>Flow</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w:t>
            </w:r>
          </w:p>
          <w:p w14:paraId="2DA8D303" w14:textId="77777777" w:rsidR="00844307" w:rsidRPr="004949E7" w:rsidRDefault="00844307" w:rsidP="00844307">
            <w:pPr>
              <w:numPr>
                <w:ilvl w:val="0"/>
                <w:numId w:val="13"/>
              </w:numPr>
              <w:suppressAutoHyphens w:val="0"/>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4949E7">
              <w:rPr>
                <w:rFonts w:ascii="Trebuchet MS" w:eastAsia="Times New Roman" w:hAnsi="Trebuchet MS"/>
                <w:color w:val="000000" w:themeColor="text1"/>
                <w:sz w:val="22"/>
                <w:szCs w:val="22"/>
              </w:rPr>
              <w:t>of</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Service</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ToS</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Layer</w:t>
            </w:r>
            <w:proofErr w:type="spellEnd"/>
            <w:r w:rsidRPr="004949E7">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4949E7">
              <w:rPr>
                <w:rFonts w:ascii="Trebuchet MS" w:eastAsia="Times New Roman" w:hAnsi="Trebuchet MS"/>
                <w:color w:val="000000" w:themeColor="text1"/>
                <w:sz w:val="22"/>
                <w:szCs w:val="22"/>
              </w:rPr>
              <w:t>DiffServ</w:t>
            </w:r>
            <w:proofErr w:type="spellEnd"/>
            <w:r w:rsidRPr="004949E7">
              <w:rPr>
                <w:rFonts w:ascii="Trebuchet MS" w:eastAsia="Times New Roman" w:hAnsi="Trebuchet MS"/>
                <w:color w:val="000000" w:themeColor="text1"/>
                <w:sz w:val="22"/>
                <w:szCs w:val="22"/>
              </w:rPr>
              <w:t>;</w:t>
            </w:r>
          </w:p>
          <w:p w14:paraId="40B3F833"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IP SLA </w:t>
            </w:r>
            <w:proofErr w:type="spellStart"/>
            <w:r w:rsidRPr="004949E7">
              <w:rPr>
                <w:rFonts w:ascii="Trebuchet MS" w:eastAsia="Times New Roman" w:hAnsi="Trebuchet MS"/>
                <w:color w:val="000000" w:themeColor="text1"/>
                <w:sz w:val="22"/>
                <w:szCs w:val="22"/>
              </w:rPr>
              <w:t>for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Voice</w:t>
            </w:r>
            <w:proofErr w:type="spellEnd"/>
            <w:r w:rsidRPr="004949E7">
              <w:rPr>
                <w:rFonts w:ascii="Trebuchet MS" w:eastAsia="Times New Roman" w:hAnsi="Trebuchet MS"/>
                <w:color w:val="000000" w:themeColor="text1"/>
                <w:sz w:val="22"/>
                <w:szCs w:val="22"/>
              </w:rPr>
              <w:t xml:space="preserve"> balso srauto kokybės parametrų stebėsenai</w:t>
            </w:r>
            <w:r w:rsidRPr="004949E7">
              <w:rPr>
                <w:rFonts w:ascii="Trebuchet MS" w:hAnsi="Trebuchet MS"/>
                <w:color w:val="000000"/>
                <w:sz w:val="22"/>
                <w:szCs w:val="22"/>
              </w:rPr>
              <w:t>.</w:t>
            </w:r>
          </w:p>
        </w:tc>
        <w:tc>
          <w:tcPr>
            <w:tcW w:w="3544" w:type="dxa"/>
          </w:tcPr>
          <w:p w14:paraId="4E33E5D7" w14:textId="6AF2B85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380555D4" w14:textId="4C692F39"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3459BC3" w14:textId="7A458E79"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7055C91" w14:textId="77777777" w:rsidTr="000D3E60">
        <w:tc>
          <w:tcPr>
            <w:tcW w:w="567" w:type="dxa"/>
          </w:tcPr>
          <w:p w14:paraId="216ACACF"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18F32A0A"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Valdymo funkcijų palaikymas</w:t>
            </w:r>
          </w:p>
        </w:tc>
        <w:tc>
          <w:tcPr>
            <w:tcW w:w="5125" w:type="dxa"/>
          </w:tcPr>
          <w:p w14:paraId="43A07602" w14:textId="77777777" w:rsidR="00844307" w:rsidRPr="004949E7" w:rsidRDefault="00844307" w:rsidP="00844307">
            <w:pPr>
              <w:snapToGrid w:val="0"/>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valdymo funkcijas:</w:t>
            </w:r>
          </w:p>
          <w:p w14:paraId="7DDC034A" w14:textId="77777777" w:rsidR="00844307" w:rsidRPr="004949E7" w:rsidRDefault="00844307" w:rsidP="00844307">
            <w:pPr>
              <w:numPr>
                <w:ilvl w:val="0"/>
                <w:numId w:val="13"/>
              </w:numPr>
              <w:suppressAutoHyphens w:val="0"/>
              <w:rPr>
                <w:rFonts w:ascii="Trebuchet MS" w:eastAsia="Times New Roman" w:hAnsi="Trebuchet MS"/>
                <w:sz w:val="22"/>
                <w:szCs w:val="22"/>
              </w:rPr>
            </w:pPr>
            <w:r w:rsidRPr="004949E7">
              <w:rPr>
                <w:rFonts w:ascii="Trebuchet MS" w:eastAsia="Times New Roman" w:hAnsi="Trebuchet MS"/>
                <w:color w:val="000000" w:themeColor="text1"/>
                <w:sz w:val="22"/>
                <w:szCs w:val="22"/>
              </w:rPr>
              <w:t>CLI;</w:t>
            </w:r>
          </w:p>
          <w:p w14:paraId="7C77228B" w14:textId="77777777" w:rsidR="00844307" w:rsidRPr="004949E7" w:rsidRDefault="00844307" w:rsidP="00844307">
            <w:pPr>
              <w:numPr>
                <w:ilvl w:val="0"/>
                <w:numId w:val="13"/>
              </w:numPr>
              <w:suppressAutoHyphens w:val="0"/>
              <w:snapToGrid w:val="0"/>
              <w:rPr>
                <w:rFonts w:ascii="Trebuchet MS" w:eastAsia="Times New Roman" w:hAnsi="Trebuchet MS"/>
                <w:color w:val="000000" w:themeColor="text1"/>
                <w:sz w:val="22"/>
                <w:szCs w:val="22"/>
              </w:rPr>
            </w:pPr>
            <w:r w:rsidRPr="004949E7">
              <w:rPr>
                <w:rFonts w:ascii="Trebuchet MS" w:eastAsia="Times New Roman" w:hAnsi="Trebuchet MS"/>
                <w:sz w:val="22"/>
                <w:szCs w:val="22"/>
              </w:rPr>
              <w:t>SNMP v2c/v3;</w:t>
            </w:r>
          </w:p>
          <w:p w14:paraId="017527A9" w14:textId="77777777" w:rsidR="00844307" w:rsidRPr="004949E7" w:rsidRDefault="00844307" w:rsidP="00844307">
            <w:pPr>
              <w:numPr>
                <w:ilvl w:val="0"/>
                <w:numId w:val="13"/>
              </w:numPr>
              <w:suppressAutoHyphens w:val="0"/>
              <w:snapToGrid w:val="0"/>
              <w:rPr>
                <w:rFonts w:ascii="Trebuchet MS" w:hAnsi="Trebuchet MS"/>
                <w:sz w:val="22"/>
                <w:szCs w:val="22"/>
              </w:rPr>
            </w:pPr>
            <w:r w:rsidRPr="004949E7">
              <w:rPr>
                <w:rFonts w:ascii="Trebuchet MS" w:eastAsia="Times New Roman" w:hAnsi="Trebuchet MS"/>
                <w:color w:val="000000" w:themeColor="text1"/>
                <w:sz w:val="22"/>
                <w:szCs w:val="22"/>
              </w:rPr>
              <w:t>debesijos tipo centralizuoto valdymo platforma.</w:t>
            </w:r>
          </w:p>
        </w:tc>
        <w:tc>
          <w:tcPr>
            <w:tcW w:w="3544" w:type="dxa"/>
          </w:tcPr>
          <w:p w14:paraId="457EAAB4" w14:textId="3C5A24E8"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767A6B1" w14:textId="2FF7BD44"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67F26EF" w14:textId="4E249532"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118CF72" w14:textId="77777777" w:rsidTr="000D3E60">
        <w:trPr>
          <w:trHeight w:val="398"/>
        </w:trPr>
        <w:tc>
          <w:tcPr>
            <w:tcW w:w="567" w:type="dxa"/>
          </w:tcPr>
          <w:p w14:paraId="03BCFF6D"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049FBD8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Srautų stebėjimo funkcijų palaikymas</w:t>
            </w:r>
          </w:p>
        </w:tc>
        <w:tc>
          <w:tcPr>
            <w:tcW w:w="5125" w:type="dxa"/>
          </w:tcPr>
          <w:p w14:paraId="7F36E870"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srautų stebėjimo funkcijas:</w:t>
            </w:r>
          </w:p>
          <w:p w14:paraId="78800F50"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color w:val="000000" w:themeColor="text1"/>
                <w:sz w:val="22"/>
                <w:szCs w:val="22"/>
              </w:rPr>
              <w:t>sFlow</w:t>
            </w:r>
            <w:proofErr w:type="spellEnd"/>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p>
          <w:p w14:paraId="63D86F5D"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color w:val="000000" w:themeColor="text1"/>
                <w:sz w:val="22"/>
                <w:szCs w:val="22"/>
              </w:rPr>
              <w:t>RMON.</w:t>
            </w:r>
          </w:p>
        </w:tc>
        <w:tc>
          <w:tcPr>
            <w:tcW w:w="3544" w:type="dxa"/>
          </w:tcPr>
          <w:p w14:paraId="4A809CDD" w14:textId="7C96B2E6"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30EA27A" w14:textId="2A9CED73"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1353402" w14:textId="614E2327"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51772A3" w14:textId="77777777" w:rsidTr="000D3E60">
        <w:tc>
          <w:tcPr>
            <w:tcW w:w="567" w:type="dxa"/>
          </w:tcPr>
          <w:p w14:paraId="5FDB3463"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7775959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Kitos funkcijos</w:t>
            </w:r>
          </w:p>
        </w:tc>
        <w:tc>
          <w:tcPr>
            <w:tcW w:w="5125" w:type="dxa"/>
          </w:tcPr>
          <w:p w14:paraId="74F91467"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funkcijas:</w:t>
            </w:r>
          </w:p>
          <w:p w14:paraId="12909D25"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dviejų vidinės programinės įrangos versijų laikymas įrenginyje (</w:t>
            </w:r>
            <w:proofErr w:type="spellStart"/>
            <w:r w:rsidRPr="004949E7">
              <w:rPr>
                <w:rFonts w:ascii="Trebuchet MS" w:hAnsi="Trebuchet MS"/>
                <w:sz w:val="22"/>
                <w:szCs w:val="22"/>
              </w:rPr>
              <w:t>dual</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flash</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image</w:t>
            </w:r>
            <w:proofErr w:type="spellEnd"/>
            <w:r w:rsidRPr="004949E7">
              <w:rPr>
                <w:rFonts w:ascii="Trebuchet MS" w:hAnsi="Trebuchet MS"/>
                <w:sz w:val="22"/>
                <w:szCs w:val="22"/>
              </w:rPr>
              <w:t>);</w:t>
            </w:r>
          </w:p>
          <w:p w14:paraId="50E9534E"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color w:val="000000" w:themeColor="text1"/>
                <w:sz w:val="22"/>
                <w:szCs w:val="22"/>
              </w:rPr>
              <w:t>„</w:t>
            </w:r>
            <w:proofErr w:type="spellStart"/>
            <w:r w:rsidRPr="004949E7">
              <w:rPr>
                <w:rFonts w:ascii="Trebuchet MS" w:hAnsi="Trebuchet MS"/>
                <w:color w:val="000000" w:themeColor="text1"/>
                <w:sz w:val="22"/>
                <w:szCs w:val="22"/>
              </w:rPr>
              <w:t>Jumbo</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frames</w:t>
            </w:r>
            <w:proofErr w:type="spellEnd"/>
            <w:r w:rsidRPr="004949E7">
              <w:rPr>
                <w:rFonts w:ascii="Trebuchet MS" w:hAnsi="Trebuchet MS"/>
                <w:color w:val="000000" w:themeColor="text1"/>
                <w:sz w:val="22"/>
                <w:szCs w:val="22"/>
              </w:rPr>
              <w:t>“ ne mažesni kaip 9000 baitų paketai;</w:t>
            </w:r>
          </w:p>
          <w:p w14:paraId="222DC063"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REST API sąsaja;</w:t>
            </w:r>
          </w:p>
          <w:p w14:paraId="503A62C4" w14:textId="77777777" w:rsidR="00844307" w:rsidRPr="004949E7" w:rsidRDefault="00844307" w:rsidP="00844307">
            <w:pPr>
              <w:numPr>
                <w:ilvl w:val="0"/>
                <w:numId w:val="13"/>
              </w:numPr>
              <w:suppressAutoHyphens w:val="0"/>
              <w:contextualSpacing/>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Python</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skriptų</w:t>
            </w:r>
            <w:proofErr w:type="spellEnd"/>
            <w:r w:rsidRPr="004949E7">
              <w:rPr>
                <w:rFonts w:ascii="Trebuchet MS" w:eastAsia="Times New Roman" w:hAnsi="Trebuchet MS"/>
                <w:color w:val="000000" w:themeColor="text1"/>
                <w:sz w:val="22"/>
                <w:szCs w:val="22"/>
              </w:rPr>
              <w:t xml:space="preserve"> vykdymas.</w:t>
            </w:r>
          </w:p>
        </w:tc>
        <w:tc>
          <w:tcPr>
            <w:tcW w:w="3544" w:type="dxa"/>
          </w:tcPr>
          <w:p w14:paraId="6AA97616" w14:textId="28F07A8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 xml:space="preserve"> įrašyti</w:t>
            </w:r>
          </w:p>
        </w:tc>
        <w:tc>
          <w:tcPr>
            <w:tcW w:w="1843" w:type="dxa"/>
          </w:tcPr>
          <w:p w14:paraId="02242999" w14:textId="07E96994"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AEBDA02" w14:textId="20840A84"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D4C33B7" w14:textId="77777777" w:rsidTr="000D3E60">
        <w:tc>
          <w:tcPr>
            <w:tcW w:w="567" w:type="dxa"/>
          </w:tcPr>
          <w:p w14:paraId="1F95D76B"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tcPr>
          <w:p w14:paraId="5275F59E"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Tinklo analitika</w:t>
            </w:r>
          </w:p>
        </w:tc>
        <w:tc>
          <w:tcPr>
            <w:tcW w:w="5125" w:type="dxa"/>
          </w:tcPr>
          <w:p w14:paraId="125C8EC2"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sz w:val="22"/>
                <w:szCs w:val="22"/>
              </w:rPr>
              <w:t>Turi palaikyti funkcionalumą</w:t>
            </w:r>
            <w:r w:rsidRPr="004949E7">
              <w:rPr>
                <w:rFonts w:ascii="Trebuchet MS" w:eastAsia="Times New Roman" w:hAnsi="Trebuchet MS"/>
                <w:color w:val="000000" w:themeColor="text1"/>
                <w:sz w:val="22"/>
                <w:szCs w:val="22"/>
              </w:rPr>
              <w:t>:</w:t>
            </w:r>
          </w:p>
          <w:p w14:paraId="03DD7296"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stebėti ir analizuoti įvykius tinkle;</w:t>
            </w:r>
          </w:p>
          <w:p w14:paraId="61818A41"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identifikuoti ir spręsti problemas tinkle;</w:t>
            </w:r>
          </w:p>
          <w:p w14:paraId="41A1CE6F"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saugoti konfigūracijas ir veikimo būklės duomenis.</w:t>
            </w:r>
          </w:p>
          <w:p w14:paraId="77794499"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6D41A7A2" w14:textId="69469BCA"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AC8D3B6" w14:textId="389AB7D9"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2499E57" w14:textId="228BD63A"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CFFE62A" w14:textId="77777777" w:rsidTr="000D3E60">
        <w:tc>
          <w:tcPr>
            <w:tcW w:w="567" w:type="dxa"/>
          </w:tcPr>
          <w:p w14:paraId="4F68D198" w14:textId="77777777" w:rsidR="00844307" w:rsidRPr="004949E7" w:rsidRDefault="00844307" w:rsidP="00844307">
            <w:pPr>
              <w:numPr>
                <w:ilvl w:val="0"/>
                <w:numId w:val="16"/>
              </w:numPr>
              <w:suppressAutoHyphens w:val="0"/>
              <w:snapToGrid w:val="0"/>
              <w:contextualSpacing/>
              <w:rPr>
                <w:rFonts w:ascii="Trebuchet MS" w:hAnsi="Trebuchet MS"/>
                <w:sz w:val="22"/>
                <w:szCs w:val="22"/>
              </w:rPr>
            </w:pPr>
          </w:p>
        </w:tc>
        <w:tc>
          <w:tcPr>
            <w:tcW w:w="2388" w:type="dxa"/>
            <w:shd w:val="clear" w:color="auto" w:fill="auto"/>
          </w:tcPr>
          <w:p w14:paraId="033D8419"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Centralizuotas valdymas</w:t>
            </w:r>
          </w:p>
        </w:tc>
        <w:tc>
          <w:tcPr>
            <w:tcW w:w="5125" w:type="dxa"/>
            <w:shd w:val="clear" w:color="auto" w:fill="auto"/>
          </w:tcPr>
          <w:p w14:paraId="6A015852" w14:textId="77777777" w:rsidR="00844307" w:rsidRPr="004949E7" w:rsidRDefault="00844307" w:rsidP="00844307">
            <w:pPr>
              <w:snapToGrid w:val="0"/>
              <w:rPr>
                <w:rFonts w:ascii="Trebuchet MS" w:eastAsia="Times New Roman" w:hAnsi="Trebuchet MS"/>
                <w:sz w:val="22"/>
                <w:szCs w:val="22"/>
              </w:rPr>
            </w:pPr>
            <w:r w:rsidRPr="004949E7">
              <w:rPr>
                <w:rFonts w:ascii="Trebuchet MS" w:eastAsia="Times New Roman" w:hAnsi="Trebuchet MS"/>
                <w:sz w:val="22"/>
                <w:szCs w:val="22"/>
              </w:rPr>
              <w:t xml:space="preserve">Turi būti pridedamos licencijos komutatorių įtraukti ir valdyti centralizuoto tinklo valdymo sistema, paremta debesijos pagrindu. Licencijos </w:t>
            </w:r>
            <w:r w:rsidRPr="004949E7">
              <w:rPr>
                <w:rFonts w:ascii="Trebuchet MS" w:eastAsia="Times New Roman" w:hAnsi="Trebuchet MS"/>
                <w:sz w:val="22"/>
                <w:szCs w:val="22"/>
              </w:rPr>
              <w:lastRenderedPageBreak/>
              <w:t>turi būti pateikiamos ne trumpesniam negu 3 metų laikotarpiui.</w:t>
            </w:r>
          </w:p>
          <w:p w14:paraId="50A62632"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5AF1F28A" w14:textId="520106CC"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0EF2890E" w14:textId="2066B64F"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11425EE" w14:textId="1F6CBB95" w:rsidR="00844307" w:rsidRPr="004949E7" w:rsidRDefault="00844307" w:rsidP="00DE7330">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BB05FF" w:rsidRPr="004949E7" w14:paraId="1223448D" w14:textId="77777777" w:rsidTr="00BB05FF">
        <w:tc>
          <w:tcPr>
            <w:tcW w:w="567" w:type="dxa"/>
          </w:tcPr>
          <w:p w14:paraId="570A0725" w14:textId="77777777" w:rsidR="00BB05FF" w:rsidRPr="004949E7" w:rsidRDefault="00BB05FF" w:rsidP="00BB05FF">
            <w:pPr>
              <w:numPr>
                <w:ilvl w:val="0"/>
                <w:numId w:val="16"/>
              </w:numPr>
              <w:suppressAutoHyphens w:val="0"/>
              <w:snapToGrid w:val="0"/>
              <w:contextualSpacing/>
              <w:rPr>
                <w:rFonts w:ascii="Trebuchet MS" w:hAnsi="Trebuchet MS"/>
                <w:sz w:val="22"/>
                <w:szCs w:val="22"/>
              </w:rPr>
            </w:pPr>
          </w:p>
        </w:tc>
        <w:tc>
          <w:tcPr>
            <w:tcW w:w="2388" w:type="dxa"/>
            <w:shd w:val="clear" w:color="auto" w:fill="auto"/>
          </w:tcPr>
          <w:p w14:paraId="36C0FEE4" w14:textId="77777777" w:rsidR="00BB05FF" w:rsidRPr="004949E7" w:rsidRDefault="00BB05FF" w:rsidP="00BB05FF">
            <w:pPr>
              <w:snapToGrid w:val="0"/>
              <w:rPr>
                <w:rFonts w:ascii="Trebuchet MS" w:hAnsi="Trebuchet MS"/>
                <w:sz w:val="22"/>
                <w:szCs w:val="22"/>
                <w:highlight w:val="yellow"/>
              </w:rPr>
            </w:pPr>
            <w:r w:rsidRPr="004949E7">
              <w:rPr>
                <w:rFonts w:ascii="Trebuchet MS" w:eastAsia="Times New Roman" w:hAnsi="Trebuchet MS"/>
                <w:color w:val="000000"/>
                <w:sz w:val="22"/>
                <w:szCs w:val="22"/>
              </w:rPr>
              <w:t>Garantija</w:t>
            </w:r>
          </w:p>
        </w:tc>
        <w:tc>
          <w:tcPr>
            <w:tcW w:w="5125" w:type="dxa"/>
            <w:shd w:val="clear" w:color="auto" w:fill="auto"/>
          </w:tcPr>
          <w:p w14:paraId="24FF529D" w14:textId="2EA154E1" w:rsidR="00BB05FF" w:rsidRPr="00942985" w:rsidRDefault="00BB05FF" w:rsidP="00BB05FF">
            <w:pPr>
              <w:rPr>
                <w:rFonts w:ascii="Trebuchet MS" w:eastAsia="SimSun" w:hAnsi="Trebuchet MS"/>
                <w:sz w:val="22"/>
                <w:szCs w:val="22"/>
              </w:rPr>
            </w:pPr>
            <w:r w:rsidRPr="00942985">
              <w:rPr>
                <w:rFonts w:ascii="Trebuchet MS" w:eastAsia="Times New Roman" w:hAnsi="Trebuchet MS"/>
                <w:color w:val="000000" w:themeColor="text1"/>
                <w:sz w:val="22"/>
                <w:szCs w:val="22"/>
              </w:rPr>
              <w:t xml:space="preserve">Siūlomai įrangai turi būti taikoma ne trumpesnė kaip </w:t>
            </w:r>
            <w:r w:rsidRPr="00942985">
              <w:rPr>
                <w:rFonts w:ascii="Trebuchet MS" w:hAnsi="Trebuchet MS"/>
                <w:color w:val="000000" w:themeColor="text1"/>
                <w:sz w:val="22"/>
                <w:szCs w:val="22"/>
              </w:rPr>
              <w:t xml:space="preserve">5 metų </w:t>
            </w:r>
            <w:r w:rsidRPr="00942985">
              <w:rPr>
                <w:rFonts w:ascii="Trebuchet MS" w:eastAsia="Times New Roman" w:hAnsi="Trebuchet MS"/>
                <w:color w:val="000000" w:themeColor="text1"/>
                <w:sz w:val="22"/>
                <w:szCs w:val="22"/>
              </w:rPr>
              <w:t xml:space="preserve">gamintojo </w:t>
            </w:r>
            <w:ins w:id="13" w:author="Rima Kabelinskienė" w:date="2025-02-06T14:50:00Z" w16du:dateUtc="2025-02-06T12:50:00Z">
              <w:r w:rsidR="00634A62">
                <w:rPr>
                  <w:rFonts w:ascii="Trebuchet MS" w:eastAsia="Times New Roman" w:hAnsi="Trebuchet MS"/>
                  <w:color w:val="000000" w:themeColor="text1"/>
                  <w:sz w:val="22"/>
                  <w:szCs w:val="22"/>
                </w:rPr>
                <w:t>garantija</w:t>
              </w:r>
              <w:r w:rsidR="00634A62" w:rsidRPr="00942985" w:rsidDel="00634A62">
                <w:rPr>
                  <w:rFonts w:ascii="Trebuchet MS" w:eastAsia="Times New Roman" w:hAnsi="Trebuchet MS"/>
                  <w:color w:val="000000" w:themeColor="text1"/>
                  <w:sz w:val="22"/>
                  <w:szCs w:val="22"/>
                </w:rPr>
                <w:t xml:space="preserve"> </w:t>
              </w:r>
            </w:ins>
            <w:del w:id="14" w:author="Rima Kabelinskienė" w:date="2025-02-06T14:50:00Z" w16du:dateUtc="2025-02-06T12:50:00Z">
              <w:r w:rsidRPr="00942985" w:rsidDel="00634A62">
                <w:rPr>
                  <w:rFonts w:ascii="Trebuchet MS" w:eastAsia="Times New Roman" w:hAnsi="Trebuchet MS"/>
                  <w:color w:val="000000" w:themeColor="text1"/>
                  <w:sz w:val="22"/>
                  <w:szCs w:val="22"/>
                </w:rPr>
                <w:delText xml:space="preserve">garantinė priežiūra </w:delText>
              </w:r>
            </w:del>
            <w:r w:rsidRPr="00942985">
              <w:rPr>
                <w:rFonts w:ascii="Trebuchet MS" w:eastAsia="Times New Roman" w:hAnsi="Trebuchet MS"/>
                <w:color w:val="000000" w:themeColor="text1"/>
                <w:sz w:val="22"/>
                <w:szCs w:val="22"/>
              </w:rPr>
              <w:t>(išskyrus centralizuoto tinklo valdymo sistemos licencijas).</w:t>
            </w:r>
          </w:p>
        </w:tc>
        <w:tc>
          <w:tcPr>
            <w:tcW w:w="3544" w:type="dxa"/>
          </w:tcPr>
          <w:p w14:paraId="74C2D7B0" w14:textId="54D38779"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1D96DBA" w14:textId="2F322E25"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2110615" w14:textId="33210C25"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r>
    </w:tbl>
    <w:p w14:paraId="0F51C378" w14:textId="77777777" w:rsidR="00B1648B" w:rsidRPr="00B341D9" w:rsidRDefault="00B1648B" w:rsidP="00B341D9">
      <w:pPr>
        <w:spacing w:before="120"/>
        <w:rPr>
          <w:rFonts w:ascii="Trebuchet MS" w:eastAsia="Times New Roman" w:hAnsi="Trebuchet MS"/>
          <w:b/>
          <w:color w:val="000000"/>
          <w:sz w:val="22"/>
          <w:szCs w:val="22"/>
        </w:rPr>
      </w:pPr>
    </w:p>
    <w:p w14:paraId="0059BBAA"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sz w:val="22"/>
          <w:szCs w:val="22"/>
        </w:rPr>
      </w:pPr>
      <w:r w:rsidRPr="004949E7">
        <w:rPr>
          <w:rFonts w:ascii="Trebuchet MS" w:eastAsia="Times New Roman" w:hAnsi="Trebuchet MS"/>
          <w:b/>
          <w:color w:val="000000"/>
          <w:sz w:val="22"/>
          <w:szCs w:val="22"/>
        </w:rPr>
        <w:t>Tinklo komutatorius 48 prievadų</w:t>
      </w:r>
    </w:p>
    <w:p w14:paraId="0D8120BC" w14:textId="602F6509" w:rsidR="00A17BB1" w:rsidRPr="004949E7" w:rsidRDefault="00DF0A2F" w:rsidP="00DF0A2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3</w:t>
      </w:r>
    </w:p>
    <w:tbl>
      <w:tblPr>
        <w:tblW w:w="150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7"/>
        <w:gridCol w:w="2388"/>
        <w:gridCol w:w="5125"/>
        <w:gridCol w:w="3544"/>
        <w:gridCol w:w="1843"/>
        <w:gridCol w:w="1537"/>
      </w:tblGrid>
      <w:tr w:rsidR="005703B3" w:rsidRPr="004949E7" w14:paraId="58B4F2AC" w14:textId="77777777" w:rsidTr="1009ED75">
        <w:trPr>
          <w:trHeight w:val="626"/>
        </w:trPr>
        <w:tc>
          <w:tcPr>
            <w:tcW w:w="567" w:type="dxa"/>
            <w:vMerge w:val="restart"/>
          </w:tcPr>
          <w:p w14:paraId="4EF308AD" w14:textId="77777777" w:rsidR="005703B3" w:rsidRPr="00240DE7" w:rsidRDefault="005703B3" w:rsidP="00DE7330">
            <w:pPr>
              <w:rPr>
                <w:rFonts w:ascii="Trebuchet MS" w:eastAsia="Times New Roman" w:hAnsi="Trebuchet MS"/>
                <w:b/>
                <w:bCs/>
                <w:color w:val="000000" w:themeColor="text1"/>
                <w:sz w:val="22"/>
                <w:szCs w:val="22"/>
              </w:rPr>
            </w:pPr>
            <w:bookmarkStart w:id="15" w:name="_Hlk176526636"/>
            <w:r w:rsidRPr="00240DE7">
              <w:rPr>
                <w:rFonts w:ascii="Trebuchet MS" w:eastAsia="Times New Roman" w:hAnsi="Trebuchet MS"/>
                <w:b/>
                <w:bCs/>
                <w:color w:val="000000" w:themeColor="text1"/>
                <w:sz w:val="22"/>
                <w:szCs w:val="22"/>
              </w:rPr>
              <w:t>Eil. Nr.</w:t>
            </w:r>
          </w:p>
          <w:p w14:paraId="23CC29BF" w14:textId="26405DAE" w:rsidR="005703B3" w:rsidRPr="00DE7330" w:rsidRDefault="005703B3" w:rsidP="00182555">
            <w:pPr>
              <w:suppressAutoHyphens w:val="0"/>
              <w:snapToGrid w:val="0"/>
              <w:ind w:left="360"/>
              <w:contextualSpacing/>
              <w:rPr>
                <w:rFonts w:ascii="Trebuchet MS" w:hAnsi="Trebuchet MS"/>
                <w:b/>
                <w:bCs/>
                <w:sz w:val="22"/>
                <w:szCs w:val="22"/>
              </w:rPr>
            </w:pPr>
          </w:p>
        </w:tc>
        <w:tc>
          <w:tcPr>
            <w:tcW w:w="2388" w:type="dxa"/>
            <w:vMerge w:val="restart"/>
            <w:vAlign w:val="center"/>
          </w:tcPr>
          <w:p w14:paraId="6A6A3B02" w14:textId="1C24226D" w:rsidR="005703B3" w:rsidRPr="00DE7330" w:rsidRDefault="005703B3" w:rsidP="00182555">
            <w:pPr>
              <w:snapToGrid w:val="0"/>
              <w:rPr>
                <w:rFonts w:ascii="Trebuchet MS" w:hAnsi="Trebuchet MS"/>
                <w:b/>
                <w:bCs/>
                <w:color w:val="000000"/>
                <w:sz w:val="22"/>
                <w:szCs w:val="22"/>
              </w:rPr>
            </w:pPr>
            <w:r w:rsidRPr="00240DE7">
              <w:rPr>
                <w:rFonts w:ascii="Trebuchet MS" w:eastAsia="Times New Roman" w:hAnsi="Trebuchet MS"/>
                <w:b/>
                <w:bCs/>
                <w:color w:val="000000" w:themeColor="text1"/>
                <w:sz w:val="22"/>
                <w:szCs w:val="22"/>
              </w:rPr>
              <w:t>Parametro pavadinimas</w:t>
            </w:r>
          </w:p>
        </w:tc>
        <w:tc>
          <w:tcPr>
            <w:tcW w:w="5125" w:type="dxa"/>
            <w:vMerge w:val="restart"/>
            <w:vAlign w:val="center"/>
          </w:tcPr>
          <w:p w14:paraId="0866A587" w14:textId="2BCDE4F9" w:rsidR="005703B3" w:rsidRPr="00DE7330" w:rsidRDefault="005703B3" w:rsidP="00182555">
            <w:pPr>
              <w:rPr>
                <w:rFonts w:ascii="Trebuchet MS" w:hAnsi="Trebuchet MS"/>
                <w:b/>
                <w:bCs/>
                <w:color w:val="000000"/>
                <w:sz w:val="22"/>
                <w:szCs w:val="22"/>
              </w:rPr>
            </w:pPr>
            <w:r w:rsidRPr="00240DE7">
              <w:rPr>
                <w:rFonts w:ascii="Trebuchet MS" w:eastAsia="Times New Roman" w:hAnsi="Trebuchet MS"/>
                <w:b/>
                <w:bCs/>
                <w:color w:val="000000" w:themeColor="text1"/>
                <w:sz w:val="22"/>
                <w:szCs w:val="22"/>
              </w:rPr>
              <w:t>Reikalaujamos parametrų reikšmės</w:t>
            </w:r>
          </w:p>
        </w:tc>
        <w:tc>
          <w:tcPr>
            <w:tcW w:w="6924" w:type="dxa"/>
            <w:gridSpan w:val="3"/>
            <w:vAlign w:val="center"/>
          </w:tcPr>
          <w:p w14:paraId="65510223" w14:textId="77777777" w:rsidR="005703B3" w:rsidRPr="00240DE7" w:rsidRDefault="005703B3" w:rsidP="00462C0D">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76092A9E" w14:textId="6FCBD71F" w:rsidR="005703B3" w:rsidRPr="00DE7330" w:rsidRDefault="005703B3" w:rsidP="00462C0D">
            <w:pPr>
              <w:snapToGrid w:val="0"/>
              <w:jc w:val="center"/>
              <w:rPr>
                <w:rFonts w:ascii="Trebuchet MS" w:hAnsi="Trebuchet MS"/>
                <w:b/>
                <w:bCs/>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5A5D83" w:rsidRPr="004949E7" w14:paraId="4AAB8D20" w14:textId="77777777" w:rsidTr="1009ED75">
        <w:trPr>
          <w:trHeight w:val="626"/>
        </w:trPr>
        <w:tc>
          <w:tcPr>
            <w:tcW w:w="567" w:type="dxa"/>
            <w:vMerge/>
          </w:tcPr>
          <w:p w14:paraId="6FFA60D7" w14:textId="77777777" w:rsidR="005A5D83" w:rsidRPr="00DE7330" w:rsidRDefault="005A5D83" w:rsidP="00182555">
            <w:pPr>
              <w:suppressAutoHyphens w:val="0"/>
              <w:snapToGrid w:val="0"/>
              <w:ind w:left="360"/>
              <w:contextualSpacing/>
              <w:rPr>
                <w:rFonts w:ascii="Trebuchet MS" w:hAnsi="Trebuchet MS"/>
                <w:b/>
                <w:bCs/>
                <w:sz w:val="22"/>
                <w:szCs w:val="22"/>
              </w:rPr>
            </w:pPr>
          </w:p>
        </w:tc>
        <w:tc>
          <w:tcPr>
            <w:tcW w:w="2388" w:type="dxa"/>
            <w:vMerge/>
          </w:tcPr>
          <w:p w14:paraId="73621C20" w14:textId="77777777" w:rsidR="005A5D83" w:rsidRPr="00DE7330" w:rsidRDefault="005A5D83" w:rsidP="00182555">
            <w:pPr>
              <w:snapToGrid w:val="0"/>
              <w:rPr>
                <w:rFonts w:ascii="Trebuchet MS" w:hAnsi="Trebuchet MS"/>
                <w:b/>
                <w:bCs/>
                <w:color w:val="000000"/>
                <w:sz w:val="22"/>
                <w:szCs w:val="22"/>
              </w:rPr>
            </w:pPr>
          </w:p>
        </w:tc>
        <w:tc>
          <w:tcPr>
            <w:tcW w:w="5125" w:type="dxa"/>
            <w:vMerge/>
          </w:tcPr>
          <w:p w14:paraId="15DDF9EE" w14:textId="77777777" w:rsidR="005A5D83" w:rsidRPr="00DE7330" w:rsidRDefault="005A5D83" w:rsidP="00182555">
            <w:pPr>
              <w:rPr>
                <w:rFonts w:ascii="Trebuchet MS" w:hAnsi="Trebuchet MS"/>
                <w:b/>
                <w:bCs/>
                <w:color w:val="000000"/>
                <w:sz w:val="22"/>
                <w:szCs w:val="22"/>
              </w:rPr>
            </w:pPr>
          </w:p>
        </w:tc>
        <w:tc>
          <w:tcPr>
            <w:tcW w:w="3544" w:type="dxa"/>
            <w:vMerge w:val="restart"/>
          </w:tcPr>
          <w:p w14:paraId="7FC9CE23" w14:textId="04A75D9B" w:rsidR="005A5D83" w:rsidRPr="00DE7330" w:rsidRDefault="005A5D83" w:rsidP="00182555">
            <w:pPr>
              <w:snapToGrid w:val="0"/>
              <w:rPr>
                <w:rFonts w:ascii="Trebuchet MS" w:hAnsi="Trebuchet MS"/>
                <w:b/>
                <w:bCs/>
                <w:sz w:val="22"/>
                <w:szCs w:val="22"/>
              </w:rPr>
            </w:pPr>
            <w:r w:rsidRPr="00240DE7">
              <w:rPr>
                <w:rFonts w:ascii="Trebuchet MS" w:hAnsi="Trebuchet MS"/>
                <w:b/>
                <w:bCs/>
                <w:sz w:val="22"/>
                <w:szCs w:val="22"/>
              </w:rPr>
              <w:t>Siūlomos prekės pavadinimas, techniniai parametrai</w:t>
            </w:r>
          </w:p>
        </w:tc>
        <w:tc>
          <w:tcPr>
            <w:tcW w:w="3380" w:type="dxa"/>
            <w:gridSpan w:val="2"/>
          </w:tcPr>
          <w:p w14:paraId="2B7BE276" w14:textId="03FFAC81" w:rsidR="005A5D83" w:rsidRPr="00DE7330" w:rsidRDefault="005A5D83" w:rsidP="00182555">
            <w:pPr>
              <w:snapToGrid w:val="0"/>
              <w:rPr>
                <w:rFonts w:ascii="Trebuchet MS" w:hAnsi="Trebuchet MS"/>
                <w:b/>
                <w:bCs/>
                <w:sz w:val="22"/>
                <w:szCs w:val="22"/>
              </w:rPr>
            </w:pPr>
            <w:r w:rsidRPr="00240DE7">
              <w:rPr>
                <w:rFonts w:ascii="Trebuchet MS" w:hAnsi="Trebuchet MS"/>
                <w:b/>
                <w:bCs/>
                <w:sz w:val="22"/>
                <w:szCs w:val="22"/>
              </w:rPr>
              <w:t>Pasiūlymo dokumentai, patvirtinantys siūlomos prekės techninius parametrus</w:t>
            </w:r>
          </w:p>
        </w:tc>
      </w:tr>
      <w:tr w:rsidR="00182555" w:rsidRPr="004949E7" w14:paraId="41A8AF61" w14:textId="77777777" w:rsidTr="1009ED75">
        <w:trPr>
          <w:trHeight w:val="626"/>
        </w:trPr>
        <w:tc>
          <w:tcPr>
            <w:tcW w:w="567" w:type="dxa"/>
            <w:vMerge/>
          </w:tcPr>
          <w:p w14:paraId="2B263A94" w14:textId="77777777" w:rsidR="00182555" w:rsidRPr="00DE7330" w:rsidRDefault="00182555" w:rsidP="00DE7330">
            <w:pPr>
              <w:suppressAutoHyphens w:val="0"/>
              <w:snapToGrid w:val="0"/>
              <w:ind w:left="360"/>
              <w:contextualSpacing/>
              <w:rPr>
                <w:rFonts w:ascii="Trebuchet MS" w:hAnsi="Trebuchet MS"/>
                <w:b/>
                <w:bCs/>
                <w:sz w:val="22"/>
                <w:szCs w:val="22"/>
              </w:rPr>
            </w:pPr>
          </w:p>
        </w:tc>
        <w:tc>
          <w:tcPr>
            <w:tcW w:w="2388" w:type="dxa"/>
            <w:vMerge/>
          </w:tcPr>
          <w:p w14:paraId="74A211CF" w14:textId="77777777" w:rsidR="00182555" w:rsidRPr="00DE7330" w:rsidRDefault="00182555" w:rsidP="00182555">
            <w:pPr>
              <w:snapToGrid w:val="0"/>
              <w:rPr>
                <w:rFonts w:ascii="Trebuchet MS" w:hAnsi="Trebuchet MS"/>
                <w:b/>
                <w:bCs/>
                <w:color w:val="000000"/>
                <w:sz w:val="22"/>
                <w:szCs w:val="22"/>
              </w:rPr>
            </w:pPr>
          </w:p>
        </w:tc>
        <w:tc>
          <w:tcPr>
            <w:tcW w:w="5125" w:type="dxa"/>
            <w:vMerge/>
          </w:tcPr>
          <w:p w14:paraId="08922E6F" w14:textId="77777777" w:rsidR="00182555" w:rsidRPr="00DE7330" w:rsidRDefault="00182555" w:rsidP="00182555">
            <w:pPr>
              <w:rPr>
                <w:rFonts w:ascii="Trebuchet MS" w:hAnsi="Trebuchet MS"/>
                <w:b/>
                <w:bCs/>
                <w:color w:val="000000"/>
                <w:sz w:val="22"/>
                <w:szCs w:val="22"/>
              </w:rPr>
            </w:pPr>
          </w:p>
        </w:tc>
        <w:tc>
          <w:tcPr>
            <w:tcW w:w="3544" w:type="dxa"/>
            <w:vMerge/>
          </w:tcPr>
          <w:p w14:paraId="6B0C1217" w14:textId="77777777" w:rsidR="00182555" w:rsidRPr="00DE7330" w:rsidRDefault="00182555" w:rsidP="00182555">
            <w:pPr>
              <w:snapToGrid w:val="0"/>
              <w:rPr>
                <w:rFonts w:ascii="Trebuchet MS" w:hAnsi="Trebuchet MS"/>
                <w:b/>
                <w:bCs/>
                <w:sz w:val="22"/>
                <w:szCs w:val="22"/>
              </w:rPr>
            </w:pPr>
          </w:p>
        </w:tc>
        <w:tc>
          <w:tcPr>
            <w:tcW w:w="1843" w:type="dxa"/>
          </w:tcPr>
          <w:p w14:paraId="491EFE48" w14:textId="34BAA3F0" w:rsidR="00182555" w:rsidRPr="00DE7330" w:rsidRDefault="00182555" w:rsidP="00182555">
            <w:pPr>
              <w:snapToGrid w:val="0"/>
              <w:rPr>
                <w:rFonts w:ascii="Trebuchet MS" w:hAnsi="Trebuchet MS"/>
                <w:b/>
                <w:bCs/>
                <w:sz w:val="22"/>
                <w:szCs w:val="22"/>
              </w:rPr>
            </w:pPr>
            <w:r w:rsidRPr="00240DE7">
              <w:rPr>
                <w:rFonts w:ascii="Trebuchet MS" w:hAnsi="Trebuchet MS"/>
                <w:b/>
                <w:bCs/>
                <w:sz w:val="22"/>
                <w:szCs w:val="22"/>
              </w:rPr>
              <w:t>dokumento pavadinimas</w:t>
            </w:r>
          </w:p>
        </w:tc>
        <w:tc>
          <w:tcPr>
            <w:tcW w:w="1537" w:type="dxa"/>
          </w:tcPr>
          <w:p w14:paraId="450DE8CC" w14:textId="48214B83" w:rsidR="00182555" w:rsidRPr="00DE7330" w:rsidRDefault="00182555" w:rsidP="00182555">
            <w:pPr>
              <w:snapToGrid w:val="0"/>
              <w:rPr>
                <w:rFonts w:ascii="Trebuchet MS" w:hAnsi="Trebuchet MS"/>
                <w:b/>
                <w:bCs/>
                <w:sz w:val="22"/>
                <w:szCs w:val="22"/>
              </w:rPr>
            </w:pPr>
            <w:r w:rsidRPr="00240DE7">
              <w:rPr>
                <w:rFonts w:ascii="Trebuchet MS" w:hAnsi="Trebuchet MS"/>
                <w:b/>
                <w:bCs/>
                <w:sz w:val="22"/>
                <w:szCs w:val="22"/>
              </w:rPr>
              <w:t>pasiūlymo lapo numeris</w:t>
            </w:r>
          </w:p>
        </w:tc>
      </w:tr>
      <w:bookmarkEnd w:id="15"/>
      <w:tr w:rsidR="00844307" w:rsidRPr="004949E7" w14:paraId="3E66BAC7" w14:textId="77777777" w:rsidTr="1009ED75">
        <w:trPr>
          <w:trHeight w:val="626"/>
        </w:trPr>
        <w:tc>
          <w:tcPr>
            <w:tcW w:w="567" w:type="dxa"/>
          </w:tcPr>
          <w:p w14:paraId="1034F86E"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5B2B5CDD"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Gamintojas, modelis</w:t>
            </w:r>
          </w:p>
        </w:tc>
        <w:tc>
          <w:tcPr>
            <w:tcW w:w="5125" w:type="dxa"/>
          </w:tcPr>
          <w:p w14:paraId="29968060" w14:textId="0441CB10" w:rsidR="00844307" w:rsidRPr="004949E7" w:rsidRDefault="00844307" w:rsidP="00844307">
            <w:pPr>
              <w:rPr>
                <w:rFonts w:ascii="Trebuchet MS" w:hAnsi="Trebuchet MS"/>
                <w:sz w:val="22"/>
                <w:szCs w:val="22"/>
              </w:rPr>
            </w:pPr>
            <w:r w:rsidRPr="004949E7">
              <w:rPr>
                <w:rFonts w:ascii="Trebuchet MS" w:hAnsi="Trebuchet MS"/>
                <w:color w:val="000000"/>
                <w:sz w:val="22"/>
                <w:szCs w:val="22"/>
              </w:rPr>
              <w:t>Nurodyti gamintoją, modelį, gamintojo suteiktą kodą.</w:t>
            </w:r>
          </w:p>
        </w:tc>
        <w:tc>
          <w:tcPr>
            <w:tcW w:w="3544" w:type="dxa"/>
          </w:tcPr>
          <w:p w14:paraId="2171DCCE" w14:textId="126F86A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830983D" w14:textId="6EECCC8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DC7A08B" w14:textId="0D6FB92E"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644CBE9" w14:textId="77777777" w:rsidTr="1009ED75">
        <w:tc>
          <w:tcPr>
            <w:tcW w:w="567" w:type="dxa"/>
          </w:tcPr>
          <w:p w14:paraId="06184CAC"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6D4216E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Konstrukcija</w:t>
            </w:r>
          </w:p>
        </w:tc>
        <w:tc>
          <w:tcPr>
            <w:tcW w:w="5125" w:type="dxa"/>
          </w:tcPr>
          <w:p w14:paraId="1B76AE5C"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Turi būti ne daugiau 1U aukščio, montuojamas į 19“ komutacinę spintą, pateikiamas su montavimo detalėmis, montuojamas horizontaliai.</w:t>
            </w:r>
          </w:p>
        </w:tc>
        <w:tc>
          <w:tcPr>
            <w:tcW w:w="3544" w:type="dxa"/>
          </w:tcPr>
          <w:p w14:paraId="7A79EE27" w14:textId="5B8C79A5"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2B242C2" w14:textId="6A98C15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30BC9AD" w14:textId="013DF68F"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B748FAA" w14:textId="77777777" w:rsidTr="1009ED75">
        <w:tc>
          <w:tcPr>
            <w:tcW w:w="567" w:type="dxa"/>
          </w:tcPr>
          <w:p w14:paraId="784F9038"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1F5CA7BC"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El. maitinimas</w:t>
            </w:r>
          </w:p>
        </w:tc>
        <w:tc>
          <w:tcPr>
            <w:tcW w:w="5125" w:type="dxa"/>
          </w:tcPr>
          <w:p w14:paraId="409BA6A5" w14:textId="794498E3" w:rsidR="00844307" w:rsidRPr="004949E7" w:rsidRDefault="00844307" w:rsidP="00844307">
            <w:pPr>
              <w:snapToGrid w:val="0"/>
              <w:rPr>
                <w:rFonts w:ascii="Trebuchet MS" w:hAnsi="Trebuchet MS"/>
                <w:sz w:val="22"/>
                <w:szCs w:val="22"/>
              </w:rPr>
            </w:pPr>
            <w:r w:rsidRPr="00D4295A">
              <w:rPr>
                <w:rFonts w:ascii="Trebuchet MS" w:hAnsi="Trebuchet MS"/>
                <w:color w:val="000000"/>
                <w:sz w:val="22"/>
                <w:szCs w:val="22"/>
              </w:rPr>
              <w:t>Elektros maitinimo įtampa turi atitikti Lietuvos Respublikoje naudojamai 230V, 50Hz  kintamai įtampai.</w:t>
            </w:r>
          </w:p>
        </w:tc>
        <w:tc>
          <w:tcPr>
            <w:tcW w:w="3544" w:type="dxa"/>
          </w:tcPr>
          <w:p w14:paraId="42986E07" w14:textId="3723A0C2"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CC1DA48" w14:textId="4FA4F33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E54EF7E" w14:textId="0612F55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6DFD9F7" w14:textId="77777777" w:rsidTr="1009ED75">
        <w:tc>
          <w:tcPr>
            <w:tcW w:w="567" w:type="dxa"/>
          </w:tcPr>
          <w:p w14:paraId="11B82CE6" w14:textId="77777777" w:rsidR="00844307" w:rsidRPr="004949E7" w:rsidRDefault="00844307" w:rsidP="00844307">
            <w:pPr>
              <w:numPr>
                <w:ilvl w:val="0"/>
                <w:numId w:val="32"/>
              </w:numPr>
              <w:suppressAutoHyphens w:val="0"/>
              <w:snapToGrid w:val="0"/>
              <w:rPr>
                <w:rFonts w:ascii="Trebuchet MS" w:eastAsia="Times New Roman" w:hAnsi="Trebuchet MS"/>
                <w:sz w:val="22"/>
                <w:szCs w:val="22"/>
              </w:rPr>
            </w:pPr>
          </w:p>
        </w:tc>
        <w:tc>
          <w:tcPr>
            <w:tcW w:w="2388" w:type="dxa"/>
          </w:tcPr>
          <w:p w14:paraId="619F399C"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Prievadai</w:t>
            </w:r>
          </w:p>
          <w:p w14:paraId="34720F82" w14:textId="77777777" w:rsidR="00844307" w:rsidRPr="004949E7" w:rsidRDefault="00844307" w:rsidP="00844307">
            <w:pPr>
              <w:rPr>
                <w:rFonts w:ascii="Trebuchet MS" w:eastAsia="Times New Roman" w:hAnsi="Trebuchet MS"/>
                <w:sz w:val="22"/>
                <w:szCs w:val="22"/>
              </w:rPr>
            </w:pPr>
          </w:p>
        </w:tc>
        <w:tc>
          <w:tcPr>
            <w:tcW w:w="5125" w:type="dxa"/>
          </w:tcPr>
          <w:p w14:paraId="16C9AF0B"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Ne mažiau kaip:</w:t>
            </w:r>
          </w:p>
          <w:p w14:paraId="524CF10B"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48 vnt. keičiamos greitaveikos 10/100/1000BASE-T tipo prievadų;</w:t>
            </w:r>
          </w:p>
          <w:p w14:paraId="6CC807BD"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4 vnt. keičiamos greitaveikos 1/10G (SFP+) tipo prievadų;</w:t>
            </w:r>
          </w:p>
          <w:p w14:paraId="50DDC835"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 vnt. dedikuotas valdymui skirtas RJ45 tipo prievadas;</w:t>
            </w:r>
          </w:p>
          <w:p w14:paraId="67567E7B" w14:textId="0E95BA0D"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w:t>
            </w:r>
            <w:proofErr w:type="spellStart"/>
            <w:r w:rsidRPr="004949E7">
              <w:rPr>
                <w:rFonts w:ascii="Trebuchet MS" w:hAnsi="Trebuchet MS"/>
                <w:color w:val="000000"/>
                <w:sz w:val="22"/>
                <w:szCs w:val="22"/>
              </w:rPr>
              <w:t>micro</w:t>
            </w:r>
            <w:proofErr w:type="spellEnd"/>
            <w:r w:rsidRPr="004949E7">
              <w:rPr>
                <w:rFonts w:ascii="Trebuchet MS" w:hAnsi="Trebuchet MS"/>
                <w:color w:val="000000"/>
                <w:sz w:val="22"/>
                <w:szCs w:val="22"/>
              </w:rPr>
              <w:t>-USB arba USB-C arba mini-USB) tipo konsolės prievadas;</w:t>
            </w:r>
          </w:p>
          <w:p w14:paraId="7C3F1DBB" w14:textId="210F4610"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tipo prievadas (</w:t>
            </w:r>
            <w:proofErr w:type="spellStart"/>
            <w:r w:rsidRPr="004949E7">
              <w:rPr>
                <w:rFonts w:ascii="Trebuchet MS" w:hAnsi="Trebuchet MS"/>
                <w:color w:val="000000"/>
                <w:sz w:val="22"/>
                <w:szCs w:val="22"/>
              </w:rPr>
              <w:t>host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port</w:t>
            </w:r>
            <w:proofErr w:type="spellEnd"/>
            <w:r w:rsidRPr="004949E7">
              <w:rPr>
                <w:rFonts w:ascii="Trebuchet MS" w:hAnsi="Trebuchet MS"/>
                <w:color w:val="000000"/>
                <w:sz w:val="22"/>
                <w:szCs w:val="22"/>
              </w:rPr>
              <w:t>).</w:t>
            </w:r>
          </w:p>
        </w:tc>
        <w:tc>
          <w:tcPr>
            <w:tcW w:w="3544" w:type="dxa"/>
          </w:tcPr>
          <w:p w14:paraId="043E0128" w14:textId="6CDB08F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9BF1779" w14:textId="1BEEA9B5"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C64821A" w14:textId="2DF136A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948EFCF" w14:textId="77777777" w:rsidTr="1009ED75">
        <w:tc>
          <w:tcPr>
            <w:tcW w:w="567" w:type="dxa"/>
          </w:tcPr>
          <w:p w14:paraId="64B9AD3F" w14:textId="77777777" w:rsidR="00844307" w:rsidRPr="004949E7" w:rsidRDefault="00844307" w:rsidP="00844307">
            <w:pPr>
              <w:numPr>
                <w:ilvl w:val="0"/>
                <w:numId w:val="32"/>
              </w:numPr>
              <w:suppressAutoHyphens w:val="0"/>
              <w:snapToGrid w:val="0"/>
              <w:rPr>
                <w:rFonts w:ascii="Trebuchet MS" w:eastAsia="Times New Roman" w:hAnsi="Trebuchet MS"/>
                <w:sz w:val="22"/>
                <w:szCs w:val="22"/>
              </w:rPr>
            </w:pPr>
          </w:p>
        </w:tc>
        <w:tc>
          <w:tcPr>
            <w:tcW w:w="2388" w:type="dxa"/>
          </w:tcPr>
          <w:p w14:paraId="423845E5" w14:textId="77777777" w:rsidR="00844307" w:rsidRPr="004949E7" w:rsidRDefault="00844307" w:rsidP="00844307">
            <w:pPr>
              <w:rPr>
                <w:rFonts w:ascii="Trebuchet MS" w:eastAsia="Times New Roman" w:hAnsi="Trebuchet MS"/>
                <w:sz w:val="22"/>
                <w:szCs w:val="22"/>
              </w:rPr>
            </w:pPr>
            <w:r w:rsidRPr="004949E7">
              <w:rPr>
                <w:rFonts w:ascii="Trebuchet MS" w:eastAsia="Times New Roman" w:hAnsi="Trebuchet MS"/>
                <w:color w:val="000000"/>
                <w:sz w:val="22"/>
                <w:szCs w:val="22"/>
              </w:rPr>
              <w:t>Našumas</w:t>
            </w:r>
          </w:p>
        </w:tc>
        <w:tc>
          <w:tcPr>
            <w:tcW w:w="5125" w:type="dxa"/>
          </w:tcPr>
          <w:p w14:paraId="03DE2D46"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 xml:space="preserve">Komutavimo našumas ne mažiau kaip 176 </w:t>
            </w:r>
            <w:proofErr w:type="spellStart"/>
            <w:r w:rsidRPr="004949E7">
              <w:rPr>
                <w:rFonts w:ascii="Trebuchet MS" w:hAnsi="Trebuchet MS"/>
                <w:color w:val="000000"/>
                <w:sz w:val="22"/>
                <w:szCs w:val="22"/>
              </w:rPr>
              <w:t>Gbps</w:t>
            </w:r>
            <w:proofErr w:type="spellEnd"/>
            <w:r w:rsidRPr="004949E7">
              <w:rPr>
                <w:rFonts w:ascii="Trebuchet MS" w:hAnsi="Trebuchet MS"/>
                <w:color w:val="000000"/>
                <w:sz w:val="22"/>
                <w:szCs w:val="22"/>
              </w:rPr>
              <w:t>.</w:t>
            </w:r>
          </w:p>
          <w:p w14:paraId="7D7B8A0D"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 xml:space="preserve">Pralaidumo našumas ne mažiau 130 </w:t>
            </w:r>
            <w:proofErr w:type="spellStart"/>
            <w:r w:rsidRPr="004949E7">
              <w:rPr>
                <w:rFonts w:ascii="Trebuchet MS" w:hAnsi="Trebuchet MS"/>
                <w:color w:val="000000"/>
                <w:sz w:val="22"/>
                <w:szCs w:val="22"/>
              </w:rPr>
              <w:t>Mpps</w:t>
            </w:r>
            <w:proofErr w:type="spellEnd"/>
            <w:r w:rsidRPr="004949E7">
              <w:rPr>
                <w:rFonts w:ascii="Trebuchet MS" w:hAnsi="Trebuchet MS"/>
                <w:color w:val="000000"/>
                <w:sz w:val="22"/>
                <w:szCs w:val="22"/>
              </w:rPr>
              <w:t>.</w:t>
            </w:r>
          </w:p>
        </w:tc>
        <w:tc>
          <w:tcPr>
            <w:tcW w:w="3544" w:type="dxa"/>
          </w:tcPr>
          <w:p w14:paraId="1B140587" w14:textId="29F2F6EB"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A24CA75" w14:textId="24AFB9F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76C1AB3" w14:textId="047D0C5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6C06F5B" w14:textId="77777777" w:rsidTr="1009ED75">
        <w:tc>
          <w:tcPr>
            <w:tcW w:w="567" w:type="dxa"/>
          </w:tcPr>
          <w:p w14:paraId="5E24CD89"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44EDEBD8"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Komutatorių apjungimas</w:t>
            </w:r>
          </w:p>
        </w:tc>
        <w:tc>
          <w:tcPr>
            <w:tcW w:w="5125" w:type="dxa"/>
          </w:tcPr>
          <w:p w14:paraId="767D8699"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4949E7">
              <w:rPr>
                <w:rFonts w:ascii="Trebuchet MS" w:eastAsia="Times New Roman" w:hAnsi="Trebuchet MS"/>
                <w:i/>
                <w:iCs/>
                <w:color w:val="000000" w:themeColor="text1"/>
                <w:sz w:val="22"/>
                <w:szCs w:val="22"/>
              </w:rPr>
              <w:t>ang</w:t>
            </w:r>
            <w:proofErr w:type="spellEnd"/>
            <w:r w:rsidRPr="004949E7">
              <w:rPr>
                <w:rFonts w:ascii="Trebuchet MS" w:eastAsia="Times New Roman" w:hAnsi="Trebuchet MS"/>
                <w:i/>
                <w:iCs/>
                <w:color w:val="000000" w:themeColor="text1"/>
                <w:sz w:val="22"/>
                <w:szCs w:val="22"/>
              </w:rPr>
              <w:t xml:space="preserve">. </w:t>
            </w:r>
            <w:proofErr w:type="spellStart"/>
            <w:r w:rsidRPr="004949E7">
              <w:rPr>
                <w:rFonts w:ascii="Trebuchet MS" w:eastAsia="Times New Roman" w:hAnsi="Trebuchet MS"/>
                <w:i/>
                <w:iCs/>
                <w:color w:val="000000" w:themeColor="text1"/>
                <w:sz w:val="22"/>
                <w:szCs w:val="22"/>
              </w:rPr>
              <w:t>stack</w:t>
            </w:r>
            <w:proofErr w:type="spellEnd"/>
            <w:r w:rsidRPr="004949E7">
              <w:rPr>
                <w:rFonts w:ascii="Trebuchet MS" w:eastAsia="Times New Roman" w:hAnsi="Trebuchet MS"/>
                <w:color w:val="000000" w:themeColor="text1"/>
                <w:sz w:val="22"/>
                <w:szCs w:val="22"/>
              </w:rPr>
              <w:t xml:space="preserve">). Apjungtų komutatorių greitaveika ne mažiau kaip 40 </w:t>
            </w:r>
            <w:proofErr w:type="spellStart"/>
            <w:r w:rsidRPr="004949E7">
              <w:rPr>
                <w:rFonts w:ascii="Trebuchet MS" w:eastAsia="Times New Roman" w:hAnsi="Trebuchet MS"/>
                <w:color w:val="000000" w:themeColor="text1"/>
                <w:sz w:val="22"/>
                <w:szCs w:val="22"/>
              </w:rPr>
              <w:t>Gbps</w:t>
            </w:r>
            <w:proofErr w:type="spellEnd"/>
            <w:r w:rsidRPr="004949E7">
              <w:rPr>
                <w:rFonts w:ascii="Trebuchet MS" w:eastAsia="Times New Roman" w:hAnsi="Trebuchet MS"/>
                <w:color w:val="000000" w:themeColor="text1"/>
                <w:sz w:val="22"/>
                <w:szCs w:val="22"/>
              </w:rPr>
              <w:t xml:space="preserve">. </w:t>
            </w:r>
          </w:p>
        </w:tc>
        <w:tc>
          <w:tcPr>
            <w:tcW w:w="3544" w:type="dxa"/>
          </w:tcPr>
          <w:p w14:paraId="1604274C" w14:textId="68F76877"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8644B74" w14:textId="52A9E037"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8A18036" w14:textId="5A0B92A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EC63959" w14:textId="77777777" w:rsidTr="1009ED75">
        <w:tc>
          <w:tcPr>
            <w:tcW w:w="567" w:type="dxa"/>
          </w:tcPr>
          <w:p w14:paraId="4F7CEACC"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06486DF4"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Virtualių tinklų identifikatorių kiekis</w:t>
            </w:r>
          </w:p>
        </w:tc>
        <w:tc>
          <w:tcPr>
            <w:tcW w:w="5125" w:type="dxa"/>
          </w:tcPr>
          <w:p w14:paraId="23AED4F4" w14:textId="77777777" w:rsidR="00844307" w:rsidRPr="004949E7" w:rsidRDefault="00844307" w:rsidP="00844307">
            <w:pPr>
              <w:snapToGrid w:val="0"/>
              <w:rPr>
                <w:rFonts w:ascii="Trebuchet MS" w:hAnsi="Trebuchet MS"/>
                <w:bCs/>
                <w:sz w:val="22"/>
                <w:szCs w:val="22"/>
              </w:rPr>
            </w:pPr>
            <w:r w:rsidRPr="004949E7">
              <w:rPr>
                <w:rFonts w:ascii="Trebuchet MS" w:eastAsia="Times New Roman" w:hAnsi="Trebuchet MS"/>
                <w:color w:val="000000" w:themeColor="text1"/>
                <w:sz w:val="22"/>
                <w:szCs w:val="22"/>
              </w:rPr>
              <w:t>Ne mažiau kaip 4000 VLAN ID</w:t>
            </w:r>
          </w:p>
        </w:tc>
        <w:tc>
          <w:tcPr>
            <w:tcW w:w="3544" w:type="dxa"/>
          </w:tcPr>
          <w:p w14:paraId="362308D4" w14:textId="766F87E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916849B" w14:textId="402F46F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52C47AC" w14:textId="70C2BFDB"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4D7F240" w14:textId="77777777" w:rsidTr="1009ED75">
        <w:tc>
          <w:tcPr>
            <w:tcW w:w="567" w:type="dxa"/>
          </w:tcPr>
          <w:p w14:paraId="6592D715"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4D5232F8"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MAC adresų lentelės dydis</w:t>
            </w:r>
          </w:p>
        </w:tc>
        <w:tc>
          <w:tcPr>
            <w:tcW w:w="5125" w:type="dxa"/>
          </w:tcPr>
          <w:p w14:paraId="657A34F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32000 adresų</w:t>
            </w:r>
          </w:p>
        </w:tc>
        <w:tc>
          <w:tcPr>
            <w:tcW w:w="3544" w:type="dxa"/>
          </w:tcPr>
          <w:p w14:paraId="750D3498" w14:textId="2FBE821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6A79266" w14:textId="55EC7A32"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C4F2F58" w14:textId="6C18AFD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F6431C9" w14:textId="77777777" w:rsidTr="1009ED75">
        <w:tc>
          <w:tcPr>
            <w:tcW w:w="567" w:type="dxa"/>
          </w:tcPr>
          <w:p w14:paraId="0B754C55"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2DFE0C82"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IPv4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5" w:type="dxa"/>
          </w:tcPr>
          <w:p w14:paraId="0632907A"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2000</w:t>
            </w:r>
          </w:p>
        </w:tc>
        <w:tc>
          <w:tcPr>
            <w:tcW w:w="3544" w:type="dxa"/>
          </w:tcPr>
          <w:p w14:paraId="2806D439" w14:textId="3A92657B"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29084FE5" w14:textId="05E6E269"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5CDD431A" w14:textId="058893E4"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369A1D67" w14:textId="77777777" w:rsidTr="1009ED75">
        <w:tc>
          <w:tcPr>
            <w:tcW w:w="567" w:type="dxa"/>
          </w:tcPr>
          <w:p w14:paraId="31D6B0BB"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1446BF11"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IPv6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5" w:type="dxa"/>
          </w:tcPr>
          <w:p w14:paraId="791CAD70"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1000</w:t>
            </w:r>
          </w:p>
        </w:tc>
        <w:tc>
          <w:tcPr>
            <w:tcW w:w="3544" w:type="dxa"/>
          </w:tcPr>
          <w:p w14:paraId="3C2572DB" w14:textId="1D4BFC72"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03B405D1" w14:textId="5491CCB3"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5C369FB7" w14:textId="7866CC29" w:rsidR="00844307" w:rsidRPr="004949E7" w:rsidRDefault="00844307" w:rsidP="00573139">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7B98D8D7" w14:textId="77777777" w:rsidTr="1009ED75">
        <w:tc>
          <w:tcPr>
            <w:tcW w:w="567" w:type="dxa"/>
          </w:tcPr>
          <w:p w14:paraId="5166BDCD"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6D8C42F4"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IGMP grupių kiekis</w:t>
            </w:r>
          </w:p>
        </w:tc>
        <w:tc>
          <w:tcPr>
            <w:tcW w:w="5125" w:type="dxa"/>
          </w:tcPr>
          <w:p w14:paraId="38F1708B"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1000</w:t>
            </w:r>
          </w:p>
        </w:tc>
        <w:tc>
          <w:tcPr>
            <w:tcW w:w="3544" w:type="dxa"/>
          </w:tcPr>
          <w:p w14:paraId="101745FB" w14:textId="07207650"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7E46BD9" w14:textId="07AA022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1775F89" w14:textId="2020DD59"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C677152" w14:textId="77777777" w:rsidTr="1009ED75">
        <w:tc>
          <w:tcPr>
            <w:tcW w:w="567" w:type="dxa"/>
          </w:tcPr>
          <w:p w14:paraId="31C3BAA6"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3CDC4699"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ingress</w:t>
            </w:r>
            <w:proofErr w:type="spellEnd"/>
            <w:r w:rsidRPr="004949E7">
              <w:rPr>
                <w:rFonts w:ascii="Trebuchet MS" w:eastAsia="Times New Roman" w:hAnsi="Trebuchet MS"/>
                <w:color w:val="000000" w:themeColor="text1"/>
                <w:sz w:val="22"/>
                <w:szCs w:val="22"/>
              </w:rPr>
              <w:t>) įrašų kiekis</w:t>
            </w:r>
          </w:p>
        </w:tc>
        <w:tc>
          <w:tcPr>
            <w:tcW w:w="5125" w:type="dxa"/>
          </w:tcPr>
          <w:p w14:paraId="698D42AE"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5000</w:t>
            </w:r>
          </w:p>
        </w:tc>
        <w:tc>
          <w:tcPr>
            <w:tcW w:w="3544" w:type="dxa"/>
          </w:tcPr>
          <w:p w14:paraId="40F946ED" w14:textId="036786D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622D288" w14:textId="7C30DB7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B440B03" w14:textId="7960E335"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B1A2165" w14:textId="77777777" w:rsidTr="1009ED75">
        <w:tc>
          <w:tcPr>
            <w:tcW w:w="567" w:type="dxa"/>
          </w:tcPr>
          <w:p w14:paraId="17731AC0"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35D607ED"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egress</w:t>
            </w:r>
            <w:proofErr w:type="spellEnd"/>
            <w:r w:rsidRPr="004949E7">
              <w:rPr>
                <w:rFonts w:ascii="Trebuchet MS" w:eastAsia="Times New Roman" w:hAnsi="Trebuchet MS"/>
                <w:color w:val="000000" w:themeColor="text1"/>
                <w:sz w:val="22"/>
                <w:szCs w:val="22"/>
              </w:rPr>
              <w:t>) įrašų kiekis</w:t>
            </w:r>
          </w:p>
        </w:tc>
        <w:tc>
          <w:tcPr>
            <w:tcW w:w="5125" w:type="dxa"/>
          </w:tcPr>
          <w:p w14:paraId="6EFAD035" w14:textId="77777777" w:rsidR="00844307" w:rsidRPr="004949E7" w:rsidRDefault="00844307" w:rsidP="00844307">
            <w:pPr>
              <w:snapToGrid w:val="0"/>
              <w:rPr>
                <w:rFonts w:ascii="Trebuchet MS" w:hAnsi="Trebuchet MS"/>
                <w:color w:val="000000"/>
                <w:sz w:val="22"/>
                <w:szCs w:val="22"/>
              </w:rPr>
            </w:pPr>
            <w:r w:rsidRPr="004949E7">
              <w:rPr>
                <w:rFonts w:ascii="Trebuchet MS" w:hAnsi="Trebuchet MS"/>
                <w:color w:val="000000"/>
                <w:sz w:val="22"/>
                <w:szCs w:val="22"/>
              </w:rPr>
              <w:t>Ne mažiau kaip 2000</w:t>
            </w:r>
          </w:p>
        </w:tc>
        <w:tc>
          <w:tcPr>
            <w:tcW w:w="3544" w:type="dxa"/>
          </w:tcPr>
          <w:p w14:paraId="03B0F480" w14:textId="35AC0320"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6A08261" w14:textId="6E377FEF"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7127B8A" w14:textId="6233D382"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8327079" w14:textId="77777777" w:rsidTr="1009ED75">
        <w:tc>
          <w:tcPr>
            <w:tcW w:w="567" w:type="dxa"/>
          </w:tcPr>
          <w:p w14:paraId="047FE561"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398F6ADE"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Paketų buferio dydis</w:t>
            </w:r>
          </w:p>
        </w:tc>
        <w:tc>
          <w:tcPr>
            <w:tcW w:w="5125" w:type="dxa"/>
          </w:tcPr>
          <w:p w14:paraId="4E039C1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6 MB</w:t>
            </w:r>
          </w:p>
        </w:tc>
        <w:tc>
          <w:tcPr>
            <w:tcW w:w="3544" w:type="dxa"/>
          </w:tcPr>
          <w:p w14:paraId="171D6732" w14:textId="2300BE7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E0CABD9" w14:textId="699ACC5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B8714B5" w14:textId="729E44D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2E7BEEF" w14:textId="77777777" w:rsidTr="1009ED75">
        <w:tc>
          <w:tcPr>
            <w:tcW w:w="567" w:type="dxa"/>
          </w:tcPr>
          <w:p w14:paraId="12118A3B"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45F0BCB8"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Operatyviosios atminties dydis</w:t>
            </w:r>
          </w:p>
        </w:tc>
        <w:tc>
          <w:tcPr>
            <w:tcW w:w="5125" w:type="dxa"/>
          </w:tcPr>
          <w:p w14:paraId="3F84BD07" w14:textId="77777777" w:rsidR="00844307" w:rsidRPr="004949E7" w:rsidRDefault="00844307" w:rsidP="00844307">
            <w:pPr>
              <w:snapToGrid w:val="0"/>
              <w:rPr>
                <w:rFonts w:ascii="Trebuchet MS" w:hAnsi="Trebuchet MS"/>
                <w:bCs/>
                <w:sz w:val="22"/>
                <w:szCs w:val="22"/>
              </w:rPr>
            </w:pPr>
            <w:r w:rsidRPr="004949E7">
              <w:rPr>
                <w:rFonts w:ascii="Trebuchet MS" w:hAnsi="Trebuchet MS"/>
                <w:color w:val="000000"/>
                <w:sz w:val="22"/>
                <w:szCs w:val="22"/>
              </w:rPr>
              <w:t>Ne mažiau kaip 8 GB</w:t>
            </w:r>
          </w:p>
        </w:tc>
        <w:tc>
          <w:tcPr>
            <w:tcW w:w="3544" w:type="dxa"/>
          </w:tcPr>
          <w:p w14:paraId="556AACD9" w14:textId="0F7E038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 xml:space="preserve"> įrašyti</w:t>
            </w:r>
          </w:p>
        </w:tc>
        <w:tc>
          <w:tcPr>
            <w:tcW w:w="1843" w:type="dxa"/>
          </w:tcPr>
          <w:p w14:paraId="7875DEF0" w14:textId="5BAC150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2549BBE" w14:textId="73AEAB6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324EC31" w14:textId="77777777" w:rsidTr="1009ED75">
        <w:tc>
          <w:tcPr>
            <w:tcW w:w="567" w:type="dxa"/>
          </w:tcPr>
          <w:p w14:paraId="6F94BAC7"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37CE49F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Saugojimo atminties dydis</w:t>
            </w:r>
          </w:p>
        </w:tc>
        <w:tc>
          <w:tcPr>
            <w:tcW w:w="5125" w:type="dxa"/>
          </w:tcPr>
          <w:p w14:paraId="7FF89BA9"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 xml:space="preserve">Ne mažiau kaip 16 GB. </w:t>
            </w:r>
          </w:p>
        </w:tc>
        <w:tc>
          <w:tcPr>
            <w:tcW w:w="3544" w:type="dxa"/>
          </w:tcPr>
          <w:p w14:paraId="2B86C231" w14:textId="6E988F6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BD4ABB6" w14:textId="68ED0B15"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F78AA29" w14:textId="68CF139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B52F4FA" w14:textId="77777777" w:rsidTr="1009ED75">
        <w:trPr>
          <w:trHeight w:val="420"/>
        </w:trPr>
        <w:tc>
          <w:tcPr>
            <w:tcW w:w="567" w:type="dxa"/>
          </w:tcPr>
          <w:p w14:paraId="4A85F309"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0FC974F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Standartų ir protokolų palaikymas</w:t>
            </w:r>
          </w:p>
        </w:tc>
        <w:tc>
          <w:tcPr>
            <w:tcW w:w="5125" w:type="dxa"/>
          </w:tcPr>
          <w:p w14:paraId="3E97FEC5"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šiuos standartus ir protokolus:</w:t>
            </w:r>
          </w:p>
          <w:p w14:paraId="68158E66"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IEEE 802.1Q VLAN;</w:t>
            </w:r>
          </w:p>
          <w:p w14:paraId="1E04E029"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802.1AB Link </w:t>
            </w:r>
            <w:proofErr w:type="spellStart"/>
            <w:r w:rsidRPr="004949E7">
              <w:rPr>
                <w:rFonts w:ascii="Trebuchet MS" w:hAnsi="Trebuchet MS"/>
                <w:color w:val="000000" w:themeColor="text1"/>
                <w:sz w:val="22"/>
                <w:szCs w:val="22"/>
              </w:rPr>
              <w:t>Layer</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(LLDP);</w:t>
            </w:r>
          </w:p>
          <w:p w14:paraId="3C183719"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LLDP-MED (</w:t>
            </w:r>
            <w:proofErr w:type="spellStart"/>
            <w:r w:rsidRPr="004949E7">
              <w:rPr>
                <w:rFonts w:ascii="Trebuchet MS" w:hAnsi="Trebuchet MS"/>
                <w:color w:val="000000" w:themeColor="text1"/>
                <w:sz w:val="22"/>
                <w:szCs w:val="22"/>
              </w:rPr>
              <w:t>Media</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Endpoint</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w:t>
            </w:r>
          </w:p>
          <w:p w14:paraId="08068863"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802.1s </w:t>
            </w:r>
            <w:proofErr w:type="spellStart"/>
            <w:r w:rsidRPr="004949E7">
              <w:rPr>
                <w:rFonts w:ascii="Trebuchet MS" w:hAnsi="Trebuchet MS"/>
                <w:color w:val="000000" w:themeColor="text1"/>
                <w:sz w:val="22"/>
                <w:szCs w:val="22"/>
              </w:rPr>
              <w:t>Multiple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(MSTP);</w:t>
            </w:r>
          </w:p>
          <w:p w14:paraId="7DAAEA52"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802.1w </w:t>
            </w:r>
            <w:proofErr w:type="spellStart"/>
            <w:r w:rsidRPr="004949E7">
              <w:rPr>
                <w:rFonts w:ascii="Trebuchet MS" w:hAnsi="Trebuchet MS"/>
                <w:color w:val="000000" w:themeColor="text1"/>
                <w:sz w:val="22"/>
                <w:szCs w:val="22"/>
              </w:rPr>
              <w:t>Rapid</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(RSTP);</w:t>
            </w:r>
          </w:p>
          <w:p w14:paraId="20EC3A03"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RPVST+;</w:t>
            </w:r>
          </w:p>
          <w:p w14:paraId="217A4010"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Port </w:t>
            </w:r>
            <w:proofErr w:type="spellStart"/>
            <w:r w:rsidRPr="004949E7">
              <w:rPr>
                <w:rFonts w:ascii="Trebuchet MS" w:hAnsi="Trebuchet MS"/>
                <w:color w:val="000000"/>
                <w:sz w:val="22"/>
                <w:szCs w:val="22"/>
              </w:rPr>
              <w:t>Mirroring</w:t>
            </w:r>
            <w:proofErr w:type="spellEnd"/>
            <w:r w:rsidRPr="004949E7">
              <w:rPr>
                <w:rFonts w:ascii="Trebuchet MS" w:hAnsi="Trebuchet MS"/>
                <w:color w:val="000000"/>
                <w:sz w:val="22"/>
                <w:szCs w:val="22"/>
              </w:rPr>
              <w:t>;</w:t>
            </w:r>
          </w:p>
          <w:p w14:paraId="69F8576A"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Network Time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(NTP);</w:t>
            </w:r>
          </w:p>
          <w:p w14:paraId="773E60C9"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MVRP.</w:t>
            </w:r>
          </w:p>
        </w:tc>
        <w:tc>
          <w:tcPr>
            <w:tcW w:w="3544" w:type="dxa"/>
          </w:tcPr>
          <w:p w14:paraId="63081B46" w14:textId="6DC28C5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90B2D9D" w14:textId="4463779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F13F2B6" w14:textId="36EF851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E38EB05" w14:textId="77777777" w:rsidTr="1009ED75">
        <w:tc>
          <w:tcPr>
            <w:tcW w:w="567" w:type="dxa"/>
          </w:tcPr>
          <w:p w14:paraId="288CF1E4" w14:textId="77777777" w:rsidR="00844307" w:rsidRPr="004949E7" w:rsidRDefault="00844307" w:rsidP="00844307">
            <w:pPr>
              <w:numPr>
                <w:ilvl w:val="0"/>
                <w:numId w:val="32"/>
              </w:numPr>
              <w:suppressAutoHyphens w:val="0"/>
              <w:snapToGrid w:val="0"/>
              <w:rPr>
                <w:rFonts w:ascii="Trebuchet MS" w:eastAsia="Times New Roman" w:hAnsi="Trebuchet MS"/>
                <w:sz w:val="22"/>
                <w:szCs w:val="22"/>
              </w:rPr>
            </w:pPr>
          </w:p>
        </w:tc>
        <w:tc>
          <w:tcPr>
            <w:tcW w:w="2388" w:type="dxa"/>
          </w:tcPr>
          <w:p w14:paraId="42286DDA" w14:textId="77777777" w:rsidR="00844307" w:rsidRPr="004949E7" w:rsidRDefault="00844307" w:rsidP="00844307">
            <w:pPr>
              <w:snapToGrid w:val="0"/>
              <w:rPr>
                <w:rFonts w:ascii="Trebuchet MS" w:eastAsia="Times New Roman" w:hAnsi="Trebuchet MS"/>
                <w:sz w:val="22"/>
                <w:szCs w:val="22"/>
              </w:rPr>
            </w:pPr>
            <w:r w:rsidRPr="004949E7">
              <w:rPr>
                <w:rFonts w:ascii="Trebuchet MS" w:eastAsia="Times New Roman" w:hAnsi="Trebuchet MS"/>
                <w:sz w:val="22"/>
                <w:szCs w:val="22"/>
              </w:rPr>
              <w:t>VXLAN funkcionalumas</w:t>
            </w:r>
          </w:p>
        </w:tc>
        <w:tc>
          <w:tcPr>
            <w:tcW w:w="5125" w:type="dxa"/>
          </w:tcPr>
          <w:p w14:paraId="240B1C9D" w14:textId="77777777" w:rsidR="00844307" w:rsidRPr="004949E7" w:rsidRDefault="00844307" w:rsidP="00844307">
            <w:pPr>
              <w:jc w:val="both"/>
              <w:rPr>
                <w:rFonts w:ascii="Trebuchet MS" w:hAnsi="Trebuchet MS"/>
                <w:sz w:val="22"/>
                <w:szCs w:val="22"/>
              </w:rPr>
            </w:pPr>
            <w:r w:rsidRPr="004949E7">
              <w:rPr>
                <w:rFonts w:ascii="Trebuchet MS" w:hAnsi="Trebuchet MS"/>
                <w:sz w:val="22"/>
                <w:szCs w:val="22"/>
              </w:rPr>
              <w:t>Turi palaikyti VXLAN funkcionalumą.</w:t>
            </w:r>
          </w:p>
        </w:tc>
        <w:tc>
          <w:tcPr>
            <w:tcW w:w="3544" w:type="dxa"/>
          </w:tcPr>
          <w:p w14:paraId="0E0FE5BB" w14:textId="5B8F576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2ED0084" w14:textId="329474B8"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9557366" w14:textId="044E8E8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A407C9F" w14:textId="77777777" w:rsidTr="1009ED75">
        <w:tc>
          <w:tcPr>
            <w:tcW w:w="567" w:type="dxa"/>
          </w:tcPr>
          <w:p w14:paraId="289CE5ED" w14:textId="77777777" w:rsidR="00844307" w:rsidRPr="004949E7" w:rsidRDefault="00844307" w:rsidP="00844307">
            <w:pPr>
              <w:numPr>
                <w:ilvl w:val="0"/>
                <w:numId w:val="32"/>
              </w:numPr>
              <w:suppressAutoHyphens w:val="0"/>
              <w:snapToGrid w:val="0"/>
              <w:rPr>
                <w:rFonts w:ascii="Trebuchet MS" w:eastAsia="Times New Roman" w:hAnsi="Trebuchet MS"/>
                <w:sz w:val="22"/>
                <w:szCs w:val="22"/>
              </w:rPr>
            </w:pPr>
          </w:p>
        </w:tc>
        <w:tc>
          <w:tcPr>
            <w:tcW w:w="2388" w:type="dxa"/>
          </w:tcPr>
          <w:p w14:paraId="262D7709"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Maršrutizavimo</w:t>
            </w:r>
            <w:proofErr w:type="spellEnd"/>
            <w:r w:rsidRPr="004949E7">
              <w:rPr>
                <w:rFonts w:ascii="Trebuchet MS" w:hAnsi="Trebuchet MS"/>
                <w:sz w:val="22"/>
                <w:szCs w:val="22"/>
              </w:rPr>
              <w:t xml:space="preserve"> </w:t>
            </w:r>
            <w:r w:rsidRPr="004949E7">
              <w:rPr>
                <w:rFonts w:ascii="Trebuchet MS" w:eastAsia="Times New Roman" w:hAnsi="Trebuchet MS"/>
                <w:sz w:val="22"/>
                <w:szCs w:val="22"/>
              </w:rPr>
              <w:t>protokolų ir funkcijų palaikymas</w:t>
            </w:r>
          </w:p>
        </w:tc>
        <w:tc>
          <w:tcPr>
            <w:tcW w:w="5125" w:type="dxa"/>
          </w:tcPr>
          <w:p w14:paraId="393C681D" w14:textId="2300E5B3" w:rsidR="00844307" w:rsidRPr="004949E7" w:rsidRDefault="00844307" w:rsidP="00844307">
            <w:pPr>
              <w:jc w:val="both"/>
              <w:rPr>
                <w:rFonts w:ascii="Trebuchet MS" w:hAnsi="Trebuchet MS"/>
                <w:sz w:val="22"/>
                <w:szCs w:val="22"/>
              </w:rPr>
            </w:pPr>
            <w:r w:rsidRPr="004949E7">
              <w:rPr>
                <w:rFonts w:ascii="Trebuchet MS" w:eastAsia="Times New Roman" w:hAnsi="Trebuchet MS"/>
                <w:sz w:val="22"/>
                <w:szCs w:val="22"/>
              </w:rPr>
              <w:t xml:space="preserve">Turi palaikyti šiuos </w:t>
            </w:r>
            <w:proofErr w:type="spellStart"/>
            <w:r w:rsidRPr="004949E7">
              <w:rPr>
                <w:rFonts w:ascii="Trebuchet MS" w:eastAsia="Times New Roman" w:hAnsi="Trebuchet MS"/>
                <w:sz w:val="22"/>
                <w:szCs w:val="22"/>
              </w:rPr>
              <w:t>maršrutizavimo</w:t>
            </w:r>
            <w:proofErr w:type="spellEnd"/>
            <w:r w:rsidRPr="004949E7">
              <w:rPr>
                <w:rFonts w:ascii="Trebuchet MS" w:eastAsia="Times New Roman" w:hAnsi="Trebuchet MS"/>
                <w:sz w:val="22"/>
                <w:szCs w:val="22"/>
              </w:rPr>
              <w:t xml:space="preserve"> protokolus ir funkcijas:</w:t>
            </w:r>
          </w:p>
          <w:p w14:paraId="5D730430"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OSPFv2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2074959B"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OSPFv3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339C31ED"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Static</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0A342A0B"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Equal-Cost</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Multipath</w:t>
            </w:r>
            <w:proofErr w:type="spellEnd"/>
            <w:r w:rsidRPr="004949E7">
              <w:rPr>
                <w:rFonts w:ascii="Trebuchet MS" w:eastAsia="Times New Roman" w:hAnsi="Trebuchet MS"/>
                <w:sz w:val="22"/>
                <w:szCs w:val="22"/>
              </w:rPr>
              <w:t xml:space="preserve"> (ECMP).</w:t>
            </w:r>
            <w:r w:rsidRPr="004949E7" w:rsidDel="007016E9">
              <w:rPr>
                <w:rFonts w:ascii="Trebuchet MS" w:hAnsi="Trebuchet MS"/>
                <w:sz w:val="22"/>
                <w:szCs w:val="22"/>
              </w:rPr>
              <w:t xml:space="preserve"> </w:t>
            </w:r>
          </w:p>
        </w:tc>
        <w:tc>
          <w:tcPr>
            <w:tcW w:w="3544" w:type="dxa"/>
          </w:tcPr>
          <w:p w14:paraId="36DEB457" w14:textId="2518C3E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8B93B75" w14:textId="6F85A705"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E3D8C6A" w14:textId="75656CE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6CF8E1E" w14:textId="77777777" w:rsidTr="1009ED75">
        <w:tc>
          <w:tcPr>
            <w:tcW w:w="567" w:type="dxa"/>
          </w:tcPr>
          <w:p w14:paraId="46F9CFDB"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78A7D434"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protokolų palaikymas</w:t>
            </w:r>
          </w:p>
        </w:tc>
        <w:tc>
          <w:tcPr>
            <w:tcW w:w="5125" w:type="dxa"/>
          </w:tcPr>
          <w:p w14:paraId="5984D250" w14:textId="77777777" w:rsidR="00844307" w:rsidRPr="004949E7" w:rsidRDefault="00844307" w:rsidP="00844307">
            <w:pPr>
              <w:jc w:val="both"/>
              <w:rPr>
                <w:rFonts w:ascii="Trebuchet MS" w:eastAsia="Times New Roman" w:hAnsi="Trebuchet MS"/>
                <w:sz w:val="22"/>
                <w:szCs w:val="22"/>
              </w:rPr>
            </w:pPr>
            <w:r w:rsidRPr="004949E7">
              <w:rPr>
                <w:rFonts w:ascii="Trebuchet MS" w:eastAsia="Times New Roman" w:hAnsi="Trebuchet MS"/>
                <w:sz w:val="22"/>
                <w:szCs w:val="22"/>
              </w:rPr>
              <w:t>Turi palaikyti šiuos protokolus:</w:t>
            </w:r>
          </w:p>
          <w:p w14:paraId="578537FA"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IGMPv1, v2,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v3; </w:t>
            </w:r>
          </w:p>
          <w:p w14:paraId="2CC167C2"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Listener</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Discovery</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Version</w:t>
            </w:r>
            <w:proofErr w:type="spellEnd"/>
            <w:r w:rsidRPr="004949E7">
              <w:rPr>
                <w:rFonts w:ascii="Trebuchet MS" w:hAnsi="Trebuchet MS"/>
                <w:sz w:val="22"/>
                <w:szCs w:val="22"/>
              </w:rPr>
              <w:t xml:space="preserve"> 2 (MLDv2) </w:t>
            </w:r>
            <w:proofErr w:type="spellStart"/>
            <w:r w:rsidRPr="004949E7">
              <w:rPr>
                <w:rFonts w:ascii="Trebuchet MS" w:hAnsi="Trebuchet MS"/>
                <w:sz w:val="22"/>
                <w:szCs w:val="22"/>
              </w:rPr>
              <w:t>for</w:t>
            </w:r>
            <w:proofErr w:type="spellEnd"/>
            <w:r w:rsidRPr="004949E7">
              <w:rPr>
                <w:rFonts w:ascii="Trebuchet MS" w:hAnsi="Trebuchet MS"/>
                <w:sz w:val="22"/>
                <w:szCs w:val="22"/>
              </w:rPr>
              <w:t xml:space="preserve"> IPv6;</w:t>
            </w:r>
          </w:p>
          <w:p w14:paraId="12B65392"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hAnsi="Trebuchet MS"/>
                <w:sz w:val="22"/>
                <w:szCs w:val="22"/>
              </w:rPr>
              <w:t xml:space="preserve">MLD </w:t>
            </w:r>
            <w:proofErr w:type="spellStart"/>
            <w:r w:rsidRPr="004949E7">
              <w:rPr>
                <w:rFonts w:ascii="Trebuchet MS" w:hAnsi="Trebuchet MS"/>
                <w:sz w:val="22"/>
                <w:szCs w:val="22"/>
              </w:rPr>
              <w:t>snooping</w:t>
            </w:r>
            <w:proofErr w:type="spellEnd"/>
            <w:r w:rsidRPr="004949E7">
              <w:rPr>
                <w:rFonts w:ascii="Trebuchet MS" w:hAnsi="Trebuchet MS"/>
                <w:sz w:val="22"/>
                <w:szCs w:val="22"/>
              </w:rPr>
              <w:t>;</w:t>
            </w:r>
          </w:p>
          <w:p w14:paraId="77B0D690"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PIM </w:t>
            </w:r>
            <w:proofErr w:type="spellStart"/>
            <w:r w:rsidRPr="004949E7">
              <w:rPr>
                <w:rFonts w:ascii="Trebuchet MS" w:eastAsia="Times New Roman" w:hAnsi="Trebuchet MS"/>
                <w:sz w:val="22"/>
                <w:szCs w:val="22"/>
              </w:rPr>
              <w:t>Dense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eastAsia="Times New Roman" w:hAnsi="Trebuchet MS"/>
                <w:sz w:val="22"/>
                <w:szCs w:val="22"/>
              </w:rPr>
              <w:t xml:space="preserve">, PIM </w:t>
            </w:r>
            <w:proofErr w:type="spellStart"/>
            <w:r w:rsidRPr="004949E7">
              <w:rPr>
                <w:rFonts w:ascii="Trebuchet MS" w:eastAsia="Times New Roman" w:hAnsi="Trebuchet MS"/>
                <w:sz w:val="22"/>
                <w:szCs w:val="22"/>
              </w:rPr>
              <w:t>Sparse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hAnsi="Trebuchet MS"/>
                <w:sz w:val="22"/>
                <w:szCs w:val="22"/>
              </w:rPr>
              <w:t>.</w:t>
            </w:r>
          </w:p>
        </w:tc>
        <w:tc>
          <w:tcPr>
            <w:tcW w:w="3544" w:type="dxa"/>
          </w:tcPr>
          <w:p w14:paraId="786CFC7B" w14:textId="421FC18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81F01DC" w14:textId="0A3328BE"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62439F0" w14:textId="67AEBDB7"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843E8FE" w14:textId="77777777" w:rsidTr="1009ED75">
        <w:tc>
          <w:tcPr>
            <w:tcW w:w="567" w:type="dxa"/>
          </w:tcPr>
          <w:p w14:paraId="238BFE40"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4CA59F90"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Aukštą patikimumą užtikrinančių protokolų palaikymas</w:t>
            </w:r>
          </w:p>
        </w:tc>
        <w:tc>
          <w:tcPr>
            <w:tcW w:w="5125" w:type="dxa"/>
          </w:tcPr>
          <w:p w14:paraId="08E727A4"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aukštą patikimumą užtikrinančius protokolus:</w:t>
            </w:r>
          </w:p>
          <w:p w14:paraId="26E86744"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Virtual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Router</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Redundancy</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(VRRP);</w:t>
            </w:r>
          </w:p>
          <w:p w14:paraId="3CCE6762"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Uni-directional</w:t>
            </w:r>
            <w:proofErr w:type="spellEnd"/>
            <w:r w:rsidRPr="004949E7">
              <w:rPr>
                <w:rFonts w:ascii="Trebuchet MS" w:eastAsia="Times New Roman" w:hAnsi="Trebuchet MS"/>
                <w:color w:val="000000" w:themeColor="text1"/>
                <w:sz w:val="22"/>
                <w:szCs w:val="22"/>
              </w:rPr>
              <w:t xml:space="preserve"> Link </w:t>
            </w:r>
            <w:proofErr w:type="spellStart"/>
            <w:r w:rsidRPr="004949E7">
              <w:rPr>
                <w:rFonts w:ascii="Trebuchet MS" w:eastAsia="Times New Roman" w:hAnsi="Trebuchet MS"/>
                <w:color w:val="000000" w:themeColor="text1"/>
                <w:sz w:val="22"/>
                <w:szCs w:val="22"/>
              </w:rPr>
              <w:t>Detection</w:t>
            </w:r>
            <w:proofErr w:type="spellEnd"/>
            <w:r w:rsidRPr="004949E7">
              <w:rPr>
                <w:rFonts w:ascii="Trebuchet MS" w:eastAsia="Times New Roman" w:hAnsi="Trebuchet MS"/>
                <w:color w:val="000000" w:themeColor="text1"/>
                <w:sz w:val="22"/>
                <w:szCs w:val="22"/>
              </w:rPr>
              <w:t xml:space="preserve"> (UDLD);</w:t>
            </w:r>
          </w:p>
          <w:p w14:paraId="5560DF9C"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802.3ad Link </w:t>
            </w:r>
            <w:proofErr w:type="spellStart"/>
            <w:r w:rsidRPr="004949E7">
              <w:rPr>
                <w:rFonts w:ascii="Trebuchet MS" w:hAnsi="Trebuchet MS"/>
                <w:color w:val="000000"/>
                <w:sz w:val="22"/>
                <w:szCs w:val="22"/>
              </w:rPr>
              <w:t>Aggregation</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(LACP).</w:t>
            </w:r>
          </w:p>
        </w:tc>
        <w:tc>
          <w:tcPr>
            <w:tcW w:w="3544" w:type="dxa"/>
          </w:tcPr>
          <w:p w14:paraId="490804DE" w14:textId="574FCDE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3AF88AC" w14:textId="3DE45FAE"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06F48AE" w14:textId="7D37669B"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71507C4" w14:textId="77777777" w:rsidTr="1009ED75">
        <w:tc>
          <w:tcPr>
            <w:tcW w:w="567" w:type="dxa"/>
          </w:tcPr>
          <w:p w14:paraId="704E3170"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02CB80D7"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Saugumo protokolų ir standartų palaikymas</w:t>
            </w:r>
          </w:p>
        </w:tc>
        <w:tc>
          <w:tcPr>
            <w:tcW w:w="5125" w:type="dxa"/>
          </w:tcPr>
          <w:p w14:paraId="541A61FD" w14:textId="77777777" w:rsidR="00844307" w:rsidRPr="004949E7" w:rsidRDefault="00844307" w:rsidP="00844307">
            <w:pPr>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palaikyti šiuos saugumo protokolus ir standartus</w:t>
            </w:r>
            <w:r w:rsidRPr="004949E7">
              <w:rPr>
                <w:rFonts w:ascii="Trebuchet MS" w:hAnsi="Trebuchet MS"/>
                <w:color w:val="000000"/>
                <w:sz w:val="22"/>
                <w:szCs w:val="22"/>
              </w:rPr>
              <w:t>:</w:t>
            </w:r>
          </w:p>
          <w:p w14:paraId="132E155C"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TFTP;</w:t>
            </w:r>
          </w:p>
          <w:p w14:paraId="69F62ADC"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SFTP;</w:t>
            </w:r>
          </w:p>
          <w:p w14:paraId="23D71BDB"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lastRenderedPageBreak/>
              <w:t xml:space="preserve">Access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list</w:t>
            </w:r>
            <w:proofErr w:type="spellEnd"/>
            <w:r w:rsidRPr="004949E7">
              <w:rPr>
                <w:rFonts w:ascii="Trebuchet MS" w:hAnsi="Trebuchet MS"/>
                <w:color w:val="000000"/>
                <w:sz w:val="22"/>
                <w:szCs w:val="22"/>
              </w:rPr>
              <w:t xml:space="preserve"> (ACL);</w:t>
            </w:r>
          </w:p>
          <w:p w14:paraId="0E54638C" w14:textId="77777777" w:rsidR="00844307" w:rsidRPr="004949E7" w:rsidRDefault="00844307" w:rsidP="00844307">
            <w:pPr>
              <w:numPr>
                <w:ilvl w:val="0"/>
                <w:numId w:val="13"/>
              </w:numPr>
              <w:suppressAutoHyphens w:val="0"/>
              <w:snapToGrid w:val="0"/>
              <w:contextualSpacing/>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STP BPDU;</w:t>
            </w:r>
          </w:p>
          <w:p w14:paraId="567BB42B"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STP </w:t>
            </w:r>
            <w:proofErr w:type="spellStart"/>
            <w:r w:rsidRPr="004949E7">
              <w:rPr>
                <w:rFonts w:ascii="Trebuchet MS" w:eastAsia="Times New Roman" w:hAnsi="Trebuchet MS"/>
                <w:color w:val="000000" w:themeColor="text1"/>
                <w:sz w:val="22"/>
                <w:szCs w:val="22"/>
              </w:rPr>
              <w:t>root</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guard</w:t>
            </w:r>
            <w:proofErr w:type="spellEnd"/>
            <w:r w:rsidRPr="004949E7">
              <w:rPr>
                <w:rFonts w:ascii="Trebuchet MS" w:eastAsia="Times New Roman" w:hAnsi="Trebuchet MS"/>
                <w:color w:val="000000" w:themeColor="text1"/>
                <w:sz w:val="22"/>
                <w:szCs w:val="22"/>
              </w:rPr>
              <w:t>;</w:t>
            </w:r>
          </w:p>
          <w:p w14:paraId="62BBCC4E"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Dynamic</w:t>
            </w:r>
            <w:proofErr w:type="spellEnd"/>
            <w:r w:rsidRPr="004949E7">
              <w:rPr>
                <w:rFonts w:ascii="Trebuchet MS" w:eastAsia="Times New Roman" w:hAnsi="Trebuchet MS"/>
                <w:color w:val="000000" w:themeColor="text1"/>
                <w:sz w:val="22"/>
                <w:szCs w:val="22"/>
              </w:rPr>
              <w:t xml:space="preserve"> ARP;</w:t>
            </w:r>
          </w:p>
          <w:p w14:paraId="5999C1BF"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TACACS+;</w:t>
            </w:r>
          </w:p>
          <w:p w14:paraId="7AAAAE6D"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RADIUS;</w:t>
            </w:r>
          </w:p>
          <w:p w14:paraId="00F276F9"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SSHv2;</w:t>
            </w:r>
          </w:p>
          <w:p w14:paraId="70CAED2B"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SSL;</w:t>
            </w:r>
          </w:p>
          <w:p w14:paraId="33F98C19"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IEEE 802.1X, </w:t>
            </w:r>
            <w:proofErr w:type="spellStart"/>
            <w:r w:rsidRPr="004949E7">
              <w:rPr>
                <w:rFonts w:ascii="Trebuchet MS" w:eastAsia="Times New Roman" w:hAnsi="Trebuchet MS"/>
                <w:color w:val="000000" w:themeColor="text1"/>
                <w:sz w:val="22"/>
                <w:szCs w:val="22"/>
              </w:rPr>
              <w:t>Web</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and</w:t>
            </w:r>
            <w:proofErr w:type="spellEnd"/>
            <w:r w:rsidRPr="004949E7">
              <w:rPr>
                <w:rFonts w:ascii="Trebuchet MS" w:eastAsia="Times New Roman" w:hAnsi="Trebuchet MS"/>
                <w:color w:val="000000" w:themeColor="text1"/>
                <w:sz w:val="22"/>
                <w:szCs w:val="22"/>
              </w:rPr>
              <w:t xml:space="preserve"> MAC </w:t>
            </w:r>
            <w:proofErr w:type="spellStart"/>
            <w:r w:rsidRPr="004949E7">
              <w:rPr>
                <w:rFonts w:ascii="Trebuchet MS" w:eastAsia="Times New Roman" w:hAnsi="Trebuchet MS"/>
                <w:color w:val="000000" w:themeColor="text1"/>
                <w:sz w:val="22"/>
                <w:szCs w:val="22"/>
              </w:rPr>
              <w:t>authentication</w:t>
            </w:r>
            <w:proofErr w:type="spellEnd"/>
            <w:r w:rsidRPr="004949E7">
              <w:rPr>
                <w:rFonts w:ascii="Trebuchet MS" w:eastAsia="Times New Roman" w:hAnsi="Trebuchet MS"/>
                <w:color w:val="000000" w:themeColor="text1"/>
                <w:sz w:val="22"/>
                <w:szCs w:val="22"/>
              </w:rPr>
              <w:t>.</w:t>
            </w:r>
          </w:p>
        </w:tc>
        <w:tc>
          <w:tcPr>
            <w:tcW w:w="3544" w:type="dxa"/>
          </w:tcPr>
          <w:p w14:paraId="47DBD5CC" w14:textId="2B9BE94C"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57A5D2CB" w14:textId="1501EF92"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7807BAB" w14:textId="06506AD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C9B88A0" w14:textId="77777777" w:rsidTr="1009ED75">
        <w:tc>
          <w:tcPr>
            <w:tcW w:w="567" w:type="dxa"/>
          </w:tcPr>
          <w:p w14:paraId="2CD7D055"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6E601675"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Paslaugos kokybės valdymo funkcijų palaikymas</w:t>
            </w:r>
          </w:p>
        </w:tc>
        <w:tc>
          <w:tcPr>
            <w:tcW w:w="5125" w:type="dxa"/>
          </w:tcPr>
          <w:p w14:paraId="774A6E94"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eilių valdymo metodus:</w:t>
            </w:r>
          </w:p>
          <w:p w14:paraId="7D810924"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Strict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 xml:space="preserve"> (SP);</w:t>
            </w:r>
          </w:p>
          <w:p w14:paraId="5A48A123"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Deficit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Weighted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Round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Robin</w:t>
            </w:r>
            <w:proofErr w:type="spellEnd"/>
            <w:r w:rsidRPr="004949E7">
              <w:rPr>
                <w:rFonts w:ascii="Trebuchet MS" w:hAnsi="Trebuchet MS"/>
                <w:color w:val="000000"/>
                <w:sz w:val="22"/>
                <w:szCs w:val="22"/>
              </w:rPr>
              <w:t xml:space="preserve"> (DWRR) </w:t>
            </w:r>
            <w:r w:rsidRPr="004949E7">
              <w:rPr>
                <w:rFonts w:ascii="Trebuchet MS" w:eastAsia="Times New Roman" w:hAnsi="Trebuchet MS"/>
                <w:color w:val="000000" w:themeColor="text1"/>
                <w:sz w:val="22"/>
                <w:szCs w:val="22"/>
              </w:rPr>
              <w:t xml:space="preserve">arba </w:t>
            </w:r>
            <w:proofErr w:type="spellStart"/>
            <w:r w:rsidRPr="004949E7">
              <w:rPr>
                <w:rFonts w:ascii="Trebuchet MS" w:eastAsia="Times New Roman" w:hAnsi="Trebuchet MS"/>
                <w:color w:val="000000" w:themeColor="text1"/>
                <w:sz w:val="22"/>
                <w:szCs w:val="22"/>
              </w:rPr>
              <w:t>Weighted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Fair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Queueing</w:t>
            </w:r>
            <w:proofErr w:type="spellEnd"/>
            <w:r w:rsidRPr="004949E7">
              <w:rPr>
                <w:rFonts w:ascii="Trebuchet MS" w:eastAsia="Times New Roman" w:hAnsi="Trebuchet MS"/>
                <w:color w:val="000000" w:themeColor="text1"/>
                <w:sz w:val="22"/>
                <w:szCs w:val="22"/>
              </w:rPr>
              <w:t xml:space="preserve"> (WFQ)</w:t>
            </w:r>
            <w:r w:rsidRPr="004949E7">
              <w:rPr>
                <w:rFonts w:ascii="Trebuchet MS" w:hAnsi="Trebuchet MS"/>
                <w:color w:val="000000"/>
                <w:sz w:val="22"/>
                <w:szCs w:val="22"/>
              </w:rPr>
              <w:t>.</w:t>
            </w:r>
          </w:p>
          <w:p w14:paraId="2F5AADAF"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paketų valdymo algoritmus:</w:t>
            </w:r>
          </w:p>
          <w:p w14:paraId="44C5D09D"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802.1p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w:t>
            </w:r>
          </w:p>
          <w:p w14:paraId="73E10028"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802.3x </w:t>
            </w:r>
            <w:proofErr w:type="spellStart"/>
            <w:r w:rsidRPr="004949E7">
              <w:rPr>
                <w:rFonts w:ascii="Trebuchet MS" w:hAnsi="Trebuchet MS"/>
                <w:color w:val="000000"/>
                <w:sz w:val="22"/>
                <w:szCs w:val="22"/>
              </w:rPr>
              <w:t>Flow</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w:t>
            </w:r>
          </w:p>
          <w:p w14:paraId="19CFF8AB" w14:textId="77777777" w:rsidR="00844307" w:rsidRPr="004949E7" w:rsidRDefault="00844307" w:rsidP="00844307">
            <w:pPr>
              <w:numPr>
                <w:ilvl w:val="0"/>
                <w:numId w:val="13"/>
              </w:numPr>
              <w:suppressAutoHyphens w:val="0"/>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4949E7">
              <w:rPr>
                <w:rFonts w:ascii="Trebuchet MS" w:eastAsia="Times New Roman" w:hAnsi="Trebuchet MS"/>
                <w:color w:val="000000" w:themeColor="text1"/>
                <w:sz w:val="22"/>
                <w:szCs w:val="22"/>
              </w:rPr>
              <w:t>of</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Service</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ToS</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Layer</w:t>
            </w:r>
            <w:proofErr w:type="spellEnd"/>
            <w:r w:rsidRPr="004949E7">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4949E7">
              <w:rPr>
                <w:rFonts w:ascii="Trebuchet MS" w:eastAsia="Times New Roman" w:hAnsi="Trebuchet MS"/>
                <w:color w:val="000000" w:themeColor="text1"/>
                <w:sz w:val="22"/>
                <w:szCs w:val="22"/>
              </w:rPr>
              <w:t>DiffServ</w:t>
            </w:r>
            <w:proofErr w:type="spellEnd"/>
            <w:r w:rsidRPr="004949E7">
              <w:rPr>
                <w:rFonts w:ascii="Trebuchet MS" w:eastAsia="Times New Roman" w:hAnsi="Trebuchet MS"/>
                <w:color w:val="000000" w:themeColor="text1"/>
                <w:sz w:val="22"/>
                <w:szCs w:val="22"/>
              </w:rPr>
              <w:t>;</w:t>
            </w:r>
          </w:p>
          <w:p w14:paraId="5A836E98"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IP SLA </w:t>
            </w:r>
            <w:proofErr w:type="spellStart"/>
            <w:r w:rsidRPr="004949E7">
              <w:rPr>
                <w:rFonts w:ascii="Trebuchet MS" w:eastAsia="Times New Roman" w:hAnsi="Trebuchet MS"/>
                <w:color w:val="000000" w:themeColor="text1"/>
                <w:sz w:val="22"/>
                <w:szCs w:val="22"/>
              </w:rPr>
              <w:t>for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Voice</w:t>
            </w:r>
            <w:proofErr w:type="spellEnd"/>
            <w:r w:rsidRPr="004949E7">
              <w:rPr>
                <w:rFonts w:ascii="Trebuchet MS" w:eastAsia="Times New Roman" w:hAnsi="Trebuchet MS"/>
                <w:color w:val="000000" w:themeColor="text1"/>
                <w:sz w:val="22"/>
                <w:szCs w:val="22"/>
              </w:rPr>
              <w:t xml:space="preserve"> balso srauto kokybės parametrų stebėsenai</w:t>
            </w:r>
            <w:r w:rsidRPr="004949E7">
              <w:rPr>
                <w:rFonts w:ascii="Trebuchet MS" w:hAnsi="Trebuchet MS"/>
                <w:color w:val="000000"/>
                <w:sz w:val="22"/>
                <w:szCs w:val="22"/>
              </w:rPr>
              <w:t>.</w:t>
            </w:r>
          </w:p>
        </w:tc>
        <w:tc>
          <w:tcPr>
            <w:tcW w:w="3544" w:type="dxa"/>
          </w:tcPr>
          <w:p w14:paraId="382FA084" w14:textId="1751C72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62DC8FD" w14:textId="53CD8C1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F369914" w14:textId="0F83B0C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3AEFCE9" w14:textId="77777777" w:rsidTr="1009ED75">
        <w:tc>
          <w:tcPr>
            <w:tcW w:w="567" w:type="dxa"/>
          </w:tcPr>
          <w:p w14:paraId="25D565C7"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06AE3C5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Valdymo funkcijų palaikymas</w:t>
            </w:r>
          </w:p>
        </w:tc>
        <w:tc>
          <w:tcPr>
            <w:tcW w:w="5125" w:type="dxa"/>
          </w:tcPr>
          <w:p w14:paraId="654CABAB" w14:textId="77777777" w:rsidR="00844307" w:rsidRPr="004949E7" w:rsidRDefault="00844307" w:rsidP="00844307">
            <w:pPr>
              <w:snapToGrid w:val="0"/>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valdymo funkcijas:</w:t>
            </w:r>
          </w:p>
          <w:p w14:paraId="49629A75" w14:textId="77777777" w:rsidR="00844307" w:rsidRPr="004949E7" w:rsidRDefault="00844307" w:rsidP="00844307">
            <w:pPr>
              <w:numPr>
                <w:ilvl w:val="0"/>
                <w:numId w:val="13"/>
              </w:numPr>
              <w:suppressAutoHyphens w:val="0"/>
              <w:rPr>
                <w:rFonts w:ascii="Trebuchet MS" w:eastAsia="Times New Roman" w:hAnsi="Trebuchet MS"/>
                <w:sz w:val="22"/>
                <w:szCs w:val="22"/>
              </w:rPr>
            </w:pPr>
            <w:r w:rsidRPr="004949E7">
              <w:rPr>
                <w:rFonts w:ascii="Trebuchet MS" w:eastAsia="Times New Roman" w:hAnsi="Trebuchet MS"/>
                <w:color w:val="000000" w:themeColor="text1"/>
                <w:sz w:val="22"/>
                <w:szCs w:val="22"/>
              </w:rPr>
              <w:t>CLI;</w:t>
            </w:r>
          </w:p>
          <w:p w14:paraId="66CC6473" w14:textId="77777777" w:rsidR="00844307" w:rsidRPr="004949E7" w:rsidRDefault="00844307" w:rsidP="00844307">
            <w:pPr>
              <w:numPr>
                <w:ilvl w:val="0"/>
                <w:numId w:val="13"/>
              </w:numPr>
              <w:suppressAutoHyphens w:val="0"/>
              <w:snapToGrid w:val="0"/>
              <w:rPr>
                <w:rFonts w:ascii="Trebuchet MS" w:eastAsia="Times New Roman" w:hAnsi="Trebuchet MS"/>
                <w:color w:val="000000" w:themeColor="text1"/>
                <w:sz w:val="22"/>
                <w:szCs w:val="22"/>
              </w:rPr>
            </w:pPr>
            <w:r w:rsidRPr="004949E7">
              <w:rPr>
                <w:rFonts w:ascii="Trebuchet MS" w:eastAsia="Times New Roman" w:hAnsi="Trebuchet MS"/>
                <w:sz w:val="22"/>
                <w:szCs w:val="22"/>
              </w:rPr>
              <w:t>SNMP v2c/v3;</w:t>
            </w:r>
          </w:p>
          <w:p w14:paraId="4A3689D6" w14:textId="77777777" w:rsidR="00844307" w:rsidRPr="004949E7" w:rsidRDefault="00844307" w:rsidP="00844307">
            <w:pPr>
              <w:numPr>
                <w:ilvl w:val="0"/>
                <w:numId w:val="13"/>
              </w:numPr>
              <w:suppressAutoHyphens w:val="0"/>
              <w:snapToGrid w:val="0"/>
              <w:rPr>
                <w:rFonts w:ascii="Trebuchet MS" w:hAnsi="Trebuchet MS"/>
                <w:sz w:val="22"/>
                <w:szCs w:val="22"/>
              </w:rPr>
            </w:pPr>
            <w:r w:rsidRPr="004949E7">
              <w:rPr>
                <w:rFonts w:ascii="Trebuchet MS" w:eastAsia="Times New Roman" w:hAnsi="Trebuchet MS"/>
                <w:color w:val="000000" w:themeColor="text1"/>
                <w:sz w:val="22"/>
                <w:szCs w:val="22"/>
              </w:rPr>
              <w:t>debesijos tipo centralizuoto valdymo platforma.</w:t>
            </w:r>
          </w:p>
        </w:tc>
        <w:tc>
          <w:tcPr>
            <w:tcW w:w="3544" w:type="dxa"/>
          </w:tcPr>
          <w:p w14:paraId="7BC1D040" w14:textId="3752D68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55F1C10" w14:textId="02B2BAE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952AC76" w14:textId="1DB8C473"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2E12B53" w14:textId="77777777" w:rsidTr="1009ED75">
        <w:trPr>
          <w:trHeight w:val="398"/>
        </w:trPr>
        <w:tc>
          <w:tcPr>
            <w:tcW w:w="567" w:type="dxa"/>
          </w:tcPr>
          <w:p w14:paraId="4B2972E0"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1028DB5D"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Srautų stebėjimo funkcijų palaikymas</w:t>
            </w:r>
          </w:p>
        </w:tc>
        <w:tc>
          <w:tcPr>
            <w:tcW w:w="5125" w:type="dxa"/>
          </w:tcPr>
          <w:p w14:paraId="0A74260D"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srautų stebėjimo funkcijas:</w:t>
            </w:r>
          </w:p>
          <w:p w14:paraId="24E47B18"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color w:val="000000" w:themeColor="text1"/>
                <w:sz w:val="22"/>
                <w:szCs w:val="22"/>
              </w:rPr>
              <w:t>sFlow</w:t>
            </w:r>
            <w:proofErr w:type="spellEnd"/>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p>
          <w:p w14:paraId="6C530E4C"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color w:val="000000" w:themeColor="text1"/>
                <w:sz w:val="22"/>
                <w:szCs w:val="22"/>
              </w:rPr>
              <w:t>RMON.</w:t>
            </w:r>
          </w:p>
        </w:tc>
        <w:tc>
          <w:tcPr>
            <w:tcW w:w="3544" w:type="dxa"/>
          </w:tcPr>
          <w:p w14:paraId="689848D1" w14:textId="7FFCAFF6"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52E70EA" w14:textId="08EB230A"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9587DDC" w14:textId="3FABFD97"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4D3041C" w14:textId="77777777" w:rsidTr="1009ED75">
        <w:tc>
          <w:tcPr>
            <w:tcW w:w="567" w:type="dxa"/>
          </w:tcPr>
          <w:p w14:paraId="7347F726"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2AE17181"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Kitos funkcijos</w:t>
            </w:r>
          </w:p>
        </w:tc>
        <w:tc>
          <w:tcPr>
            <w:tcW w:w="5125" w:type="dxa"/>
          </w:tcPr>
          <w:p w14:paraId="25CC2FB7"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funkcijas:</w:t>
            </w:r>
          </w:p>
          <w:p w14:paraId="254F4EC2"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dviejų vidinės programinės įrangos versijų laikymas įrenginyje (</w:t>
            </w:r>
            <w:proofErr w:type="spellStart"/>
            <w:r w:rsidRPr="004949E7">
              <w:rPr>
                <w:rFonts w:ascii="Trebuchet MS" w:hAnsi="Trebuchet MS"/>
                <w:sz w:val="22"/>
                <w:szCs w:val="22"/>
              </w:rPr>
              <w:t>dual</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flash</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image</w:t>
            </w:r>
            <w:proofErr w:type="spellEnd"/>
            <w:r w:rsidRPr="004949E7">
              <w:rPr>
                <w:rFonts w:ascii="Trebuchet MS" w:hAnsi="Trebuchet MS"/>
                <w:sz w:val="22"/>
                <w:szCs w:val="22"/>
              </w:rPr>
              <w:t>);</w:t>
            </w:r>
          </w:p>
          <w:p w14:paraId="6E8D22B1"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color w:val="000000" w:themeColor="text1"/>
                <w:sz w:val="22"/>
                <w:szCs w:val="22"/>
              </w:rPr>
              <w:lastRenderedPageBreak/>
              <w:t>„</w:t>
            </w:r>
            <w:proofErr w:type="spellStart"/>
            <w:r w:rsidRPr="004949E7">
              <w:rPr>
                <w:rFonts w:ascii="Trebuchet MS" w:hAnsi="Trebuchet MS"/>
                <w:color w:val="000000" w:themeColor="text1"/>
                <w:sz w:val="22"/>
                <w:szCs w:val="22"/>
              </w:rPr>
              <w:t>Jumbo</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frames</w:t>
            </w:r>
            <w:proofErr w:type="spellEnd"/>
            <w:r w:rsidRPr="004949E7">
              <w:rPr>
                <w:rFonts w:ascii="Trebuchet MS" w:hAnsi="Trebuchet MS"/>
                <w:color w:val="000000" w:themeColor="text1"/>
                <w:sz w:val="22"/>
                <w:szCs w:val="22"/>
              </w:rPr>
              <w:t>“ ne mažesni kaip 9000 baitų paketai;</w:t>
            </w:r>
          </w:p>
          <w:p w14:paraId="3778E5AD"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REST API sąsaja;</w:t>
            </w:r>
          </w:p>
          <w:p w14:paraId="340FDD9D" w14:textId="77777777" w:rsidR="00844307" w:rsidRPr="004949E7" w:rsidRDefault="00844307" w:rsidP="00844307">
            <w:pPr>
              <w:numPr>
                <w:ilvl w:val="0"/>
                <w:numId w:val="13"/>
              </w:numPr>
              <w:suppressAutoHyphens w:val="0"/>
              <w:contextualSpacing/>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Python</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skriptų</w:t>
            </w:r>
            <w:proofErr w:type="spellEnd"/>
            <w:r w:rsidRPr="004949E7">
              <w:rPr>
                <w:rFonts w:ascii="Trebuchet MS" w:eastAsia="Times New Roman" w:hAnsi="Trebuchet MS"/>
                <w:color w:val="000000" w:themeColor="text1"/>
                <w:sz w:val="22"/>
                <w:szCs w:val="22"/>
              </w:rPr>
              <w:t xml:space="preserve"> vykdymas.</w:t>
            </w:r>
          </w:p>
        </w:tc>
        <w:tc>
          <w:tcPr>
            <w:tcW w:w="3544" w:type="dxa"/>
          </w:tcPr>
          <w:p w14:paraId="656BC312" w14:textId="1BF7760B"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7227767B" w14:textId="24DC2DA0"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FB5999D" w14:textId="2DCF1D0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0E4E532" w14:textId="77777777" w:rsidTr="1009ED75">
        <w:tc>
          <w:tcPr>
            <w:tcW w:w="567" w:type="dxa"/>
          </w:tcPr>
          <w:p w14:paraId="3E518B7A"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tcPr>
          <w:p w14:paraId="596090F9"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Tinklo analitika</w:t>
            </w:r>
          </w:p>
        </w:tc>
        <w:tc>
          <w:tcPr>
            <w:tcW w:w="5125" w:type="dxa"/>
          </w:tcPr>
          <w:p w14:paraId="68A68F80"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sz w:val="22"/>
                <w:szCs w:val="22"/>
              </w:rPr>
              <w:t>Turi palaikyti funkcionalumą</w:t>
            </w:r>
            <w:r w:rsidRPr="004949E7">
              <w:rPr>
                <w:rFonts w:ascii="Trebuchet MS" w:eastAsia="Times New Roman" w:hAnsi="Trebuchet MS"/>
                <w:color w:val="000000" w:themeColor="text1"/>
                <w:sz w:val="22"/>
                <w:szCs w:val="22"/>
              </w:rPr>
              <w:t>:</w:t>
            </w:r>
          </w:p>
          <w:p w14:paraId="58DC02AE"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stebėti ir analizuoti įvykius tinkle;</w:t>
            </w:r>
          </w:p>
          <w:p w14:paraId="0B5FBD9B"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identifikuoti ir spręsti problemas tinkle;</w:t>
            </w:r>
          </w:p>
          <w:p w14:paraId="72F9A877"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saugoti konfigūracijas ir veikimo būklės duomenis.</w:t>
            </w:r>
          </w:p>
          <w:p w14:paraId="6EC0D02B"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0BAC0CAD" w14:textId="7F783944"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26EED30" w14:textId="0044CEB1"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5FEF409" w14:textId="6AB9FDB7"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4BACA54" w14:textId="77777777" w:rsidTr="1009ED75">
        <w:tc>
          <w:tcPr>
            <w:tcW w:w="567" w:type="dxa"/>
          </w:tcPr>
          <w:p w14:paraId="7839869A" w14:textId="77777777" w:rsidR="00844307" w:rsidRPr="004949E7" w:rsidRDefault="00844307" w:rsidP="00844307">
            <w:pPr>
              <w:numPr>
                <w:ilvl w:val="0"/>
                <w:numId w:val="32"/>
              </w:numPr>
              <w:suppressAutoHyphens w:val="0"/>
              <w:snapToGrid w:val="0"/>
              <w:contextualSpacing/>
              <w:rPr>
                <w:rFonts w:ascii="Trebuchet MS" w:hAnsi="Trebuchet MS"/>
                <w:sz w:val="22"/>
                <w:szCs w:val="22"/>
              </w:rPr>
            </w:pPr>
          </w:p>
        </w:tc>
        <w:tc>
          <w:tcPr>
            <w:tcW w:w="2388" w:type="dxa"/>
            <w:shd w:val="clear" w:color="auto" w:fill="auto"/>
          </w:tcPr>
          <w:p w14:paraId="51EDC12C"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Centralizuotas valdymas</w:t>
            </w:r>
          </w:p>
        </w:tc>
        <w:tc>
          <w:tcPr>
            <w:tcW w:w="5125" w:type="dxa"/>
            <w:shd w:val="clear" w:color="auto" w:fill="auto"/>
          </w:tcPr>
          <w:p w14:paraId="29189F4F" w14:textId="77777777" w:rsidR="00844307" w:rsidRPr="004949E7" w:rsidRDefault="00844307" w:rsidP="00844307">
            <w:pPr>
              <w:snapToGrid w:val="0"/>
              <w:rPr>
                <w:rFonts w:ascii="Trebuchet MS" w:eastAsia="Times New Roman" w:hAnsi="Trebuchet MS"/>
                <w:sz w:val="22"/>
                <w:szCs w:val="22"/>
              </w:rPr>
            </w:pPr>
            <w:r w:rsidRPr="004949E7">
              <w:rPr>
                <w:rFonts w:ascii="Trebuchet MS" w:eastAsia="Times New Roman" w:hAnsi="Trebuchet MS"/>
                <w:sz w:val="22"/>
                <w:szCs w:val="22"/>
              </w:rPr>
              <w:t>Turi būti pridedamos licencijos komutatorių įtraukti ir valdyti centralizuoto tinklo valdymo sistema, paremta debesijos pagrindu. Licencijos turi būti pateikiamos ne trumpesniam negu 3 metų laikotarpiui.</w:t>
            </w:r>
          </w:p>
          <w:p w14:paraId="30A469E0"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13C45332" w14:textId="4239EB86" w:rsidR="00844307" w:rsidRDefault="00844307" w:rsidP="00573139">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16F5CBA4" w14:textId="3794FB53" w:rsidR="00844307" w:rsidRPr="00844307" w:rsidRDefault="00844307" w:rsidP="000F3345">
            <w:pPr>
              <w:rPr>
                <w:rFonts w:ascii="Trebuchet MS" w:hAnsi="Trebuchet MS"/>
                <w:sz w:val="22"/>
                <w:szCs w:val="22"/>
              </w:rPr>
            </w:pPr>
          </w:p>
        </w:tc>
        <w:tc>
          <w:tcPr>
            <w:tcW w:w="1843" w:type="dxa"/>
          </w:tcPr>
          <w:p w14:paraId="6E921A22" w14:textId="1B0A73B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E7E777D" w14:textId="7B06ED0D" w:rsidR="00844307" w:rsidRPr="004949E7" w:rsidRDefault="00844307" w:rsidP="00573139">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BB05FF" w:rsidRPr="004949E7" w14:paraId="35F3DA8F" w14:textId="77777777" w:rsidTr="1009ED75">
        <w:tc>
          <w:tcPr>
            <w:tcW w:w="567" w:type="dxa"/>
          </w:tcPr>
          <w:p w14:paraId="59B0BCBB" w14:textId="77777777" w:rsidR="00BB05FF" w:rsidRPr="004949E7" w:rsidRDefault="00BB05FF" w:rsidP="00BB05FF">
            <w:pPr>
              <w:numPr>
                <w:ilvl w:val="0"/>
                <w:numId w:val="32"/>
              </w:numPr>
              <w:suppressAutoHyphens w:val="0"/>
              <w:snapToGrid w:val="0"/>
              <w:contextualSpacing/>
              <w:rPr>
                <w:rFonts w:ascii="Trebuchet MS" w:hAnsi="Trebuchet MS"/>
                <w:sz w:val="22"/>
                <w:szCs w:val="22"/>
              </w:rPr>
            </w:pPr>
          </w:p>
        </w:tc>
        <w:tc>
          <w:tcPr>
            <w:tcW w:w="2388" w:type="dxa"/>
            <w:shd w:val="clear" w:color="auto" w:fill="auto"/>
          </w:tcPr>
          <w:p w14:paraId="6C454AF1" w14:textId="77777777" w:rsidR="00BB05FF" w:rsidRPr="004949E7" w:rsidRDefault="00BB05FF" w:rsidP="00BB05FF">
            <w:pPr>
              <w:snapToGrid w:val="0"/>
              <w:rPr>
                <w:rFonts w:ascii="Trebuchet MS" w:hAnsi="Trebuchet MS"/>
                <w:sz w:val="22"/>
                <w:szCs w:val="22"/>
                <w:highlight w:val="yellow"/>
              </w:rPr>
            </w:pPr>
            <w:r w:rsidRPr="004949E7">
              <w:rPr>
                <w:rFonts w:ascii="Trebuchet MS" w:eastAsia="Times New Roman" w:hAnsi="Trebuchet MS"/>
                <w:color w:val="000000"/>
                <w:sz w:val="22"/>
                <w:szCs w:val="22"/>
              </w:rPr>
              <w:t>Garantija</w:t>
            </w:r>
          </w:p>
        </w:tc>
        <w:tc>
          <w:tcPr>
            <w:tcW w:w="5125" w:type="dxa"/>
            <w:shd w:val="clear" w:color="auto" w:fill="auto"/>
          </w:tcPr>
          <w:p w14:paraId="3958E6CD" w14:textId="592E07F0" w:rsidR="00BB05FF" w:rsidRPr="00D4295A" w:rsidRDefault="00BB05FF" w:rsidP="00BB05FF">
            <w:pPr>
              <w:rPr>
                <w:rFonts w:ascii="Trebuchet MS" w:eastAsia="SimSun" w:hAnsi="Trebuchet MS"/>
                <w:sz w:val="22"/>
                <w:szCs w:val="22"/>
              </w:rPr>
            </w:pPr>
            <w:r w:rsidRPr="00D4295A">
              <w:rPr>
                <w:rFonts w:ascii="Trebuchet MS" w:eastAsia="Times New Roman" w:hAnsi="Trebuchet MS"/>
                <w:color w:val="000000" w:themeColor="text1"/>
                <w:sz w:val="22"/>
                <w:szCs w:val="22"/>
              </w:rPr>
              <w:t xml:space="preserve">Siūlomai įrangai turi būti taikoma ne trumpesnė kaip </w:t>
            </w:r>
            <w:r w:rsidRPr="00D4295A">
              <w:rPr>
                <w:rFonts w:ascii="Trebuchet MS" w:hAnsi="Trebuchet MS"/>
                <w:color w:val="000000" w:themeColor="text1"/>
                <w:sz w:val="22"/>
                <w:szCs w:val="22"/>
              </w:rPr>
              <w:t xml:space="preserve">5 metų </w:t>
            </w:r>
            <w:r w:rsidRPr="00D4295A">
              <w:rPr>
                <w:rFonts w:ascii="Trebuchet MS" w:eastAsia="Times New Roman" w:hAnsi="Trebuchet MS"/>
                <w:color w:val="000000" w:themeColor="text1"/>
                <w:sz w:val="22"/>
                <w:szCs w:val="22"/>
              </w:rPr>
              <w:t xml:space="preserve">gamintojo </w:t>
            </w:r>
            <w:ins w:id="16" w:author="Rima Kabelinskienė" w:date="2025-02-06T14:51:00Z" w16du:dateUtc="2025-02-06T12:51:00Z">
              <w:r w:rsidR="00634A62">
                <w:rPr>
                  <w:rFonts w:ascii="Trebuchet MS" w:eastAsia="Times New Roman" w:hAnsi="Trebuchet MS"/>
                  <w:color w:val="000000" w:themeColor="text1"/>
                  <w:sz w:val="22"/>
                  <w:szCs w:val="22"/>
                </w:rPr>
                <w:t>garantija</w:t>
              </w:r>
              <w:r w:rsidR="00634A62" w:rsidRPr="00D4295A" w:rsidDel="00634A62">
                <w:rPr>
                  <w:rFonts w:ascii="Trebuchet MS" w:eastAsia="Times New Roman" w:hAnsi="Trebuchet MS"/>
                  <w:color w:val="000000" w:themeColor="text1"/>
                  <w:sz w:val="22"/>
                  <w:szCs w:val="22"/>
                </w:rPr>
                <w:t xml:space="preserve"> </w:t>
              </w:r>
            </w:ins>
            <w:del w:id="17" w:author="Rima Kabelinskienė" w:date="2025-02-06T14:51:00Z" w16du:dateUtc="2025-02-06T12:51:00Z">
              <w:r w:rsidRPr="00D4295A" w:rsidDel="00634A62">
                <w:rPr>
                  <w:rFonts w:ascii="Trebuchet MS" w:eastAsia="Times New Roman" w:hAnsi="Trebuchet MS"/>
                  <w:color w:val="000000" w:themeColor="text1"/>
                  <w:sz w:val="22"/>
                  <w:szCs w:val="22"/>
                </w:rPr>
                <w:delText xml:space="preserve">garantinė priežiūra </w:delText>
              </w:r>
            </w:del>
            <w:r w:rsidRPr="00D4295A">
              <w:rPr>
                <w:rFonts w:ascii="Trebuchet MS" w:eastAsia="Times New Roman" w:hAnsi="Trebuchet MS"/>
                <w:color w:val="000000" w:themeColor="text1"/>
                <w:sz w:val="22"/>
                <w:szCs w:val="22"/>
              </w:rPr>
              <w:t>(išskyrus centralizuoto tinklo valdymo sistemos licencijas).</w:t>
            </w:r>
          </w:p>
        </w:tc>
        <w:tc>
          <w:tcPr>
            <w:tcW w:w="3544" w:type="dxa"/>
          </w:tcPr>
          <w:p w14:paraId="08FECCD3" w14:textId="73F50FDC"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20462D1" w14:textId="2A9F5F78"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29B2C01" w14:textId="3F1E54C3"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r>
    </w:tbl>
    <w:p w14:paraId="3FD5F5BF" w14:textId="77777777" w:rsidR="00B341D9" w:rsidRDefault="00B341D9" w:rsidP="00A17BB1">
      <w:pPr>
        <w:spacing w:before="120"/>
        <w:rPr>
          <w:rFonts w:ascii="Trebuchet MS" w:eastAsia="Times New Roman" w:hAnsi="Trebuchet MS"/>
          <w:b/>
          <w:color w:val="000000"/>
          <w:sz w:val="22"/>
          <w:szCs w:val="22"/>
        </w:rPr>
      </w:pPr>
    </w:p>
    <w:p w14:paraId="4FABAFC1" w14:textId="77777777" w:rsidR="006C49FD" w:rsidRPr="004949E7" w:rsidRDefault="006C49FD" w:rsidP="00A17BB1">
      <w:pPr>
        <w:spacing w:before="120"/>
        <w:rPr>
          <w:rFonts w:ascii="Trebuchet MS" w:eastAsia="Times New Roman" w:hAnsi="Trebuchet MS"/>
          <w:b/>
          <w:color w:val="000000"/>
          <w:sz w:val="22"/>
          <w:szCs w:val="22"/>
        </w:rPr>
      </w:pPr>
    </w:p>
    <w:p w14:paraId="59499F32"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sz w:val="22"/>
          <w:szCs w:val="22"/>
        </w:rPr>
      </w:pPr>
      <w:r w:rsidRPr="004949E7">
        <w:rPr>
          <w:rFonts w:ascii="Trebuchet MS" w:eastAsia="Times New Roman" w:hAnsi="Trebuchet MS"/>
          <w:b/>
          <w:color w:val="000000"/>
          <w:sz w:val="22"/>
          <w:szCs w:val="22"/>
        </w:rPr>
        <w:t xml:space="preserve">Tinklo komutatorius 24 prievadų su </w:t>
      </w:r>
      <w:proofErr w:type="spellStart"/>
      <w:r w:rsidRPr="004949E7">
        <w:rPr>
          <w:rFonts w:ascii="Trebuchet MS" w:eastAsia="Times New Roman" w:hAnsi="Trebuchet MS"/>
          <w:b/>
          <w:color w:val="000000"/>
          <w:sz w:val="22"/>
          <w:szCs w:val="22"/>
        </w:rPr>
        <w:t>PoE</w:t>
      </w:r>
      <w:proofErr w:type="spellEnd"/>
    </w:p>
    <w:p w14:paraId="786D35E6" w14:textId="5B7A8334" w:rsidR="00A17BB1" w:rsidRPr="004949E7" w:rsidRDefault="00DF0A2F" w:rsidP="00DF0A2F">
      <w:pPr>
        <w:pStyle w:val="Heading2"/>
        <w:spacing w:after="20"/>
        <w:ind w:left="741" w:firstLine="57"/>
        <w:jc w:val="right"/>
        <w:rPr>
          <w:rFonts w:ascii="Trebuchet MS" w:hAnsi="Trebuchet MS"/>
          <w:sz w:val="22"/>
          <w:szCs w:val="22"/>
        </w:rPr>
      </w:pPr>
      <w:r w:rsidRPr="004949E7">
        <w:rPr>
          <w:rFonts w:ascii="Trebuchet MS" w:hAnsi="Trebuchet MS"/>
          <w:sz w:val="22"/>
          <w:szCs w:val="22"/>
        </w:rPr>
        <w:lastRenderedPageBreak/>
        <w:t>Lentelė Nr. 4</w:t>
      </w:r>
    </w:p>
    <w:tbl>
      <w:tblPr>
        <w:tblW w:w="150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4"/>
        <w:gridCol w:w="2388"/>
        <w:gridCol w:w="5128"/>
        <w:gridCol w:w="3544"/>
        <w:gridCol w:w="1843"/>
        <w:gridCol w:w="1537"/>
      </w:tblGrid>
      <w:tr w:rsidR="00DF5E85" w:rsidRPr="004949E7" w14:paraId="33C3B4D2" w14:textId="77777777" w:rsidTr="00462C0D">
        <w:trPr>
          <w:trHeight w:val="626"/>
        </w:trPr>
        <w:tc>
          <w:tcPr>
            <w:tcW w:w="564" w:type="dxa"/>
            <w:vMerge w:val="restart"/>
          </w:tcPr>
          <w:p w14:paraId="68AA7F5E" w14:textId="77777777" w:rsidR="00DF5E85" w:rsidRPr="00240DE7" w:rsidRDefault="00DF5E85" w:rsidP="00DF5E85">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4844A6A7" w14:textId="77777777" w:rsidR="00DF5E85" w:rsidRPr="004949E7" w:rsidRDefault="00DF5E85" w:rsidP="00DF5E85">
            <w:pPr>
              <w:suppressAutoHyphens w:val="0"/>
              <w:snapToGrid w:val="0"/>
              <w:ind w:left="360"/>
              <w:contextualSpacing/>
              <w:rPr>
                <w:rFonts w:ascii="Trebuchet MS" w:hAnsi="Trebuchet MS"/>
                <w:sz w:val="22"/>
                <w:szCs w:val="22"/>
              </w:rPr>
            </w:pPr>
          </w:p>
        </w:tc>
        <w:tc>
          <w:tcPr>
            <w:tcW w:w="2388" w:type="dxa"/>
            <w:vMerge w:val="restart"/>
            <w:vAlign w:val="center"/>
          </w:tcPr>
          <w:p w14:paraId="0CBA3B8C" w14:textId="6FE51C5A" w:rsidR="00DF5E85" w:rsidRPr="004949E7" w:rsidRDefault="00DF5E85" w:rsidP="00DF5E85">
            <w:pPr>
              <w:snapToGrid w:val="0"/>
              <w:rPr>
                <w:rFonts w:ascii="Trebuchet MS" w:hAnsi="Trebuchet MS"/>
                <w:color w:val="000000"/>
                <w:sz w:val="22"/>
                <w:szCs w:val="22"/>
              </w:rPr>
            </w:pPr>
            <w:r w:rsidRPr="00240DE7">
              <w:rPr>
                <w:rFonts w:ascii="Trebuchet MS" w:eastAsia="Times New Roman" w:hAnsi="Trebuchet MS"/>
                <w:b/>
                <w:bCs/>
                <w:color w:val="000000" w:themeColor="text1"/>
                <w:sz w:val="22"/>
                <w:szCs w:val="22"/>
              </w:rPr>
              <w:t>Parametro pavadinimas</w:t>
            </w:r>
          </w:p>
        </w:tc>
        <w:tc>
          <w:tcPr>
            <w:tcW w:w="5128" w:type="dxa"/>
            <w:vMerge w:val="restart"/>
            <w:vAlign w:val="center"/>
          </w:tcPr>
          <w:p w14:paraId="5F8B2C65" w14:textId="437D956B" w:rsidR="00DF5E85" w:rsidRPr="004949E7" w:rsidRDefault="00DF5E85" w:rsidP="00DF5E85">
            <w:pPr>
              <w:rPr>
                <w:rFonts w:ascii="Trebuchet MS" w:hAnsi="Trebuchet MS"/>
                <w:color w:val="000000"/>
                <w:sz w:val="22"/>
                <w:szCs w:val="22"/>
              </w:rPr>
            </w:pPr>
            <w:r w:rsidRPr="00240DE7">
              <w:rPr>
                <w:rFonts w:ascii="Trebuchet MS" w:eastAsia="Times New Roman" w:hAnsi="Trebuchet MS"/>
                <w:b/>
                <w:bCs/>
                <w:color w:val="000000" w:themeColor="text1"/>
                <w:sz w:val="22"/>
                <w:szCs w:val="22"/>
              </w:rPr>
              <w:t>Reikalaujamos parametrų reikšmės</w:t>
            </w:r>
          </w:p>
        </w:tc>
        <w:tc>
          <w:tcPr>
            <w:tcW w:w="6924" w:type="dxa"/>
            <w:gridSpan w:val="3"/>
            <w:vAlign w:val="center"/>
          </w:tcPr>
          <w:p w14:paraId="43D9F2ED" w14:textId="77777777" w:rsidR="00DF5E85" w:rsidRPr="00240DE7" w:rsidRDefault="00DF5E85" w:rsidP="00462C0D">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2F9CF730" w14:textId="1B494BC3" w:rsidR="00DF5E85" w:rsidRPr="004949E7" w:rsidRDefault="00DF5E85" w:rsidP="00462C0D">
            <w:pPr>
              <w:snapToGrid w:val="0"/>
              <w:jc w:val="center"/>
              <w:rPr>
                <w:rFonts w:ascii="Trebuchet MS" w:hAnsi="Trebuchet MS"/>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DF5E85" w:rsidRPr="004949E7" w14:paraId="1CFE7053" w14:textId="77777777" w:rsidTr="002228F3">
        <w:trPr>
          <w:trHeight w:val="626"/>
        </w:trPr>
        <w:tc>
          <w:tcPr>
            <w:tcW w:w="564" w:type="dxa"/>
            <w:vMerge/>
          </w:tcPr>
          <w:p w14:paraId="025824EB" w14:textId="77777777" w:rsidR="00DF5E85" w:rsidRPr="004949E7" w:rsidRDefault="00DF5E85" w:rsidP="00DF5E85">
            <w:pPr>
              <w:suppressAutoHyphens w:val="0"/>
              <w:snapToGrid w:val="0"/>
              <w:ind w:left="360"/>
              <w:contextualSpacing/>
              <w:rPr>
                <w:rFonts w:ascii="Trebuchet MS" w:hAnsi="Trebuchet MS"/>
                <w:sz w:val="22"/>
                <w:szCs w:val="22"/>
              </w:rPr>
            </w:pPr>
          </w:p>
        </w:tc>
        <w:tc>
          <w:tcPr>
            <w:tcW w:w="2388" w:type="dxa"/>
            <w:vMerge/>
          </w:tcPr>
          <w:p w14:paraId="0A8D0BBD" w14:textId="77777777" w:rsidR="00DF5E85" w:rsidRPr="004949E7" w:rsidRDefault="00DF5E85" w:rsidP="00DF5E85">
            <w:pPr>
              <w:snapToGrid w:val="0"/>
              <w:rPr>
                <w:rFonts w:ascii="Trebuchet MS" w:hAnsi="Trebuchet MS"/>
                <w:color w:val="000000"/>
                <w:sz w:val="22"/>
                <w:szCs w:val="22"/>
              </w:rPr>
            </w:pPr>
          </w:p>
        </w:tc>
        <w:tc>
          <w:tcPr>
            <w:tcW w:w="5128" w:type="dxa"/>
            <w:vMerge/>
          </w:tcPr>
          <w:p w14:paraId="60080643" w14:textId="77777777" w:rsidR="00DF5E85" w:rsidRPr="004949E7" w:rsidRDefault="00DF5E85" w:rsidP="00DF5E85">
            <w:pPr>
              <w:rPr>
                <w:rFonts w:ascii="Trebuchet MS" w:hAnsi="Trebuchet MS"/>
                <w:color w:val="000000"/>
                <w:sz w:val="22"/>
                <w:szCs w:val="22"/>
              </w:rPr>
            </w:pPr>
          </w:p>
        </w:tc>
        <w:tc>
          <w:tcPr>
            <w:tcW w:w="3544" w:type="dxa"/>
            <w:vMerge w:val="restart"/>
          </w:tcPr>
          <w:p w14:paraId="2EE51671" w14:textId="65EC2D43" w:rsidR="00DF5E85" w:rsidRPr="004949E7" w:rsidRDefault="00DF5E85" w:rsidP="00DF5E85">
            <w:pPr>
              <w:snapToGrid w:val="0"/>
              <w:rPr>
                <w:rFonts w:ascii="Trebuchet MS" w:hAnsi="Trebuchet MS"/>
                <w:sz w:val="22"/>
                <w:szCs w:val="22"/>
              </w:rPr>
            </w:pPr>
            <w:r w:rsidRPr="00240DE7">
              <w:rPr>
                <w:rFonts w:ascii="Trebuchet MS" w:hAnsi="Trebuchet MS"/>
                <w:b/>
                <w:bCs/>
                <w:sz w:val="22"/>
                <w:szCs w:val="22"/>
              </w:rPr>
              <w:t>Siūlomos prekės pavadinimas, techniniai parametrai</w:t>
            </w:r>
          </w:p>
        </w:tc>
        <w:tc>
          <w:tcPr>
            <w:tcW w:w="3380" w:type="dxa"/>
            <w:gridSpan w:val="2"/>
          </w:tcPr>
          <w:p w14:paraId="3C517B92" w14:textId="309150BD" w:rsidR="00DF5E85" w:rsidRPr="004949E7" w:rsidRDefault="00DF5E85" w:rsidP="00DF5E85">
            <w:pPr>
              <w:snapToGrid w:val="0"/>
              <w:rPr>
                <w:rFonts w:ascii="Trebuchet MS" w:hAnsi="Trebuchet MS"/>
                <w:sz w:val="22"/>
                <w:szCs w:val="22"/>
              </w:rPr>
            </w:pPr>
            <w:r w:rsidRPr="00240DE7">
              <w:rPr>
                <w:rFonts w:ascii="Trebuchet MS" w:hAnsi="Trebuchet MS"/>
                <w:b/>
                <w:bCs/>
                <w:sz w:val="22"/>
                <w:szCs w:val="22"/>
              </w:rPr>
              <w:t>Pasiūlymo dokumentai, patvirtinantys siūlomos prekės techninius parametrus</w:t>
            </w:r>
          </w:p>
        </w:tc>
      </w:tr>
      <w:tr w:rsidR="00DF5E85" w:rsidRPr="004949E7" w14:paraId="6255F08F" w14:textId="77777777" w:rsidTr="004D362F">
        <w:trPr>
          <w:trHeight w:val="626"/>
        </w:trPr>
        <w:tc>
          <w:tcPr>
            <w:tcW w:w="564" w:type="dxa"/>
            <w:vMerge/>
          </w:tcPr>
          <w:p w14:paraId="6C5DB083" w14:textId="77777777" w:rsidR="00DF5E85" w:rsidRPr="004949E7" w:rsidRDefault="00DF5E85" w:rsidP="00DE7330">
            <w:pPr>
              <w:suppressAutoHyphens w:val="0"/>
              <w:snapToGrid w:val="0"/>
              <w:ind w:left="360"/>
              <w:contextualSpacing/>
              <w:rPr>
                <w:rFonts w:ascii="Trebuchet MS" w:hAnsi="Trebuchet MS"/>
                <w:sz w:val="22"/>
                <w:szCs w:val="22"/>
              </w:rPr>
            </w:pPr>
          </w:p>
        </w:tc>
        <w:tc>
          <w:tcPr>
            <w:tcW w:w="2388" w:type="dxa"/>
            <w:vMerge/>
          </w:tcPr>
          <w:p w14:paraId="61499264" w14:textId="77777777" w:rsidR="00DF5E85" w:rsidRPr="004949E7" w:rsidRDefault="00DF5E85" w:rsidP="00DF5E85">
            <w:pPr>
              <w:snapToGrid w:val="0"/>
              <w:rPr>
                <w:rFonts w:ascii="Trebuchet MS" w:hAnsi="Trebuchet MS"/>
                <w:color w:val="000000"/>
                <w:sz w:val="22"/>
                <w:szCs w:val="22"/>
              </w:rPr>
            </w:pPr>
          </w:p>
        </w:tc>
        <w:tc>
          <w:tcPr>
            <w:tcW w:w="5128" w:type="dxa"/>
            <w:vMerge/>
          </w:tcPr>
          <w:p w14:paraId="5E81E975" w14:textId="77777777" w:rsidR="00DF5E85" w:rsidRPr="004949E7" w:rsidRDefault="00DF5E85" w:rsidP="00DF5E85">
            <w:pPr>
              <w:rPr>
                <w:rFonts w:ascii="Trebuchet MS" w:hAnsi="Trebuchet MS"/>
                <w:color w:val="000000"/>
                <w:sz w:val="22"/>
                <w:szCs w:val="22"/>
              </w:rPr>
            </w:pPr>
          </w:p>
        </w:tc>
        <w:tc>
          <w:tcPr>
            <w:tcW w:w="3544" w:type="dxa"/>
            <w:vMerge/>
          </w:tcPr>
          <w:p w14:paraId="38E61342" w14:textId="77777777" w:rsidR="00DF5E85" w:rsidRPr="004949E7" w:rsidRDefault="00DF5E85" w:rsidP="00DF5E85">
            <w:pPr>
              <w:snapToGrid w:val="0"/>
              <w:rPr>
                <w:rFonts w:ascii="Trebuchet MS" w:hAnsi="Trebuchet MS"/>
                <w:sz w:val="22"/>
                <w:szCs w:val="22"/>
              </w:rPr>
            </w:pPr>
          </w:p>
        </w:tc>
        <w:tc>
          <w:tcPr>
            <w:tcW w:w="1843" w:type="dxa"/>
          </w:tcPr>
          <w:p w14:paraId="6D7D9813" w14:textId="51D31DA1" w:rsidR="00DF5E85" w:rsidRPr="004949E7" w:rsidRDefault="00DF5E85" w:rsidP="00DF5E85">
            <w:pPr>
              <w:snapToGrid w:val="0"/>
              <w:rPr>
                <w:rFonts w:ascii="Trebuchet MS" w:hAnsi="Trebuchet MS"/>
                <w:sz w:val="22"/>
                <w:szCs w:val="22"/>
              </w:rPr>
            </w:pPr>
            <w:r w:rsidRPr="00240DE7">
              <w:rPr>
                <w:rFonts w:ascii="Trebuchet MS" w:hAnsi="Trebuchet MS"/>
                <w:b/>
                <w:bCs/>
                <w:sz w:val="22"/>
                <w:szCs w:val="22"/>
              </w:rPr>
              <w:t>dokumento pavadinimas</w:t>
            </w:r>
          </w:p>
        </w:tc>
        <w:tc>
          <w:tcPr>
            <w:tcW w:w="1537" w:type="dxa"/>
          </w:tcPr>
          <w:p w14:paraId="06400D96" w14:textId="2B248175" w:rsidR="00DF5E85" w:rsidRPr="004949E7" w:rsidRDefault="00DF5E85" w:rsidP="00DF5E85">
            <w:pPr>
              <w:snapToGrid w:val="0"/>
              <w:rPr>
                <w:rFonts w:ascii="Trebuchet MS" w:hAnsi="Trebuchet MS"/>
                <w:sz w:val="22"/>
                <w:szCs w:val="22"/>
              </w:rPr>
            </w:pPr>
            <w:r w:rsidRPr="00240DE7">
              <w:rPr>
                <w:rFonts w:ascii="Trebuchet MS" w:hAnsi="Trebuchet MS"/>
                <w:b/>
                <w:bCs/>
                <w:sz w:val="22"/>
                <w:szCs w:val="22"/>
              </w:rPr>
              <w:t>pasiūlymo lapo numeris</w:t>
            </w:r>
          </w:p>
        </w:tc>
      </w:tr>
      <w:tr w:rsidR="00844307" w:rsidRPr="004949E7" w14:paraId="22FC0840" w14:textId="77777777" w:rsidTr="004D362F">
        <w:trPr>
          <w:trHeight w:val="626"/>
        </w:trPr>
        <w:tc>
          <w:tcPr>
            <w:tcW w:w="564" w:type="dxa"/>
          </w:tcPr>
          <w:p w14:paraId="08AACA2A"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1B1A75CA"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Gamintojas, modelis</w:t>
            </w:r>
          </w:p>
        </w:tc>
        <w:tc>
          <w:tcPr>
            <w:tcW w:w="5128" w:type="dxa"/>
          </w:tcPr>
          <w:p w14:paraId="612599A0" w14:textId="6B17DD3B" w:rsidR="00844307" w:rsidRPr="004949E7" w:rsidRDefault="00844307" w:rsidP="00844307">
            <w:pPr>
              <w:rPr>
                <w:rFonts w:ascii="Trebuchet MS" w:hAnsi="Trebuchet MS"/>
                <w:sz w:val="22"/>
                <w:szCs w:val="22"/>
              </w:rPr>
            </w:pPr>
            <w:r w:rsidRPr="004949E7">
              <w:rPr>
                <w:rFonts w:ascii="Trebuchet MS" w:hAnsi="Trebuchet MS"/>
                <w:color w:val="000000"/>
                <w:sz w:val="22"/>
                <w:szCs w:val="22"/>
              </w:rPr>
              <w:t>Nurodyti gamintoją, modelį, gamintojo suteiktą kodą.</w:t>
            </w:r>
          </w:p>
        </w:tc>
        <w:tc>
          <w:tcPr>
            <w:tcW w:w="3544" w:type="dxa"/>
          </w:tcPr>
          <w:p w14:paraId="5B3B0EB8" w14:textId="3A5F1535"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3B07FFD" w14:textId="2CF5EA52"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A8387C2" w14:textId="712B1F68"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5354F37" w14:textId="77777777" w:rsidTr="004D362F">
        <w:tc>
          <w:tcPr>
            <w:tcW w:w="564" w:type="dxa"/>
          </w:tcPr>
          <w:p w14:paraId="39D552F2"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47DBE3A2"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Konstrukcija</w:t>
            </w:r>
          </w:p>
        </w:tc>
        <w:tc>
          <w:tcPr>
            <w:tcW w:w="5128" w:type="dxa"/>
          </w:tcPr>
          <w:p w14:paraId="59B88FE6"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Turi būti ne daugiau 1U aukščio, montuojamas į 19“ komutacinę spintą, pateikiamas su montavimo detalėmis, montuojamas horizontaliai.</w:t>
            </w:r>
          </w:p>
        </w:tc>
        <w:tc>
          <w:tcPr>
            <w:tcW w:w="3544" w:type="dxa"/>
          </w:tcPr>
          <w:p w14:paraId="47171678" w14:textId="7757A36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BC5C9C4" w14:textId="5653369C"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875406D" w14:textId="5162E2B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005FDEC" w14:textId="77777777" w:rsidTr="004D362F">
        <w:tc>
          <w:tcPr>
            <w:tcW w:w="564" w:type="dxa"/>
          </w:tcPr>
          <w:p w14:paraId="492CE4F8"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5A58DED3" w14:textId="77777777" w:rsidR="00844307" w:rsidRPr="00D4295A" w:rsidRDefault="00844307" w:rsidP="00844307">
            <w:pPr>
              <w:snapToGrid w:val="0"/>
              <w:rPr>
                <w:rFonts w:ascii="Trebuchet MS" w:hAnsi="Trebuchet MS"/>
                <w:sz w:val="22"/>
                <w:szCs w:val="22"/>
              </w:rPr>
            </w:pPr>
            <w:r w:rsidRPr="00D4295A">
              <w:rPr>
                <w:rFonts w:ascii="Trebuchet MS" w:hAnsi="Trebuchet MS"/>
                <w:color w:val="000000"/>
                <w:sz w:val="22"/>
                <w:szCs w:val="22"/>
              </w:rPr>
              <w:t>El. maitinimas</w:t>
            </w:r>
          </w:p>
        </w:tc>
        <w:tc>
          <w:tcPr>
            <w:tcW w:w="5128" w:type="dxa"/>
          </w:tcPr>
          <w:p w14:paraId="1E69319A" w14:textId="74154931" w:rsidR="00844307" w:rsidRPr="00D4295A" w:rsidRDefault="00844307" w:rsidP="006E781C">
            <w:pPr>
              <w:rPr>
                <w:rFonts w:ascii="Trebuchet MS" w:hAnsi="Trebuchet MS"/>
                <w:sz w:val="22"/>
                <w:szCs w:val="22"/>
              </w:rPr>
            </w:pPr>
            <w:r w:rsidRPr="00D4295A">
              <w:rPr>
                <w:rFonts w:ascii="Trebuchet MS" w:hAnsi="Trebuchet MS"/>
                <w:color w:val="000000"/>
                <w:sz w:val="22"/>
                <w:szCs w:val="22"/>
              </w:rPr>
              <w:t xml:space="preserve">Elektros maitinimo įtampa turi atitikti Lietuvos Respublikoje naudojamai </w:t>
            </w:r>
            <w:r w:rsidRPr="00D4295A">
              <w:rPr>
                <w:rFonts w:ascii="Trebuchet MS" w:eastAsia="Times New Roman" w:hAnsi="Trebuchet MS"/>
                <w:color w:val="000000" w:themeColor="text1"/>
                <w:sz w:val="22"/>
                <w:szCs w:val="22"/>
              </w:rPr>
              <w:t xml:space="preserve">230V, 50Hz </w:t>
            </w:r>
            <w:r w:rsidRPr="00D4295A">
              <w:rPr>
                <w:rFonts w:ascii="Trebuchet MS" w:hAnsi="Trebuchet MS"/>
                <w:color w:val="000000"/>
                <w:sz w:val="22"/>
                <w:szCs w:val="22"/>
              </w:rPr>
              <w:t>kintamai įtampai.</w:t>
            </w:r>
          </w:p>
        </w:tc>
        <w:tc>
          <w:tcPr>
            <w:tcW w:w="3544" w:type="dxa"/>
          </w:tcPr>
          <w:p w14:paraId="1C8CE990" w14:textId="2E0CBB01"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4E8EE96" w14:textId="218B8535"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4A09878" w14:textId="0082065E"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79CA3F74" w14:textId="77777777" w:rsidTr="004D362F">
        <w:tc>
          <w:tcPr>
            <w:tcW w:w="564" w:type="dxa"/>
          </w:tcPr>
          <w:p w14:paraId="60EB27C4" w14:textId="77777777" w:rsidR="00844307" w:rsidRPr="004949E7" w:rsidRDefault="00844307" w:rsidP="00844307">
            <w:pPr>
              <w:numPr>
                <w:ilvl w:val="0"/>
                <w:numId w:val="33"/>
              </w:numPr>
              <w:suppressAutoHyphens w:val="0"/>
              <w:snapToGrid w:val="0"/>
              <w:rPr>
                <w:rFonts w:ascii="Trebuchet MS" w:eastAsia="Times New Roman" w:hAnsi="Trebuchet MS"/>
                <w:sz w:val="22"/>
                <w:szCs w:val="22"/>
              </w:rPr>
            </w:pPr>
          </w:p>
        </w:tc>
        <w:tc>
          <w:tcPr>
            <w:tcW w:w="2388" w:type="dxa"/>
          </w:tcPr>
          <w:p w14:paraId="38616CA9"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Prievadai</w:t>
            </w:r>
          </w:p>
          <w:p w14:paraId="0C925CCD" w14:textId="77777777" w:rsidR="00844307" w:rsidRPr="004949E7" w:rsidRDefault="00844307" w:rsidP="00844307">
            <w:pPr>
              <w:rPr>
                <w:rFonts w:ascii="Trebuchet MS" w:eastAsia="Times New Roman" w:hAnsi="Trebuchet MS"/>
                <w:sz w:val="22"/>
                <w:szCs w:val="22"/>
              </w:rPr>
            </w:pPr>
          </w:p>
        </w:tc>
        <w:tc>
          <w:tcPr>
            <w:tcW w:w="5128" w:type="dxa"/>
          </w:tcPr>
          <w:p w14:paraId="65FEC9EF"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Ne mažiau kaip:</w:t>
            </w:r>
          </w:p>
          <w:p w14:paraId="7A95CF21"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24 vnt. keičiamos greitaveikos 10/100/1000BASE-T tipo prievadų su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(802.3af/at);</w:t>
            </w:r>
          </w:p>
          <w:p w14:paraId="6038281C"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4 vnt. keičiamos greitaveikos 1/10G (SFP+) tipo prievadų;</w:t>
            </w:r>
          </w:p>
          <w:p w14:paraId="6567B594"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 vnt. dedikuotas valdymui skirtas RJ45 tipo prievadas;</w:t>
            </w:r>
          </w:p>
          <w:p w14:paraId="56ADCED3" w14:textId="5B4C062C"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w:t>
            </w:r>
            <w:proofErr w:type="spellStart"/>
            <w:r w:rsidRPr="004949E7">
              <w:rPr>
                <w:rFonts w:ascii="Trebuchet MS" w:hAnsi="Trebuchet MS"/>
                <w:color w:val="000000"/>
                <w:sz w:val="22"/>
                <w:szCs w:val="22"/>
              </w:rPr>
              <w:t>micro</w:t>
            </w:r>
            <w:proofErr w:type="spellEnd"/>
            <w:r w:rsidRPr="004949E7">
              <w:rPr>
                <w:rFonts w:ascii="Trebuchet MS" w:hAnsi="Trebuchet MS"/>
                <w:color w:val="000000"/>
                <w:sz w:val="22"/>
                <w:szCs w:val="22"/>
              </w:rPr>
              <w:t>-USB arba USB-C arba mini-USB) tipo konsolės prievadas;</w:t>
            </w:r>
          </w:p>
          <w:p w14:paraId="64E4493F" w14:textId="7478D9E4"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tipo prievadas (</w:t>
            </w:r>
            <w:proofErr w:type="spellStart"/>
            <w:r w:rsidRPr="004949E7">
              <w:rPr>
                <w:rFonts w:ascii="Trebuchet MS" w:hAnsi="Trebuchet MS"/>
                <w:color w:val="000000"/>
                <w:sz w:val="22"/>
                <w:szCs w:val="22"/>
              </w:rPr>
              <w:t>host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port</w:t>
            </w:r>
            <w:proofErr w:type="spellEnd"/>
            <w:r w:rsidRPr="004949E7">
              <w:rPr>
                <w:rFonts w:ascii="Trebuchet MS" w:hAnsi="Trebuchet MS"/>
                <w:color w:val="000000"/>
                <w:sz w:val="22"/>
                <w:szCs w:val="22"/>
              </w:rPr>
              <w:t>).</w:t>
            </w:r>
          </w:p>
        </w:tc>
        <w:tc>
          <w:tcPr>
            <w:tcW w:w="3544" w:type="dxa"/>
          </w:tcPr>
          <w:p w14:paraId="1E3B0305" w14:textId="1384B2C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8EF8D4A" w14:textId="342C9C0E"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4DAD280" w14:textId="2E6B848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232D79C" w14:textId="77777777" w:rsidTr="004D362F">
        <w:tc>
          <w:tcPr>
            <w:tcW w:w="564" w:type="dxa"/>
          </w:tcPr>
          <w:p w14:paraId="5EF145DE" w14:textId="77777777" w:rsidR="00844307" w:rsidRPr="004949E7" w:rsidRDefault="00844307" w:rsidP="00844307">
            <w:pPr>
              <w:numPr>
                <w:ilvl w:val="0"/>
                <w:numId w:val="33"/>
              </w:numPr>
              <w:suppressAutoHyphens w:val="0"/>
              <w:snapToGrid w:val="0"/>
              <w:rPr>
                <w:rFonts w:ascii="Trebuchet MS" w:eastAsia="Times New Roman" w:hAnsi="Trebuchet MS"/>
                <w:sz w:val="22"/>
                <w:szCs w:val="22"/>
              </w:rPr>
            </w:pPr>
          </w:p>
        </w:tc>
        <w:tc>
          <w:tcPr>
            <w:tcW w:w="2388" w:type="dxa"/>
          </w:tcPr>
          <w:p w14:paraId="691231E2" w14:textId="77777777" w:rsidR="00844307" w:rsidRPr="004949E7" w:rsidRDefault="00844307" w:rsidP="00844307">
            <w:pPr>
              <w:jc w:val="both"/>
              <w:rPr>
                <w:rFonts w:ascii="Trebuchet MS" w:hAnsi="Trebuchet MS"/>
                <w:color w:val="000000"/>
                <w:sz w:val="22"/>
                <w:szCs w:val="22"/>
              </w:rPr>
            </w:pP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parametrai</w:t>
            </w:r>
          </w:p>
        </w:tc>
        <w:tc>
          <w:tcPr>
            <w:tcW w:w="5128" w:type="dxa"/>
          </w:tcPr>
          <w:p w14:paraId="7A109BF1"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sz w:val="22"/>
                <w:szCs w:val="22"/>
              </w:rPr>
              <w:t xml:space="preserve">Bendra </w:t>
            </w:r>
            <w:proofErr w:type="spellStart"/>
            <w:r w:rsidRPr="004949E7">
              <w:rPr>
                <w:rFonts w:ascii="Trebuchet MS" w:hAnsi="Trebuchet MS"/>
                <w:sz w:val="22"/>
                <w:szCs w:val="22"/>
              </w:rPr>
              <w:t>PoE</w:t>
            </w:r>
            <w:proofErr w:type="spellEnd"/>
            <w:r w:rsidRPr="004949E7">
              <w:rPr>
                <w:rFonts w:ascii="Trebuchet MS" w:hAnsi="Trebuchet MS"/>
                <w:sz w:val="22"/>
                <w:szCs w:val="22"/>
              </w:rPr>
              <w:t xml:space="preserve"> galia ne mažiau kaip 370W.</w:t>
            </w:r>
            <w:r w:rsidRPr="004949E7">
              <w:rPr>
                <w:rFonts w:ascii="Trebuchet MS" w:hAnsi="Trebuchet MS"/>
                <w:color w:val="000000"/>
                <w:sz w:val="22"/>
                <w:szCs w:val="22"/>
              </w:rPr>
              <w:t xml:space="preserve"> Komutatorius turi užtikrinti nuolatinį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tiekimą komutatoriaus perkrovimo ir programinės įrangos atnaujinimo metu.</w:t>
            </w:r>
          </w:p>
        </w:tc>
        <w:tc>
          <w:tcPr>
            <w:tcW w:w="3544" w:type="dxa"/>
          </w:tcPr>
          <w:p w14:paraId="3F7370B4" w14:textId="2090B9B0" w:rsidR="00844307" w:rsidRPr="000F3345" w:rsidRDefault="00844307" w:rsidP="000F3345">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tc>
        <w:tc>
          <w:tcPr>
            <w:tcW w:w="1843" w:type="dxa"/>
          </w:tcPr>
          <w:p w14:paraId="4AB78C39" w14:textId="2C850FE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A3B5B84" w14:textId="07C0FD86"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EA9A439" w14:textId="77777777" w:rsidTr="004D362F">
        <w:tc>
          <w:tcPr>
            <w:tcW w:w="564" w:type="dxa"/>
          </w:tcPr>
          <w:p w14:paraId="73862A6D" w14:textId="77777777" w:rsidR="00844307" w:rsidRPr="004949E7" w:rsidRDefault="00844307" w:rsidP="00844307">
            <w:pPr>
              <w:numPr>
                <w:ilvl w:val="0"/>
                <w:numId w:val="33"/>
              </w:numPr>
              <w:suppressAutoHyphens w:val="0"/>
              <w:snapToGrid w:val="0"/>
              <w:rPr>
                <w:rFonts w:ascii="Trebuchet MS" w:eastAsia="Times New Roman" w:hAnsi="Trebuchet MS"/>
                <w:sz w:val="22"/>
                <w:szCs w:val="22"/>
              </w:rPr>
            </w:pPr>
          </w:p>
        </w:tc>
        <w:tc>
          <w:tcPr>
            <w:tcW w:w="2388" w:type="dxa"/>
          </w:tcPr>
          <w:p w14:paraId="7D167E9F" w14:textId="77777777" w:rsidR="00844307" w:rsidRPr="004949E7" w:rsidRDefault="00844307" w:rsidP="00844307">
            <w:pPr>
              <w:rPr>
                <w:rFonts w:ascii="Trebuchet MS" w:eastAsia="Times New Roman" w:hAnsi="Trebuchet MS"/>
                <w:sz w:val="22"/>
                <w:szCs w:val="22"/>
              </w:rPr>
            </w:pPr>
            <w:r w:rsidRPr="004949E7">
              <w:rPr>
                <w:rFonts w:ascii="Trebuchet MS" w:eastAsia="Times New Roman" w:hAnsi="Trebuchet MS"/>
                <w:color w:val="000000"/>
                <w:sz w:val="22"/>
                <w:szCs w:val="22"/>
              </w:rPr>
              <w:t>Našumas</w:t>
            </w:r>
          </w:p>
        </w:tc>
        <w:tc>
          <w:tcPr>
            <w:tcW w:w="5128" w:type="dxa"/>
          </w:tcPr>
          <w:p w14:paraId="6304A799"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 xml:space="preserve">Komutavimo našumas ne mažiau kaip 128 </w:t>
            </w:r>
            <w:proofErr w:type="spellStart"/>
            <w:r w:rsidRPr="004949E7">
              <w:rPr>
                <w:rFonts w:ascii="Trebuchet MS" w:hAnsi="Trebuchet MS"/>
                <w:color w:val="000000"/>
                <w:sz w:val="22"/>
                <w:szCs w:val="22"/>
              </w:rPr>
              <w:t>Gbps</w:t>
            </w:r>
            <w:proofErr w:type="spellEnd"/>
            <w:r w:rsidRPr="004949E7">
              <w:rPr>
                <w:rFonts w:ascii="Trebuchet MS" w:hAnsi="Trebuchet MS"/>
                <w:color w:val="000000"/>
                <w:sz w:val="22"/>
                <w:szCs w:val="22"/>
              </w:rPr>
              <w:t>.</w:t>
            </w:r>
          </w:p>
          <w:p w14:paraId="449E92F1"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 xml:space="preserve">Pralaidumo našumas ne mažiau 95 </w:t>
            </w:r>
            <w:proofErr w:type="spellStart"/>
            <w:r w:rsidRPr="004949E7">
              <w:rPr>
                <w:rFonts w:ascii="Trebuchet MS" w:hAnsi="Trebuchet MS"/>
                <w:color w:val="000000"/>
                <w:sz w:val="22"/>
                <w:szCs w:val="22"/>
              </w:rPr>
              <w:t>Mpps</w:t>
            </w:r>
            <w:proofErr w:type="spellEnd"/>
            <w:r w:rsidRPr="004949E7">
              <w:rPr>
                <w:rFonts w:ascii="Trebuchet MS" w:hAnsi="Trebuchet MS"/>
                <w:color w:val="000000"/>
                <w:sz w:val="22"/>
                <w:szCs w:val="22"/>
              </w:rPr>
              <w:t>.</w:t>
            </w:r>
          </w:p>
        </w:tc>
        <w:tc>
          <w:tcPr>
            <w:tcW w:w="3544" w:type="dxa"/>
          </w:tcPr>
          <w:p w14:paraId="75FF2D6F" w14:textId="3E2AC2C8"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597EF0D0" w14:textId="77777777" w:rsidR="00844307" w:rsidRPr="00EC2CD9" w:rsidRDefault="00844307" w:rsidP="00871806">
            <w:pPr>
              <w:jc w:val="center"/>
              <w:rPr>
                <w:rFonts w:ascii="Trebuchet MS" w:hAnsi="Trebuchet MS"/>
                <w:sz w:val="22"/>
                <w:szCs w:val="22"/>
              </w:rPr>
            </w:pPr>
          </w:p>
          <w:p w14:paraId="75E92E35" w14:textId="77777777" w:rsidR="00844307" w:rsidRDefault="00844307" w:rsidP="00871806">
            <w:pPr>
              <w:jc w:val="center"/>
              <w:rPr>
                <w:rFonts w:ascii="Trebuchet MS" w:hAnsi="Trebuchet MS"/>
                <w:i/>
                <w:color w:val="FF0000"/>
                <w:sz w:val="22"/>
                <w:szCs w:val="22"/>
              </w:rPr>
            </w:pPr>
          </w:p>
          <w:p w14:paraId="1A8B4034" w14:textId="77777777" w:rsidR="00844307" w:rsidRPr="004949E7" w:rsidRDefault="00844307" w:rsidP="00871806">
            <w:pPr>
              <w:snapToGrid w:val="0"/>
              <w:jc w:val="center"/>
              <w:rPr>
                <w:rFonts w:ascii="Trebuchet MS" w:hAnsi="Trebuchet MS"/>
                <w:sz w:val="22"/>
                <w:szCs w:val="22"/>
              </w:rPr>
            </w:pPr>
          </w:p>
        </w:tc>
        <w:tc>
          <w:tcPr>
            <w:tcW w:w="1843" w:type="dxa"/>
          </w:tcPr>
          <w:p w14:paraId="6B2ADA76" w14:textId="16CDD065"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537" w:type="dxa"/>
          </w:tcPr>
          <w:p w14:paraId="1277F2C8" w14:textId="70C06AE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11876C9" w14:textId="77777777" w:rsidTr="004D362F">
        <w:tc>
          <w:tcPr>
            <w:tcW w:w="564" w:type="dxa"/>
          </w:tcPr>
          <w:p w14:paraId="6D0DCFB5"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45E64B04"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Komutatorių apjungimas</w:t>
            </w:r>
          </w:p>
        </w:tc>
        <w:tc>
          <w:tcPr>
            <w:tcW w:w="5128" w:type="dxa"/>
          </w:tcPr>
          <w:p w14:paraId="2ED8A076"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4949E7">
              <w:rPr>
                <w:rFonts w:ascii="Trebuchet MS" w:eastAsia="Times New Roman" w:hAnsi="Trebuchet MS"/>
                <w:i/>
                <w:iCs/>
                <w:color w:val="000000" w:themeColor="text1"/>
                <w:sz w:val="22"/>
                <w:szCs w:val="22"/>
              </w:rPr>
              <w:t>ang</w:t>
            </w:r>
            <w:proofErr w:type="spellEnd"/>
            <w:r w:rsidRPr="004949E7">
              <w:rPr>
                <w:rFonts w:ascii="Trebuchet MS" w:eastAsia="Times New Roman" w:hAnsi="Trebuchet MS"/>
                <w:i/>
                <w:iCs/>
                <w:color w:val="000000" w:themeColor="text1"/>
                <w:sz w:val="22"/>
                <w:szCs w:val="22"/>
              </w:rPr>
              <w:t xml:space="preserve">. </w:t>
            </w:r>
            <w:proofErr w:type="spellStart"/>
            <w:r w:rsidRPr="004949E7">
              <w:rPr>
                <w:rFonts w:ascii="Trebuchet MS" w:eastAsia="Times New Roman" w:hAnsi="Trebuchet MS"/>
                <w:i/>
                <w:iCs/>
                <w:color w:val="000000" w:themeColor="text1"/>
                <w:sz w:val="22"/>
                <w:szCs w:val="22"/>
              </w:rPr>
              <w:t>stack</w:t>
            </w:r>
            <w:proofErr w:type="spellEnd"/>
            <w:r w:rsidRPr="004949E7">
              <w:rPr>
                <w:rFonts w:ascii="Trebuchet MS" w:eastAsia="Times New Roman" w:hAnsi="Trebuchet MS"/>
                <w:color w:val="000000" w:themeColor="text1"/>
                <w:sz w:val="22"/>
                <w:szCs w:val="22"/>
              </w:rPr>
              <w:t xml:space="preserve">). Apjungtų komutatorių greitaveika ne mažiau kaip 40 </w:t>
            </w:r>
            <w:proofErr w:type="spellStart"/>
            <w:r w:rsidRPr="004949E7">
              <w:rPr>
                <w:rFonts w:ascii="Trebuchet MS" w:eastAsia="Times New Roman" w:hAnsi="Trebuchet MS"/>
                <w:color w:val="000000" w:themeColor="text1"/>
                <w:sz w:val="22"/>
                <w:szCs w:val="22"/>
              </w:rPr>
              <w:t>Gbps</w:t>
            </w:r>
            <w:proofErr w:type="spellEnd"/>
            <w:r w:rsidRPr="004949E7">
              <w:rPr>
                <w:rFonts w:ascii="Trebuchet MS" w:eastAsia="Times New Roman" w:hAnsi="Trebuchet MS"/>
                <w:color w:val="000000" w:themeColor="text1"/>
                <w:sz w:val="22"/>
                <w:szCs w:val="22"/>
              </w:rPr>
              <w:t xml:space="preserve">. </w:t>
            </w:r>
          </w:p>
        </w:tc>
        <w:tc>
          <w:tcPr>
            <w:tcW w:w="3544" w:type="dxa"/>
          </w:tcPr>
          <w:p w14:paraId="4F401D7F" w14:textId="097F4468"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69B86401" w14:textId="77777777" w:rsidR="00844307" w:rsidRPr="00EC2CD9" w:rsidRDefault="00844307" w:rsidP="00871806">
            <w:pPr>
              <w:jc w:val="center"/>
              <w:rPr>
                <w:rFonts w:ascii="Trebuchet MS" w:hAnsi="Trebuchet MS"/>
                <w:sz w:val="22"/>
                <w:szCs w:val="22"/>
              </w:rPr>
            </w:pPr>
          </w:p>
          <w:p w14:paraId="61E17685" w14:textId="77777777" w:rsidR="00844307" w:rsidRDefault="00844307" w:rsidP="00871806">
            <w:pPr>
              <w:jc w:val="center"/>
              <w:rPr>
                <w:rFonts w:ascii="Trebuchet MS" w:hAnsi="Trebuchet MS"/>
                <w:i/>
                <w:color w:val="FF0000"/>
                <w:sz w:val="22"/>
                <w:szCs w:val="22"/>
              </w:rPr>
            </w:pPr>
          </w:p>
          <w:p w14:paraId="2234274B" w14:textId="77777777" w:rsidR="00844307" w:rsidRPr="004949E7" w:rsidRDefault="00844307" w:rsidP="00871806">
            <w:pPr>
              <w:snapToGrid w:val="0"/>
              <w:jc w:val="center"/>
              <w:rPr>
                <w:rFonts w:ascii="Trebuchet MS" w:hAnsi="Trebuchet MS"/>
                <w:sz w:val="22"/>
                <w:szCs w:val="22"/>
              </w:rPr>
            </w:pPr>
          </w:p>
        </w:tc>
        <w:tc>
          <w:tcPr>
            <w:tcW w:w="1843" w:type="dxa"/>
          </w:tcPr>
          <w:p w14:paraId="45D41E7F" w14:textId="2BAF7FA1"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79097B3" w14:textId="06BFFD7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EEF98C0" w14:textId="77777777" w:rsidTr="004D362F">
        <w:tc>
          <w:tcPr>
            <w:tcW w:w="564" w:type="dxa"/>
          </w:tcPr>
          <w:p w14:paraId="7291BECE"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5C51D11B"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Virtualių tinklų identifikatorių kiekis</w:t>
            </w:r>
          </w:p>
        </w:tc>
        <w:tc>
          <w:tcPr>
            <w:tcW w:w="5128" w:type="dxa"/>
          </w:tcPr>
          <w:p w14:paraId="49CFE4C8" w14:textId="77777777" w:rsidR="00844307" w:rsidRPr="004949E7" w:rsidRDefault="00844307" w:rsidP="00844307">
            <w:pPr>
              <w:snapToGrid w:val="0"/>
              <w:rPr>
                <w:rFonts w:ascii="Trebuchet MS" w:hAnsi="Trebuchet MS"/>
                <w:bCs/>
                <w:sz w:val="22"/>
                <w:szCs w:val="22"/>
              </w:rPr>
            </w:pPr>
            <w:r w:rsidRPr="004949E7">
              <w:rPr>
                <w:rFonts w:ascii="Trebuchet MS" w:eastAsia="Times New Roman" w:hAnsi="Trebuchet MS"/>
                <w:color w:val="000000" w:themeColor="text1"/>
                <w:sz w:val="22"/>
                <w:szCs w:val="22"/>
              </w:rPr>
              <w:t>Ne mažiau kaip 4000 VLAN ID</w:t>
            </w:r>
          </w:p>
        </w:tc>
        <w:tc>
          <w:tcPr>
            <w:tcW w:w="3544" w:type="dxa"/>
          </w:tcPr>
          <w:p w14:paraId="185E030B" w14:textId="625FDE5B"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9A78B38" w14:textId="37412BB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7889CAE" w14:textId="5A367779"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7CF2669" w14:textId="77777777" w:rsidTr="004D362F">
        <w:tc>
          <w:tcPr>
            <w:tcW w:w="564" w:type="dxa"/>
          </w:tcPr>
          <w:p w14:paraId="28C3D9EA"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7C8BA984"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MAC adresų lentelės dydis</w:t>
            </w:r>
          </w:p>
        </w:tc>
        <w:tc>
          <w:tcPr>
            <w:tcW w:w="5128" w:type="dxa"/>
          </w:tcPr>
          <w:p w14:paraId="14F3200C"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32000 adresų</w:t>
            </w:r>
          </w:p>
        </w:tc>
        <w:tc>
          <w:tcPr>
            <w:tcW w:w="3544" w:type="dxa"/>
          </w:tcPr>
          <w:p w14:paraId="5BC53802" w14:textId="3777C1B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8028E9A" w14:textId="4540EF68"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E211FD6" w14:textId="672D3A60"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91B1B26" w14:textId="77777777" w:rsidTr="004D362F">
        <w:tc>
          <w:tcPr>
            <w:tcW w:w="564" w:type="dxa"/>
          </w:tcPr>
          <w:p w14:paraId="110189E7"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03140AC9"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IPv4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8" w:type="dxa"/>
          </w:tcPr>
          <w:p w14:paraId="32EE6669"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2000</w:t>
            </w:r>
          </w:p>
        </w:tc>
        <w:tc>
          <w:tcPr>
            <w:tcW w:w="3544" w:type="dxa"/>
          </w:tcPr>
          <w:p w14:paraId="6A53BB37" w14:textId="7512DDDA"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29422F6F" w14:textId="661FB157"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7EDB961F" w14:textId="68E3377C"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67122B8E" w14:textId="77777777" w:rsidTr="004D362F">
        <w:tc>
          <w:tcPr>
            <w:tcW w:w="564" w:type="dxa"/>
          </w:tcPr>
          <w:p w14:paraId="2FED4C42"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3D935672"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IPv6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8" w:type="dxa"/>
          </w:tcPr>
          <w:p w14:paraId="58681E6B" w14:textId="77777777" w:rsidR="00844307" w:rsidRPr="004949E7" w:rsidRDefault="00844307" w:rsidP="00844307">
            <w:pPr>
              <w:snapToGrid w:val="0"/>
              <w:rPr>
                <w:rFonts w:ascii="Trebuchet MS" w:hAnsi="Trebuchet MS"/>
                <w:b/>
                <w:sz w:val="22"/>
                <w:szCs w:val="22"/>
              </w:rPr>
            </w:pPr>
            <w:r w:rsidRPr="004949E7">
              <w:rPr>
                <w:rFonts w:ascii="Trebuchet MS" w:hAnsi="Trebuchet MS"/>
                <w:color w:val="000000"/>
                <w:sz w:val="22"/>
                <w:szCs w:val="22"/>
              </w:rPr>
              <w:t>Ne mažiau kaip 1000</w:t>
            </w:r>
          </w:p>
        </w:tc>
        <w:tc>
          <w:tcPr>
            <w:tcW w:w="3544" w:type="dxa"/>
          </w:tcPr>
          <w:p w14:paraId="135CAF17" w14:textId="3C71FDE4"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65B5BF0C" w14:textId="04948464"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2D63C1E5" w14:textId="50A79318" w:rsidR="00844307" w:rsidRPr="004949E7" w:rsidRDefault="00844307" w:rsidP="00871806">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844307" w:rsidRPr="004949E7" w14:paraId="3BD3340A" w14:textId="77777777" w:rsidTr="004D362F">
        <w:tc>
          <w:tcPr>
            <w:tcW w:w="564" w:type="dxa"/>
          </w:tcPr>
          <w:p w14:paraId="3F1DDDB9"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77CFD4B3"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IGMP grupių kiekis</w:t>
            </w:r>
          </w:p>
        </w:tc>
        <w:tc>
          <w:tcPr>
            <w:tcW w:w="5128" w:type="dxa"/>
          </w:tcPr>
          <w:p w14:paraId="7B1FD6B4"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1000</w:t>
            </w:r>
          </w:p>
        </w:tc>
        <w:tc>
          <w:tcPr>
            <w:tcW w:w="3544" w:type="dxa"/>
          </w:tcPr>
          <w:p w14:paraId="2DAFA144" w14:textId="75AAA148"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5CA8272" w14:textId="36F78C40"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F7CA504" w14:textId="51CC5448"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27092B2" w14:textId="77777777" w:rsidTr="004D362F">
        <w:tc>
          <w:tcPr>
            <w:tcW w:w="564" w:type="dxa"/>
          </w:tcPr>
          <w:p w14:paraId="30803634"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41AC492C"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ingress</w:t>
            </w:r>
            <w:proofErr w:type="spellEnd"/>
            <w:r w:rsidRPr="004949E7">
              <w:rPr>
                <w:rFonts w:ascii="Trebuchet MS" w:eastAsia="Times New Roman" w:hAnsi="Trebuchet MS"/>
                <w:color w:val="000000" w:themeColor="text1"/>
                <w:sz w:val="22"/>
                <w:szCs w:val="22"/>
              </w:rPr>
              <w:t>) įrašų kiekis</w:t>
            </w:r>
          </w:p>
        </w:tc>
        <w:tc>
          <w:tcPr>
            <w:tcW w:w="5128" w:type="dxa"/>
          </w:tcPr>
          <w:p w14:paraId="0980067D"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5000</w:t>
            </w:r>
          </w:p>
        </w:tc>
        <w:tc>
          <w:tcPr>
            <w:tcW w:w="3544" w:type="dxa"/>
          </w:tcPr>
          <w:p w14:paraId="7B5550C8" w14:textId="4C7A6C4A"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308F0CF" w14:textId="36BD6CEE"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F85934C" w14:textId="1C08C65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AE6B6A5" w14:textId="77777777" w:rsidTr="004D362F">
        <w:tc>
          <w:tcPr>
            <w:tcW w:w="564" w:type="dxa"/>
          </w:tcPr>
          <w:p w14:paraId="03B8601A"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534B8A14"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egress</w:t>
            </w:r>
            <w:proofErr w:type="spellEnd"/>
            <w:r w:rsidRPr="004949E7">
              <w:rPr>
                <w:rFonts w:ascii="Trebuchet MS" w:eastAsia="Times New Roman" w:hAnsi="Trebuchet MS"/>
                <w:color w:val="000000" w:themeColor="text1"/>
                <w:sz w:val="22"/>
                <w:szCs w:val="22"/>
              </w:rPr>
              <w:t>) įrašų kiekis</w:t>
            </w:r>
          </w:p>
        </w:tc>
        <w:tc>
          <w:tcPr>
            <w:tcW w:w="5128" w:type="dxa"/>
          </w:tcPr>
          <w:p w14:paraId="13FD09CB" w14:textId="77777777" w:rsidR="00844307" w:rsidRPr="004949E7" w:rsidRDefault="00844307" w:rsidP="00844307">
            <w:pPr>
              <w:snapToGrid w:val="0"/>
              <w:rPr>
                <w:rFonts w:ascii="Trebuchet MS" w:hAnsi="Trebuchet MS"/>
                <w:color w:val="000000"/>
                <w:sz w:val="22"/>
                <w:szCs w:val="22"/>
              </w:rPr>
            </w:pPr>
            <w:r w:rsidRPr="004949E7">
              <w:rPr>
                <w:rFonts w:ascii="Trebuchet MS" w:hAnsi="Trebuchet MS"/>
                <w:color w:val="000000"/>
                <w:sz w:val="22"/>
                <w:szCs w:val="22"/>
              </w:rPr>
              <w:t>Ne mažiau kaip 2000</w:t>
            </w:r>
          </w:p>
        </w:tc>
        <w:tc>
          <w:tcPr>
            <w:tcW w:w="3544" w:type="dxa"/>
          </w:tcPr>
          <w:p w14:paraId="77F0B082" w14:textId="4138AF10" w:rsidR="00844307" w:rsidRDefault="00844307" w:rsidP="00871806">
            <w:pPr>
              <w:jc w:val="center"/>
              <w:rPr>
                <w:rFonts w:ascii="Trebuchet MS" w:hAnsi="Trebuchet MS"/>
                <w:i/>
                <w:color w:val="FF0000"/>
                <w:sz w:val="22"/>
                <w:szCs w:val="22"/>
              </w:rPr>
            </w:pPr>
            <w:r w:rsidRPr="00EC2CD9">
              <w:rPr>
                <w:rFonts w:ascii="Trebuchet MS" w:hAnsi="Trebuchet MS"/>
                <w:i/>
                <w:color w:val="FF0000"/>
                <w:sz w:val="22"/>
                <w:szCs w:val="22"/>
              </w:rPr>
              <w:t>įrašyti</w:t>
            </w:r>
          </w:p>
          <w:p w14:paraId="217C33AF" w14:textId="77777777" w:rsidR="00844307" w:rsidRPr="004949E7" w:rsidRDefault="00844307" w:rsidP="00871806">
            <w:pPr>
              <w:snapToGrid w:val="0"/>
              <w:jc w:val="center"/>
              <w:rPr>
                <w:rFonts w:ascii="Trebuchet MS" w:hAnsi="Trebuchet MS"/>
                <w:sz w:val="22"/>
                <w:szCs w:val="22"/>
              </w:rPr>
            </w:pPr>
          </w:p>
        </w:tc>
        <w:tc>
          <w:tcPr>
            <w:tcW w:w="1843" w:type="dxa"/>
          </w:tcPr>
          <w:p w14:paraId="34D77AA5" w14:textId="72619762"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D6D7321" w14:textId="24F97C32"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E4F57EA" w14:textId="77777777" w:rsidTr="004D362F">
        <w:tc>
          <w:tcPr>
            <w:tcW w:w="564" w:type="dxa"/>
          </w:tcPr>
          <w:p w14:paraId="1FF9A2F2"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46ECF0E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Paketų buferio dydis</w:t>
            </w:r>
          </w:p>
        </w:tc>
        <w:tc>
          <w:tcPr>
            <w:tcW w:w="5128" w:type="dxa"/>
          </w:tcPr>
          <w:p w14:paraId="0AE3E48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Ne mažiau kaip 6 MB</w:t>
            </w:r>
          </w:p>
        </w:tc>
        <w:tc>
          <w:tcPr>
            <w:tcW w:w="3544" w:type="dxa"/>
          </w:tcPr>
          <w:p w14:paraId="1E873E34" w14:textId="1BEC010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56A1021" w14:textId="41889AF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3C3EC5B" w14:textId="30AD549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0772717" w14:textId="77777777" w:rsidTr="004D362F">
        <w:tc>
          <w:tcPr>
            <w:tcW w:w="564" w:type="dxa"/>
          </w:tcPr>
          <w:p w14:paraId="74ECABAF"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36834632"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Operatyviosios atminties dydis</w:t>
            </w:r>
          </w:p>
        </w:tc>
        <w:tc>
          <w:tcPr>
            <w:tcW w:w="5128" w:type="dxa"/>
          </w:tcPr>
          <w:p w14:paraId="6528BC1C" w14:textId="77777777" w:rsidR="00844307" w:rsidRPr="004949E7" w:rsidRDefault="00844307" w:rsidP="00844307">
            <w:pPr>
              <w:snapToGrid w:val="0"/>
              <w:rPr>
                <w:rFonts w:ascii="Trebuchet MS" w:hAnsi="Trebuchet MS"/>
                <w:bCs/>
                <w:sz w:val="22"/>
                <w:szCs w:val="22"/>
              </w:rPr>
            </w:pPr>
            <w:r w:rsidRPr="004949E7">
              <w:rPr>
                <w:rFonts w:ascii="Trebuchet MS" w:hAnsi="Trebuchet MS"/>
                <w:color w:val="000000"/>
                <w:sz w:val="22"/>
                <w:szCs w:val="22"/>
              </w:rPr>
              <w:t>Ne mažiau kaip 8 GB</w:t>
            </w:r>
          </w:p>
        </w:tc>
        <w:tc>
          <w:tcPr>
            <w:tcW w:w="3544" w:type="dxa"/>
          </w:tcPr>
          <w:p w14:paraId="0B52EF57" w14:textId="503668DA"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7B48EBC" w14:textId="3398A96A"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6C5771B" w14:textId="02A826B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0CD90B7" w14:textId="77777777" w:rsidTr="004D362F">
        <w:tc>
          <w:tcPr>
            <w:tcW w:w="564" w:type="dxa"/>
          </w:tcPr>
          <w:p w14:paraId="362386DB"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0BF94FC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Saugojimo atminties dydis</w:t>
            </w:r>
          </w:p>
        </w:tc>
        <w:tc>
          <w:tcPr>
            <w:tcW w:w="5128" w:type="dxa"/>
          </w:tcPr>
          <w:p w14:paraId="76778047"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 xml:space="preserve">Ne mažiau kaip 16 GB. </w:t>
            </w:r>
          </w:p>
        </w:tc>
        <w:tc>
          <w:tcPr>
            <w:tcW w:w="3544" w:type="dxa"/>
          </w:tcPr>
          <w:p w14:paraId="23B455D7" w14:textId="667FB81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84DE72E" w14:textId="6937B17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18119F4" w14:textId="18A14E1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DEB223A" w14:textId="77777777" w:rsidTr="004D362F">
        <w:trPr>
          <w:trHeight w:val="2664"/>
        </w:trPr>
        <w:tc>
          <w:tcPr>
            <w:tcW w:w="564" w:type="dxa"/>
          </w:tcPr>
          <w:p w14:paraId="5935859C"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7553964C"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Standartų ir protokolų palaikymas</w:t>
            </w:r>
          </w:p>
        </w:tc>
        <w:tc>
          <w:tcPr>
            <w:tcW w:w="5128" w:type="dxa"/>
          </w:tcPr>
          <w:p w14:paraId="22B9DFA4"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šiuos standartus ir protokolus:</w:t>
            </w:r>
          </w:p>
          <w:p w14:paraId="4FC55E22"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IEEE 802.1Q VLAN;</w:t>
            </w:r>
          </w:p>
          <w:p w14:paraId="61B92A19"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802.1AB Link </w:t>
            </w:r>
            <w:proofErr w:type="spellStart"/>
            <w:r w:rsidRPr="004949E7">
              <w:rPr>
                <w:rFonts w:ascii="Trebuchet MS" w:hAnsi="Trebuchet MS"/>
                <w:color w:val="000000" w:themeColor="text1"/>
                <w:sz w:val="22"/>
                <w:szCs w:val="22"/>
              </w:rPr>
              <w:t>Layer</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(LLDP);</w:t>
            </w:r>
          </w:p>
          <w:p w14:paraId="1790E291" w14:textId="77777777" w:rsidR="00844307" w:rsidRPr="004949E7" w:rsidRDefault="00844307" w:rsidP="00844307">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LLDP-MED (</w:t>
            </w:r>
            <w:proofErr w:type="spellStart"/>
            <w:r w:rsidRPr="004949E7">
              <w:rPr>
                <w:rFonts w:ascii="Trebuchet MS" w:hAnsi="Trebuchet MS"/>
                <w:color w:val="000000" w:themeColor="text1"/>
                <w:sz w:val="22"/>
                <w:szCs w:val="22"/>
              </w:rPr>
              <w:t>Media</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Endpoint</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w:t>
            </w:r>
          </w:p>
          <w:p w14:paraId="2C509437"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802.1s </w:t>
            </w:r>
            <w:proofErr w:type="spellStart"/>
            <w:r w:rsidRPr="004949E7">
              <w:rPr>
                <w:rFonts w:ascii="Trebuchet MS" w:hAnsi="Trebuchet MS"/>
                <w:color w:val="000000" w:themeColor="text1"/>
                <w:sz w:val="22"/>
                <w:szCs w:val="22"/>
              </w:rPr>
              <w:t>Multiple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(MSTP);</w:t>
            </w:r>
          </w:p>
          <w:p w14:paraId="2A52DD05"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802.1w </w:t>
            </w:r>
            <w:proofErr w:type="spellStart"/>
            <w:r w:rsidRPr="004949E7">
              <w:rPr>
                <w:rFonts w:ascii="Trebuchet MS" w:hAnsi="Trebuchet MS"/>
                <w:color w:val="000000" w:themeColor="text1"/>
                <w:sz w:val="22"/>
                <w:szCs w:val="22"/>
              </w:rPr>
              <w:t>Rapid</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(RSTP);</w:t>
            </w:r>
          </w:p>
          <w:p w14:paraId="47F5D6E4"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RPVST+;</w:t>
            </w:r>
          </w:p>
          <w:p w14:paraId="3D41CD02"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Port </w:t>
            </w:r>
            <w:proofErr w:type="spellStart"/>
            <w:r w:rsidRPr="004949E7">
              <w:rPr>
                <w:rFonts w:ascii="Trebuchet MS" w:hAnsi="Trebuchet MS"/>
                <w:color w:val="000000"/>
                <w:sz w:val="22"/>
                <w:szCs w:val="22"/>
              </w:rPr>
              <w:t>Mirroring</w:t>
            </w:r>
            <w:proofErr w:type="spellEnd"/>
            <w:r w:rsidRPr="004949E7">
              <w:rPr>
                <w:rFonts w:ascii="Trebuchet MS" w:hAnsi="Trebuchet MS"/>
                <w:color w:val="000000"/>
                <w:sz w:val="22"/>
                <w:szCs w:val="22"/>
              </w:rPr>
              <w:t>;</w:t>
            </w:r>
          </w:p>
          <w:p w14:paraId="206299F3"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Network Time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(NTP);</w:t>
            </w:r>
          </w:p>
          <w:p w14:paraId="01B8B90D" w14:textId="77777777" w:rsidR="00844307" w:rsidRPr="004949E7" w:rsidRDefault="00844307" w:rsidP="00844307">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MVRP.</w:t>
            </w:r>
          </w:p>
        </w:tc>
        <w:tc>
          <w:tcPr>
            <w:tcW w:w="3544" w:type="dxa"/>
          </w:tcPr>
          <w:p w14:paraId="24416608" w14:textId="7F5256C0"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BF3FF65" w14:textId="408C5957"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69FDCEC" w14:textId="634C479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AC76A0F" w14:textId="77777777" w:rsidTr="004D362F">
        <w:tc>
          <w:tcPr>
            <w:tcW w:w="564" w:type="dxa"/>
          </w:tcPr>
          <w:p w14:paraId="208CE968" w14:textId="77777777" w:rsidR="00844307" w:rsidRPr="004949E7" w:rsidRDefault="00844307" w:rsidP="00844307">
            <w:pPr>
              <w:numPr>
                <w:ilvl w:val="0"/>
                <w:numId w:val="33"/>
              </w:numPr>
              <w:suppressAutoHyphens w:val="0"/>
              <w:snapToGrid w:val="0"/>
              <w:rPr>
                <w:rFonts w:ascii="Trebuchet MS" w:eastAsia="Times New Roman" w:hAnsi="Trebuchet MS"/>
                <w:sz w:val="22"/>
                <w:szCs w:val="22"/>
              </w:rPr>
            </w:pPr>
          </w:p>
        </w:tc>
        <w:tc>
          <w:tcPr>
            <w:tcW w:w="2388" w:type="dxa"/>
          </w:tcPr>
          <w:p w14:paraId="58E3088E" w14:textId="77777777" w:rsidR="00844307" w:rsidRPr="004949E7" w:rsidRDefault="00844307" w:rsidP="00844307">
            <w:pPr>
              <w:snapToGrid w:val="0"/>
              <w:rPr>
                <w:rFonts w:ascii="Trebuchet MS" w:eastAsia="Times New Roman" w:hAnsi="Trebuchet MS"/>
                <w:sz w:val="22"/>
                <w:szCs w:val="22"/>
              </w:rPr>
            </w:pPr>
            <w:r w:rsidRPr="004949E7">
              <w:rPr>
                <w:rFonts w:ascii="Trebuchet MS" w:eastAsia="Times New Roman" w:hAnsi="Trebuchet MS"/>
                <w:sz w:val="22"/>
                <w:szCs w:val="22"/>
              </w:rPr>
              <w:t>VXLAN funkcionalumas</w:t>
            </w:r>
          </w:p>
        </w:tc>
        <w:tc>
          <w:tcPr>
            <w:tcW w:w="5128" w:type="dxa"/>
          </w:tcPr>
          <w:p w14:paraId="18CC1E42" w14:textId="77777777" w:rsidR="00844307" w:rsidRPr="004949E7" w:rsidRDefault="00844307" w:rsidP="00844307">
            <w:pPr>
              <w:jc w:val="both"/>
              <w:rPr>
                <w:rFonts w:ascii="Trebuchet MS" w:hAnsi="Trebuchet MS"/>
                <w:sz w:val="22"/>
                <w:szCs w:val="22"/>
              </w:rPr>
            </w:pPr>
            <w:r w:rsidRPr="004949E7">
              <w:rPr>
                <w:rFonts w:ascii="Trebuchet MS" w:hAnsi="Trebuchet MS"/>
                <w:sz w:val="22"/>
                <w:szCs w:val="22"/>
              </w:rPr>
              <w:t>Turi palaikyti VXLAN funkcionalumą.</w:t>
            </w:r>
          </w:p>
        </w:tc>
        <w:tc>
          <w:tcPr>
            <w:tcW w:w="3544" w:type="dxa"/>
          </w:tcPr>
          <w:p w14:paraId="6673597F" w14:textId="77B05796"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23D40CA" w14:textId="46C38C7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9B18851" w14:textId="56F1694E"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D7A454E" w14:textId="77777777" w:rsidTr="004D362F">
        <w:tc>
          <w:tcPr>
            <w:tcW w:w="564" w:type="dxa"/>
          </w:tcPr>
          <w:p w14:paraId="2F3CAB19" w14:textId="77777777" w:rsidR="00844307" w:rsidRPr="004949E7" w:rsidRDefault="00844307" w:rsidP="00844307">
            <w:pPr>
              <w:numPr>
                <w:ilvl w:val="0"/>
                <w:numId w:val="33"/>
              </w:numPr>
              <w:suppressAutoHyphens w:val="0"/>
              <w:snapToGrid w:val="0"/>
              <w:rPr>
                <w:rFonts w:ascii="Trebuchet MS" w:eastAsia="Times New Roman" w:hAnsi="Trebuchet MS"/>
                <w:sz w:val="22"/>
                <w:szCs w:val="22"/>
              </w:rPr>
            </w:pPr>
          </w:p>
        </w:tc>
        <w:tc>
          <w:tcPr>
            <w:tcW w:w="2388" w:type="dxa"/>
          </w:tcPr>
          <w:p w14:paraId="457CBC44"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Maršrutizavimo</w:t>
            </w:r>
            <w:proofErr w:type="spellEnd"/>
            <w:r w:rsidRPr="004949E7">
              <w:rPr>
                <w:rFonts w:ascii="Trebuchet MS" w:hAnsi="Trebuchet MS"/>
                <w:sz w:val="22"/>
                <w:szCs w:val="22"/>
              </w:rPr>
              <w:t xml:space="preserve"> </w:t>
            </w:r>
            <w:r w:rsidRPr="004949E7">
              <w:rPr>
                <w:rFonts w:ascii="Trebuchet MS" w:eastAsia="Times New Roman" w:hAnsi="Trebuchet MS"/>
                <w:sz w:val="22"/>
                <w:szCs w:val="22"/>
              </w:rPr>
              <w:t>protokolų ir funkcijų palaikymas</w:t>
            </w:r>
          </w:p>
        </w:tc>
        <w:tc>
          <w:tcPr>
            <w:tcW w:w="5128" w:type="dxa"/>
          </w:tcPr>
          <w:p w14:paraId="5D4F62E7" w14:textId="774A6199" w:rsidR="00844307" w:rsidRPr="004949E7" w:rsidRDefault="00844307" w:rsidP="00844307">
            <w:pPr>
              <w:jc w:val="both"/>
              <w:rPr>
                <w:rFonts w:ascii="Trebuchet MS" w:hAnsi="Trebuchet MS"/>
                <w:sz w:val="22"/>
                <w:szCs w:val="22"/>
              </w:rPr>
            </w:pPr>
            <w:r w:rsidRPr="004949E7">
              <w:rPr>
                <w:rFonts w:ascii="Trebuchet MS" w:eastAsia="Times New Roman" w:hAnsi="Trebuchet MS"/>
                <w:sz w:val="22"/>
                <w:szCs w:val="22"/>
              </w:rPr>
              <w:t xml:space="preserve">Turi palaikyti šiuos </w:t>
            </w:r>
            <w:proofErr w:type="spellStart"/>
            <w:r w:rsidRPr="004949E7">
              <w:rPr>
                <w:rFonts w:ascii="Trebuchet MS" w:eastAsia="Times New Roman" w:hAnsi="Trebuchet MS"/>
                <w:sz w:val="22"/>
                <w:szCs w:val="22"/>
              </w:rPr>
              <w:t>maršrutizavimo</w:t>
            </w:r>
            <w:proofErr w:type="spellEnd"/>
            <w:r w:rsidRPr="004949E7">
              <w:rPr>
                <w:rFonts w:ascii="Trebuchet MS" w:eastAsia="Times New Roman" w:hAnsi="Trebuchet MS"/>
                <w:sz w:val="22"/>
                <w:szCs w:val="22"/>
              </w:rPr>
              <w:t xml:space="preserve"> protokolus ir funkcijas:</w:t>
            </w:r>
          </w:p>
          <w:p w14:paraId="49922ED4"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OSPFv2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081B5EF9" w14:textId="77777777" w:rsidR="00844307" w:rsidRPr="004949E7" w:rsidRDefault="00844307" w:rsidP="00844307">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OSPFv3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1D1735C6"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Static</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1E76B311"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Equal-Cost</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Multipath</w:t>
            </w:r>
            <w:proofErr w:type="spellEnd"/>
            <w:r w:rsidRPr="004949E7">
              <w:rPr>
                <w:rFonts w:ascii="Trebuchet MS" w:eastAsia="Times New Roman" w:hAnsi="Trebuchet MS"/>
                <w:sz w:val="22"/>
                <w:szCs w:val="22"/>
              </w:rPr>
              <w:t xml:space="preserve"> (ECMP).</w:t>
            </w:r>
            <w:r w:rsidRPr="004949E7" w:rsidDel="007016E9">
              <w:rPr>
                <w:rFonts w:ascii="Trebuchet MS" w:hAnsi="Trebuchet MS"/>
                <w:sz w:val="22"/>
                <w:szCs w:val="22"/>
              </w:rPr>
              <w:t xml:space="preserve"> </w:t>
            </w:r>
          </w:p>
        </w:tc>
        <w:tc>
          <w:tcPr>
            <w:tcW w:w="3544" w:type="dxa"/>
          </w:tcPr>
          <w:p w14:paraId="425B17AF" w14:textId="05F60E31" w:rsidR="00844307" w:rsidRDefault="00844307" w:rsidP="00871806">
            <w:pPr>
              <w:jc w:val="center"/>
              <w:rPr>
                <w:rFonts w:ascii="Trebuchet MS" w:hAnsi="Trebuchet MS"/>
                <w:i/>
                <w:color w:val="FF0000"/>
                <w:sz w:val="22"/>
                <w:szCs w:val="22"/>
              </w:rPr>
            </w:pPr>
            <w:r w:rsidRPr="00EC2CD9">
              <w:rPr>
                <w:rFonts w:ascii="Trebuchet MS" w:hAnsi="Trebuchet MS"/>
                <w:i/>
                <w:color w:val="FF0000"/>
                <w:sz w:val="22"/>
                <w:szCs w:val="22"/>
              </w:rPr>
              <w:t>įrašyti</w:t>
            </w:r>
          </w:p>
          <w:p w14:paraId="4B577BD0" w14:textId="77777777" w:rsidR="00844307" w:rsidRPr="004949E7" w:rsidRDefault="00844307" w:rsidP="000F3345">
            <w:pPr>
              <w:snapToGrid w:val="0"/>
              <w:rPr>
                <w:rFonts w:ascii="Trebuchet MS" w:hAnsi="Trebuchet MS"/>
                <w:sz w:val="22"/>
                <w:szCs w:val="22"/>
              </w:rPr>
            </w:pPr>
          </w:p>
        </w:tc>
        <w:tc>
          <w:tcPr>
            <w:tcW w:w="1843" w:type="dxa"/>
          </w:tcPr>
          <w:p w14:paraId="7635B838" w14:textId="49895432"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AC04740" w14:textId="346FD18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99FE296" w14:textId="77777777" w:rsidTr="004D362F">
        <w:tc>
          <w:tcPr>
            <w:tcW w:w="564" w:type="dxa"/>
          </w:tcPr>
          <w:p w14:paraId="66C1A01E"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2D28967C" w14:textId="77777777" w:rsidR="00844307" w:rsidRPr="004949E7" w:rsidRDefault="00844307" w:rsidP="00844307">
            <w:pPr>
              <w:snapToGrid w:val="0"/>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protokolų palaikymas</w:t>
            </w:r>
          </w:p>
        </w:tc>
        <w:tc>
          <w:tcPr>
            <w:tcW w:w="5128" w:type="dxa"/>
          </w:tcPr>
          <w:p w14:paraId="0921E8FE" w14:textId="77777777" w:rsidR="00844307" w:rsidRPr="004949E7" w:rsidRDefault="00844307" w:rsidP="00844307">
            <w:pPr>
              <w:jc w:val="both"/>
              <w:rPr>
                <w:rFonts w:ascii="Trebuchet MS" w:eastAsia="Times New Roman" w:hAnsi="Trebuchet MS"/>
                <w:sz w:val="22"/>
                <w:szCs w:val="22"/>
              </w:rPr>
            </w:pPr>
            <w:r w:rsidRPr="004949E7">
              <w:rPr>
                <w:rFonts w:ascii="Trebuchet MS" w:eastAsia="Times New Roman" w:hAnsi="Trebuchet MS"/>
                <w:sz w:val="22"/>
                <w:szCs w:val="22"/>
              </w:rPr>
              <w:t>Turi palaikyti šiuos protokolus:</w:t>
            </w:r>
          </w:p>
          <w:p w14:paraId="74F418DC"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IGMPv1, v2,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v3; </w:t>
            </w:r>
          </w:p>
          <w:p w14:paraId="536A9FCA"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Listener</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Discovery</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Version</w:t>
            </w:r>
            <w:proofErr w:type="spellEnd"/>
            <w:r w:rsidRPr="004949E7">
              <w:rPr>
                <w:rFonts w:ascii="Trebuchet MS" w:hAnsi="Trebuchet MS"/>
                <w:sz w:val="22"/>
                <w:szCs w:val="22"/>
              </w:rPr>
              <w:t xml:space="preserve"> 2 (MLDv2) </w:t>
            </w:r>
            <w:proofErr w:type="spellStart"/>
            <w:r w:rsidRPr="004949E7">
              <w:rPr>
                <w:rFonts w:ascii="Trebuchet MS" w:hAnsi="Trebuchet MS"/>
                <w:sz w:val="22"/>
                <w:szCs w:val="22"/>
              </w:rPr>
              <w:t>for</w:t>
            </w:r>
            <w:proofErr w:type="spellEnd"/>
            <w:r w:rsidRPr="004949E7">
              <w:rPr>
                <w:rFonts w:ascii="Trebuchet MS" w:hAnsi="Trebuchet MS"/>
                <w:sz w:val="22"/>
                <w:szCs w:val="22"/>
              </w:rPr>
              <w:t xml:space="preserve"> IPv6;</w:t>
            </w:r>
          </w:p>
          <w:p w14:paraId="3C80E991"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hAnsi="Trebuchet MS"/>
                <w:sz w:val="22"/>
                <w:szCs w:val="22"/>
              </w:rPr>
              <w:t xml:space="preserve">MLD </w:t>
            </w:r>
            <w:proofErr w:type="spellStart"/>
            <w:r w:rsidRPr="004949E7">
              <w:rPr>
                <w:rFonts w:ascii="Trebuchet MS" w:hAnsi="Trebuchet MS"/>
                <w:sz w:val="22"/>
                <w:szCs w:val="22"/>
              </w:rPr>
              <w:t>snooping</w:t>
            </w:r>
            <w:proofErr w:type="spellEnd"/>
            <w:r w:rsidRPr="004949E7">
              <w:rPr>
                <w:rFonts w:ascii="Trebuchet MS" w:hAnsi="Trebuchet MS"/>
                <w:sz w:val="22"/>
                <w:szCs w:val="22"/>
              </w:rPr>
              <w:t>;</w:t>
            </w:r>
          </w:p>
          <w:p w14:paraId="388D29B5"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PIM </w:t>
            </w:r>
            <w:proofErr w:type="spellStart"/>
            <w:r w:rsidRPr="004949E7">
              <w:rPr>
                <w:rFonts w:ascii="Trebuchet MS" w:eastAsia="Times New Roman" w:hAnsi="Trebuchet MS"/>
                <w:sz w:val="22"/>
                <w:szCs w:val="22"/>
              </w:rPr>
              <w:t>Dense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eastAsia="Times New Roman" w:hAnsi="Trebuchet MS"/>
                <w:sz w:val="22"/>
                <w:szCs w:val="22"/>
              </w:rPr>
              <w:t xml:space="preserve">, PIM </w:t>
            </w:r>
            <w:proofErr w:type="spellStart"/>
            <w:r w:rsidRPr="004949E7">
              <w:rPr>
                <w:rFonts w:ascii="Trebuchet MS" w:eastAsia="Times New Roman" w:hAnsi="Trebuchet MS"/>
                <w:sz w:val="22"/>
                <w:szCs w:val="22"/>
              </w:rPr>
              <w:t>Sparse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hAnsi="Trebuchet MS"/>
                <w:sz w:val="22"/>
                <w:szCs w:val="22"/>
              </w:rPr>
              <w:t>.</w:t>
            </w:r>
          </w:p>
        </w:tc>
        <w:tc>
          <w:tcPr>
            <w:tcW w:w="3544" w:type="dxa"/>
          </w:tcPr>
          <w:p w14:paraId="30062070" w14:textId="3C3B40C8"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58847046" w14:textId="77777777" w:rsidR="00844307" w:rsidRPr="004949E7" w:rsidRDefault="00844307" w:rsidP="00871806">
            <w:pPr>
              <w:snapToGrid w:val="0"/>
              <w:jc w:val="center"/>
              <w:rPr>
                <w:rFonts w:ascii="Trebuchet MS" w:hAnsi="Trebuchet MS"/>
                <w:sz w:val="22"/>
                <w:szCs w:val="22"/>
              </w:rPr>
            </w:pPr>
          </w:p>
        </w:tc>
        <w:tc>
          <w:tcPr>
            <w:tcW w:w="1843" w:type="dxa"/>
          </w:tcPr>
          <w:p w14:paraId="6BD41534" w14:textId="5099AEB0"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A85C9EA" w14:textId="32CF7D7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5D6A90D" w14:textId="77777777" w:rsidTr="004D362F">
        <w:tc>
          <w:tcPr>
            <w:tcW w:w="564" w:type="dxa"/>
          </w:tcPr>
          <w:p w14:paraId="25C46065"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79B2DC9A"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Aukštą patikimumą užtikrinančių protokolų palaikymas</w:t>
            </w:r>
          </w:p>
        </w:tc>
        <w:tc>
          <w:tcPr>
            <w:tcW w:w="5128" w:type="dxa"/>
          </w:tcPr>
          <w:p w14:paraId="5DC5FEF3"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aukštą patikimumą užtikrinančius protokolus:</w:t>
            </w:r>
          </w:p>
          <w:p w14:paraId="0FD285A0"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Virtual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Router</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Redundancy</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(VRRP);</w:t>
            </w:r>
          </w:p>
          <w:p w14:paraId="1A5CFA55"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Uni-directional</w:t>
            </w:r>
            <w:proofErr w:type="spellEnd"/>
            <w:r w:rsidRPr="004949E7">
              <w:rPr>
                <w:rFonts w:ascii="Trebuchet MS" w:eastAsia="Times New Roman" w:hAnsi="Trebuchet MS"/>
                <w:color w:val="000000" w:themeColor="text1"/>
                <w:sz w:val="22"/>
                <w:szCs w:val="22"/>
              </w:rPr>
              <w:t xml:space="preserve"> Link </w:t>
            </w:r>
            <w:proofErr w:type="spellStart"/>
            <w:r w:rsidRPr="004949E7">
              <w:rPr>
                <w:rFonts w:ascii="Trebuchet MS" w:eastAsia="Times New Roman" w:hAnsi="Trebuchet MS"/>
                <w:color w:val="000000" w:themeColor="text1"/>
                <w:sz w:val="22"/>
                <w:szCs w:val="22"/>
              </w:rPr>
              <w:t>Detection</w:t>
            </w:r>
            <w:proofErr w:type="spellEnd"/>
            <w:r w:rsidRPr="004949E7">
              <w:rPr>
                <w:rFonts w:ascii="Trebuchet MS" w:eastAsia="Times New Roman" w:hAnsi="Trebuchet MS"/>
                <w:color w:val="000000" w:themeColor="text1"/>
                <w:sz w:val="22"/>
                <w:szCs w:val="22"/>
              </w:rPr>
              <w:t xml:space="preserve"> (UDLD);</w:t>
            </w:r>
          </w:p>
          <w:p w14:paraId="7BFC52FC"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802.3ad Link </w:t>
            </w:r>
            <w:proofErr w:type="spellStart"/>
            <w:r w:rsidRPr="004949E7">
              <w:rPr>
                <w:rFonts w:ascii="Trebuchet MS" w:hAnsi="Trebuchet MS"/>
                <w:color w:val="000000"/>
                <w:sz w:val="22"/>
                <w:szCs w:val="22"/>
              </w:rPr>
              <w:t>Aggregation</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(LACP).</w:t>
            </w:r>
          </w:p>
        </w:tc>
        <w:tc>
          <w:tcPr>
            <w:tcW w:w="3544" w:type="dxa"/>
          </w:tcPr>
          <w:p w14:paraId="5EA7F1D4" w14:textId="48310A67"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4EC68AE2" w14:textId="77777777" w:rsidR="00844307" w:rsidRPr="004949E7" w:rsidRDefault="00844307" w:rsidP="000F3345">
            <w:pPr>
              <w:snapToGrid w:val="0"/>
              <w:rPr>
                <w:rFonts w:ascii="Trebuchet MS" w:hAnsi="Trebuchet MS"/>
                <w:sz w:val="22"/>
                <w:szCs w:val="22"/>
              </w:rPr>
            </w:pPr>
          </w:p>
        </w:tc>
        <w:tc>
          <w:tcPr>
            <w:tcW w:w="1843" w:type="dxa"/>
          </w:tcPr>
          <w:p w14:paraId="31CAD778" w14:textId="1A54F976"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A089206" w14:textId="48F2E4FB"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23913A4" w14:textId="77777777" w:rsidTr="004D362F">
        <w:tc>
          <w:tcPr>
            <w:tcW w:w="564" w:type="dxa"/>
          </w:tcPr>
          <w:p w14:paraId="27202C65"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1853DBE9"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Saugumo protokolų ir standartų palaikymas</w:t>
            </w:r>
          </w:p>
        </w:tc>
        <w:tc>
          <w:tcPr>
            <w:tcW w:w="5128" w:type="dxa"/>
          </w:tcPr>
          <w:p w14:paraId="64283C7B" w14:textId="77777777" w:rsidR="00844307" w:rsidRPr="004949E7" w:rsidRDefault="00844307" w:rsidP="00844307">
            <w:pPr>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palaikyti šiuos saugumo protokolus ir standartus</w:t>
            </w:r>
            <w:r w:rsidRPr="004949E7">
              <w:rPr>
                <w:rFonts w:ascii="Trebuchet MS" w:hAnsi="Trebuchet MS"/>
                <w:color w:val="000000"/>
                <w:sz w:val="22"/>
                <w:szCs w:val="22"/>
              </w:rPr>
              <w:t>:</w:t>
            </w:r>
          </w:p>
          <w:p w14:paraId="76A5156B"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TFTP;</w:t>
            </w:r>
          </w:p>
          <w:p w14:paraId="3633A8CD"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SFTP;</w:t>
            </w:r>
          </w:p>
          <w:p w14:paraId="76DF8EEB"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Access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list</w:t>
            </w:r>
            <w:proofErr w:type="spellEnd"/>
            <w:r w:rsidRPr="004949E7">
              <w:rPr>
                <w:rFonts w:ascii="Trebuchet MS" w:hAnsi="Trebuchet MS"/>
                <w:color w:val="000000"/>
                <w:sz w:val="22"/>
                <w:szCs w:val="22"/>
              </w:rPr>
              <w:t xml:space="preserve"> (ACL);</w:t>
            </w:r>
          </w:p>
          <w:p w14:paraId="797AD464" w14:textId="77777777" w:rsidR="00844307" w:rsidRPr="004949E7" w:rsidRDefault="00844307" w:rsidP="00844307">
            <w:pPr>
              <w:numPr>
                <w:ilvl w:val="0"/>
                <w:numId w:val="13"/>
              </w:numPr>
              <w:suppressAutoHyphens w:val="0"/>
              <w:snapToGrid w:val="0"/>
              <w:contextualSpacing/>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STP BPDU;</w:t>
            </w:r>
          </w:p>
          <w:p w14:paraId="7832E674"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STP </w:t>
            </w:r>
            <w:proofErr w:type="spellStart"/>
            <w:r w:rsidRPr="004949E7">
              <w:rPr>
                <w:rFonts w:ascii="Trebuchet MS" w:eastAsia="Times New Roman" w:hAnsi="Trebuchet MS"/>
                <w:color w:val="000000" w:themeColor="text1"/>
                <w:sz w:val="22"/>
                <w:szCs w:val="22"/>
              </w:rPr>
              <w:t>root</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guard</w:t>
            </w:r>
            <w:proofErr w:type="spellEnd"/>
            <w:r w:rsidRPr="004949E7">
              <w:rPr>
                <w:rFonts w:ascii="Trebuchet MS" w:eastAsia="Times New Roman" w:hAnsi="Trebuchet MS"/>
                <w:color w:val="000000" w:themeColor="text1"/>
                <w:sz w:val="22"/>
                <w:szCs w:val="22"/>
              </w:rPr>
              <w:t>;</w:t>
            </w:r>
          </w:p>
          <w:p w14:paraId="53BFE028"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Dynamic</w:t>
            </w:r>
            <w:proofErr w:type="spellEnd"/>
            <w:r w:rsidRPr="004949E7">
              <w:rPr>
                <w:rFonts w:ascii="Trebuchet MS" w:eastAsia="Times New Roman" w:hAnsi="Trebuchet MS"/>
                <w:color w:val="000000" w:themeColor="text1"/>
                <w:sz w:val="22"/>
                <w:szCs w:val="22"/>
              </w:rPr>
              <w:t xml:space="preserve"> ARP;</w:t>
            </w:r>
          </w:p>
          <w:p w14:paraId="03074DA7"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TACACS+;</w:t>
            </w:r>
          </w:p>
          <w:p w14:paraId="4A3AC174"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RADIUS;</w:t>
            </w:r>
          </w:p>
          <w:p w14:paraId="4B1C6B6A"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SSHv2;</w:t>
            </w:r>
          </w:p>
          <w:p w14:paraId="1C519E0C"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SSL;</w:t>
            </w:r>
          </w:p>
          <w:p w14:paraId="0228F25A" w14:textId="77777777" w:rsidR="00844307" w:rsidRPr="004949E7" w:rsidRDefault="00844307" w:rsidP="00844307">
            <w:pPr>
              <w:numPr>
                <w:ilvl w:val="0"/>
                <w:numId w:val="13"/>
              </w:numPr>
              <w:suppressAutoHyphens w:val="0"/>
              <w:snapToGrid w:val="0"/>
              <w:contextualSpacing/>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IEEE 802.1X, </w:t>
            </w:r>
            <w:proofErr w:type="spellStart"/>
            <w:r w:rsidRPr="004949E7">
              <w:rPr>
                <w:rFonts w:ascii="Trebuchet MS" w:eastAsia="Times New Roman" w:hAnsi="Trebuchet MS"/>
                <w:color w:val="000000" w:themeColor="text1"/>
                <w:sz w:val="22"/>
                <w:szCs w:val="22"/>
              </w:rPr>
              <w:t>Web</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and</w:t>
            </w:r>
            <w:proofErr w:type="spellEnd"/>
            <w:r w:rsidRPr="004949E7">
              <w:rPr>
                <w:rFonts w:ascii="Trebuchet MS" w:eastAsia="Times New Roman" w:hAnsi="Trebuchet MS"/>
                <w:color w:val="000000" w:themeColor="text1"/>
                <w:sz w:val="22"/>
                <w:szCs w:val="22"/>
              </w:rPr>
              <w:t xml:space="preserve"> MAC </w:t>
            </w:r>
            <w:proofErr w:type="spellStart"/>
            <w:r w:rsidRPr="004949E7">
              <w:rPr>
                <w:rFonts w:ascii="Trebuchet MS" w:eastAsia="Times New Roman" w:hAnsi="Trebuchet MS"/>
                <w:color w:val="000000" w:themeColor="text1"/>
                <w:sz w:val="22"/>
                <w:szCs w:val="22"/>
              </w:rPr>
              <w:t>authentication</w:t>
            </w:r>
            <w:proofErr w:type="spellEnd"/>
            <w:r w:rsidRPr="004949E7">
              <w:rPr>
                <w:rFonts w:ascii="Trebuchet MS" w:eastAsia="Times New Roman" w:hAnsi="Trebuchet MS"/>
                <w:color w:val="000000" w:themeColor="text1"/>
                <w:sz w:val="22"/>
                <w:szCs w:val="22"/>
              </w:rPr>
              <w:t>.</w:t>
            </w:r>
          </w:p>
        </w:tc>
        <w:tc>
          <w:tcPr>
            <w:tcW w:w="3544" w:type="dxa"/>
          </w:tcPr>
          <w:p w14:paraId="3D059250" w14:textId="1C68F1C7"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1F81FC8D" w14:textId="77777777" w:rsidR="00844307" w:rsidRPr="004949E7" w:rsidRDefault="00844307" w:rsidP="000F3345">
            <w:pPr>
              <w:snapToGrid w:val="0"/>
              <w:rPr>
                <w:rFonts w:ascii="Trebuchet MS" w:hAnsi="Trebuchet MS"/>
                <w:sz w:val="22"/>
                <w:szCs w:val="22"/>
              </w:rPr>
            </w:pPr>
          </w:p>
        </w:tc>
        <w:tc>
          <w:tcPr>
            <w:tcW w:w="1843" w:type="dxa"/>
          </w:tcPr>
          <w:p w14:paraId="58C26019" w14:textId="745DFFB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7E61ED0" w14:textId="5528FBDB"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F377BCB" w14:textId="77777777" w:rsidTr="004D362F">
        <w:tc>
          <w:tcPr>
            <w:tcW w:w="564" w:type="dxa"/>
          </w:tcPr>
          <w:p w14:paraId="72B351B8"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6452E332"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Paslaugos kokybės valdymo funkcijų palaikymas</w:t>
            </w:r>
          </w:p>
        </w:tc>
        <w:tc>
          <w:tcPr>
            <w:tcW w:w="5128" w:type="dxa"/>
          </w:tcPr>
          <w:p w14:paraId="5AE2EFF8"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eilių valdymo metodus:</w:t>
            </w:r>
          </w:p>
          <w:p w14:paraId="4F1CF222"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Strict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 xml:space="preserve"> (SP);</w:t>
            </w:r>
          </w:p>
          <w:p w14:paraId="2481D18E" w14:textId="77777777" w:rsidR="00844307" w:rsidRPr="004949E7" w:rsidRDefault="00844307" w:rsidP="00844307">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Deficit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Weighted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Round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Robin</w:t>
            </w:r>
            <w:proofErr w:type="spellEnd"/>
            <w:r w:rsidRPr="004949E7">
              <w:rPr>
                <w:rFonts w:ascii="Trebuchet MS" w:hAnsi="Trebuchet MS"/>
                <w:color w:val="000000"/>
                <w:sz w:val="22"/>
                <w:szCs w:val="22"/>
              </w:rPr>
              <w:t xml:space="preserve"> (DWRR) </w:t>
            </w:r>
            <w:r w:rsidRPr="004949E7">
              <w:rPr>
                <w:rFonts w:ascii="Trebuchet MS" w:eastAsia="Times New Roman" w:hAnsi="Trebuchet MS"/>
                <w:color w:val="000000" w:themeColor="text1"/>
                <w:sz w:val="22"/>
                <w:szCs w:val="22"/>
              </w:rPr>
              <w:t xml:space="preserve">arba </w:t>
            </w:r>
            <w:proofErr w:type="spellStart"/>
            <w:r w:rsidRPr="004949E7">
              <w:rPr>
                <w:rFonts w:ascii="Trebuchet MS" w:eastAsia="Times New Roman" w:hAnsi="Trebuchet MS"/>
                <w:color w:val="000000" w:themeColor="text1"/>
                <w:sz w:val="22"/>
                <w:szCs w:val="22"/>
              </w:rPr>
              <w:t>Weighted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Fair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Queueing</w:t>
            </w:r>
            <w:proofErr w:type="spellEnd"/>
            <w:r w:rsidRPr="004949E7">
              <w:rPr>
                <w:rFonts w:ascii="Trebuchet MS" w:eastAsia="Times New Roman" w:hAnsi="Trebuchet MS"/>
                <w:color w:val="000000" w:themeColor="text1"/>
                <w:sz w:val="22"/>
                <w:szCs w:val="22"/>
              </w:rPr>
              <w:t xml:space="preserve"> (WFQ)</w:t>
            </w:r>
            <w:r w:rsidRPr="004949E7">
              <w:rPr>
                <w:rFonts w:ascii="Trebuchet MS" w:hAnsi="Trebuchet MS"/>
                <w:color w:val="000000"/>
                <w:sz w:val="22"/>
                <w:szCs w:val="22"/>
              </w:rPr>
              <w:t>.</w:t>
            </w:r>
          </w:p>
          <w:p w14:paraId="2350E7D7"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Turi palaikyti šiuos paketų valdymo algoritmus:</w:t>
            </w:r>
          </w:p>
          <w:p w14:paraId="71DADFDF"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lastRenderedPageBreak/>
              <w:t xml:space="preserve">IEEE 802.1p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w:t>
            </w:r>
          </w:p>
          <w:p w14:paraId="74CB53C3"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802.3x </w:t>
            </w:r>
            <w:proofErr w:type="spellStart"/>
            <w:r w:rsidRPr="004949E7">
              <w:rPr>
                <w:rFonts w:ascii="Trebuchet MS" w:hAnsi="Trebuchet MS"/>
                <w:color w:val="000000"/>
                <w:sz w:val="22"/>
                <w:szCs w:val="22"/>
              </w:rPr>
              <w:t>Flow</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w:t>
            </w:r>
          </w:p>
          <w:p w14:paraId="37595374" w14:textId="77777777" w:rsidR="00844307" w:rsidRPr="004949E7" w:rsidRDefault="00844307" w:rsidP="00844307">
            <w:pPr>
              <w:numPr>
                <w:ilvl w:val="0"/>
                <w:numId w:val="13"/>
              </w:numPr>
              <w:suppressAutoHyphens w:val="0"/>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4949E7">
              <w:rPr>
                <w:rFonts w:ascii="Trebuchet MS" w:eastAsia="Times New Roman" w:hAnsi="Trebuchet MS"/>
                <w:color w:val="000000" w:themeColor="text1"/>
                <w:sz w:val="22"/>
                <w:szCs w:val="22"/>
              </w:rPr>
              <w:t>of</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Service</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ToS</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Layer</w:t>
            </w:r>
            <w:proofErr w:type="spellEnd"/>
            <w:r w:rsidRPr="004949E7">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4949E7">
              <w:rPr>
                <w:rFonts w:ascii="Trebuchet MS" w:eastAsia="Times New Roman" w:hAnsi="Trebuchet MS"/>
                <w:color w:val="000000" w:themeColor="text1"/>
                <w:sz w:val="22"/>
                <w:szCs w:val="22"/>
              </w:rPr>
              <w:t>DiffServ</w:t>
            </w:r>
            <w:proofErr w:type="spellEnd"/>
            <w:r w:rsidRPr="004949E7">
              <w:rPr>
                <w:rFonts w:ascii="Trebuchet MS" w:eastAsia="Times New Roman" w:hAnsi="Trebuchet MS"/>
                <w:color w:val="000000" w:themeColor="text1"/>
                <w:sz w:val="22"/>
                <w:szCs w:val="22"/>
              </w:rPr>
              <w:t>;</w:t>
            </w:r>
          </w:p>
          <w:p w14:paraId="78E36D77" w14:textId="77777777" w:rsidR="00844307" w:rsidRPr="004949E7" w:rsidRDefault="00844307" w:rsidP="00844307">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IP SLA </w:t>
            </w:r>
            <w:proofErr w:type="spellStart"/>
            <w:r w:rsidRPr="004949E7">
              <w:rPr>
                <w:rFonts w:ascii="Trebuchet MS" w:eastAsia="Times New Roman" w:hAnsi="Trebuchet MS"/>
                <w:color w:val="000000" w:themeColor="text1"/>
                <w:sz w:val="22"/>
                <w:szCs w:val="22"/>
              </w:rPr>
              <w:t>for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Voice</w:t>
            </w:r>
            <w:proofErr w:type="spellEnd"/>
            <w:r w:rsidRPr="004949E7">
              <w:rPr>
                <w:rFonts w:ascii="Trebuchet MS" w:eastAsia="Times New Roman" w:hAnsi="Trebuchet MS"/>
                <w:color w:val="000000" w:themeColor="text1"/>
                <w:sz w:val="22"/>
                <w:szCs w:val="22"/>
              </w:rPr>
              <w:t xml:space="preserve"> balso srauto kokybės parametrų stebėsenai</w:t>
            </w:r>
            <w:r w:rsidRPr="004949E7">
              <w:rPr>
                <w:rFonts w:ascii="Trebuchet MS" w:hAnsi="Trebuchet MS"/>
                <w:color w:val="000000"/>
                <w:sz w:val="22"/>
                <w:szCs w:val="22"/>
              </w:rPr>
              <w:t>.</w:t>
            </w:r>
          </w:p>
        </w:tc>
        <w:tc>
          <w:tcPr>
            <w:tcW w:w="3544" w:type="dxa"/>
          </w:tcPr>
          <w:p w14:paraId="322980DB" w14:textId="77D67A9E" w:rsidR="00844307" w:rsidRDefault="00844307" w:rsidP="000F3345">
            <w:pPr>
              <w:snapToGrid w:val="0"/>
              <w:jc w:val="center"/>
              <w:rPr>
                <w:rFonts w:ascii="Trebuchet MS" w:hAnsi="Trebuchet MS"/>
                <w:i/>
                <w:color w:val="FF0000"/>
                <w:sz w:val="22"/>
                <w:szCs w:val="22"/>
              </w:rPr>
            </w:pPr>
            <w:r w:rsidRPr="00EC2CD9">
              <w:rPr>
                <w:rFonts w:ascii="Trebuchet MS" w:hAnsi="Trebuchet MS"/>
                <w:i/>
                <w:color w:val="FF0000"/>
                <w:sz w:val="22"/>
                <w:szCs w:val="22"/>
              </w:rPr>
              <w:lastRenderedPageBreak/>
              <w:t>įrašyti</w:t>
            </w:r>
          </w:p>
          <w:p w14:paraId="546DD820" w14:textId="77777777" w:rsidR="00844307" w:rsidRPr="004949E7" w:rsidRDefault="00844307" w:rsidP="00871806">
            <w:pPr>
              <w:snapToGrid w:val="0"/>
              <w:jc w:val="center"/>
              <w:rPr>
                <w:rFonts w:ascii="Trebuchet MS" w:hAnsi="Trebuchet MS"/>
                <w:sz w:val="22"/>
                <w:szCs w:val="22"/>
              </w:rPr>
            </w:pPr>
          </w:p>
        </w:tc>
        <w:tc>
          <w:tcPr>
            <w:tcW w:w="1843" w:type="dxa"/>
          </w:tcPr>
          <w:p w14:paraId="150917EC" w14:textId="46A0EB72"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7EB76C0" w14:textId="26754304"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6417E039" w14:textId="77777777" w:rsidTr="004D362F">
        <w:tc>
          <w:tcPr>
            <w:tcW w:w="564" w:type="dxa"/>
          </w:tcPr>
          <w:p w14:paraId="7E94DEA1"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302DB60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Valdymo funkcijų palaikymas</w:t>
            </w:r>
          </w:p>
        </w:tc>
        <w:tc>
          <w:tcPr>
            <w:tcW w:w="5128" w:type="dxa"/>
          </w:tcPr>
          <w:p w14:paraId="64AE22C2" w14:textId="77777777" w:rsidR="00844307" w:rsidRPr="004949E7" w:rsidRDefault="00844307" w:rsidP="00844307">
            <w:pPr>
              <w:snapToGrid w:val="0"/>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valdymo funkcijas:</w:t>
            </w:r>
          </w:p>
          <w:p w14:paraId="077846FE" w14:textId="77777777" w:rsidR="00844307" w:rsidRPr="004949E7" w:rsidRDefault="00844307" w:rsidP="00844307">
            <w:pPr>
              <w:numPr>
                <w:ilvl w:val="0"/>
                <w:numId w:val="13"/>
              </w:numPr>
              <w:suppressAutoHyphens w:val="0"/>
              <w:rPr>
                <w:rFonts w:ascii="Trebuchet MS" w:eastAsia="Times New Roman" w:hAnsi="Trebuchet MS"/>
                <w:sz w:val="22"/>
                <w:szCs w:val="22"/>
              </w:rPr>
            </w:pPr>
            <w:r w:rsidRPr="004949E7">
              <w:rPr>
                <w:rFonts w:ascii="Trebuchet MS" w:eastAsia="Times New Roman" w:hAnsi="Trebuchet MS"/>
                <w:color w:val="000000" w:themeColor="text1"/>
                <w:sz w:val="22"/>
                <w:szCs w:val="22"/>
              </w:rPr>
              <w:t>CLI;</w:t>
            </w:r>
          </w:p>
          <w:p w14:paraId="2C4841EF" w14:textId="77777777" w:rsidR="00844307" w:rsidRPr="004949E7" w:rsidRDefault="00844307" w:rsidP="00844307">
            <w:pPr>
              <w:numPr>
                <w:ilvl w:val="0"/>
                <w:numId w:val="13"/>
              </w:numPr>
              <w:suppressAutoHyphens w:val="0"/>
              <w:snapToGrid w:val="0"/>
              <w:rPr>
                <w:rFonts w:ascii="Trebuchet MS" w:eastAsia="Times New Roman" w:hAnsi="Trebuchet MS"/>
                <w:color w:val="000000" w:themeColor="text1"/>
                <w:sz w:val="22"/>
                <w:szCs w:val="22"/>
              </w:rPr>
            </w:pPr>
            <w:r w:rsidRPr="004949E7">
              <w:rPr>
                <w:rFonts w:ascii="Trebuchet MS" w:eastAsia="Times New Roman" w:hAnsi="Trebuchet MS"/>
                <w:sz w:val="22"/>
                <w:szCs w:val="22"/>
              </w:rPr>
              <w:t>SNMP v2c/v3;</w:t>
            </w:r>
          </w:p>
          <w:p w14:paraId="6B16487C" w14:textId="77777777" w:rsidR="00844307" w:rsidRPr="004949E7" w:rsidRDefault="00844307" w:rsidP="00844307">
            <w:pPr>
              <w:numPr>
                <w:ilvl w:val="0"/>
                <w:numId w:val="13"/>
              </w:numPr>
              <w:suppressAutoHyphens w:val="0"/>
              <w:snapToGrid w:val="0"/>
              <w:rPr>
                <w:rFonts w:ascii="Trebuchet MS" w:hAnsi="Trebuchet MS"/>
                <w:sz w:val="22"/>
                <w:szCs w:val="22"/>
              </w:rPr>
            </w:pPr>
            <w:r w:rsidRPr="004949E7">
              <w:rPr>
                <w:rFonts w:ascii="Trebuchet MS" w:eastAsia="Times New Roman" w:hAnsi="Trebuchet MS"/>
                <w:color w:val="000000" w:themeColor="text1"/>
                <w:sz w:val="22"/>
                <w:szCs w:val="22"/>
              </w:rPr>
              <w:t>debesijos tipo centralizuoto valdymo platforma.</w:t>
            </w:r>
          </w:p>
        </w:tc>
        <w:tc>
          <w:tcPr>
            <w:tcW w:w="3544" w:type="dxa"/>
          </w:tcPr>
          <w:p w14:paraId="26E48410" w14:textId="6410FA2E"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25151BF0" w14:textId="77777777" w:rsidR="00844307" w:rsidRPr="004949E7" w:rsidRDefault="00844307" w:rsidP="000F3345">
            <w:pPr>
              <w:snapToGrid w:val="0"/>
              <w:rPr>
                <w:rFonts w:ascii="Trebuchet MS" w:hAnsi="Trebuchet MS"/>
                <w:sz w:val="22"/>
                <w:szCs w:val="22"/>
              </w:rPr>
            </w:pPr>
          </w:p>
        </w:tc>
        <w:tc>
          <w:tcPr>
            <w:tcW w:w="1843" w:type="dxa"/>
          </w:tcPr>
          <w:p w14:paraId="35DD814F" w14:textId="636AA0CF"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0E7B502" w14:textId="0CA8203C"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2DAC374A" w14:textId="77777777" w:rsidTr="004D362F">
        <w:trPr>
          <w:trHeight w:val="398"/>
        </w:trPr>
        <w:tc>
          <w:tcPr>
            <w:tcW w:w="564" w:type="dxa"/>
          </w:tcPr>
          <w:p w14:paraId="0301C407"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75C9E16F"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Srautų stebėjimo funkcijų palaikymas</w:t>
            </w:r>
          </w:p>
        </w:tc>
        <w:tc>
          <w:tcPr>
            <w:tcW w:w="5128" w:type="dxa"/>
          </w:tcPr>
          <w:p w14:paraId="5CDA5590"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srautų stebėjimo funkcijas:</w:t>
            </w:r>
          </w:p>
          <w:p w14:paraId="3F1157FE" w14:textId="77777777" w:rsidR="00844307" w:rsidRPr="004949E7" w:rsidRDefault="00844307" w:rsidP="00844307">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color w:val="000000" w:themeColor="text1"/>
                <w:sz w:val="22"/>
                <w:szCs w:val="22"/>
              </w:rPr>
              <w:t>sFlow</w:t>
            </w:r>
            <w:proofErr w:type="spellEnd"/>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p>
          <w:p w14:paraId="17698D95" w14:textId="77777777" w:rsidR="00844307" w:rsidRPr="004949E7" w:rsidRDefault="00844307" w:rsidP="00844307">
            <w:pPr>
              <w:numPr>
                <w:ilvl w:val="0"/>
                <w:numId w:val="13"/>
              </w:numPr>
              <w:suppressAutoHyphens w:val="0"/>
              <w:jc w:val="both"/>
              <w:rPr>
                <w:rFonts w:ascii="Trebuchet MS" w:hAnsi="Trebuchet MS"/>
                <w:sz w:val="22"/>
                <w:szCs w:val="22"/>
              </w:rPr>
            </w:pPr>
            <w:r w:rsidRPr="004949E7">
              <w:rPr>
                <w:rFonts w:ascii="Trebuchet MS" w:eastAsia="Times New Roman" w:hAnsi="Trebuchet MS"/>
                <w:color w:val="000000" w:themeColor="text1"/>
                <w:sz w:val="22"/>
                <w:szCs w:val="22"/>
              </w:rPr>
              <w:t>RMON.</w:t>
            </w:r>
          </w:p>
        </w:tc>
        <w:tc>
          <w:tcPr>
            <w:tcW w:w="3544" w:type="dxa"/>
          </w:tcPr>
          <w:p w14:paraId="5887A70B" w14:textId="7A5AA587"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28A5E17D" w14:textId="77777777" w:rsidR="00844307" w:rsidRPr="004949E7" w:rsidRDefault="00844307" w:rsidP="000F3345">
            <w:pPr>
              <w:snapToGrid w:val="0"/>
              <w:rPr>
                <w:rFonts w:ascii="Trebuchet MS" w:hAnsi="Trebuchet MS"/>
                <w:sz w:val="22"/>
                <w:szCs w:val="22"/>
              </w:rPr>
            </w:pPr>
          </w:p>
        </w:tc>
        <w:tc>
          <w:tcPr>
            <w:tcW w:w="1843" w:type="dxa"/>
          </w:tcPr>
          <w:p w14:paraId="7EC83CF7" w14:textId="73429BB6"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7694C98" w14:textId="5D5C9A7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8418C65" w14:textId="77777777" w:rsidTr="004D362F">
        <w:tc>
          <w:tcPr>
            <w:tcW w:w="564" w:type="dxa"/>
          </w:tcPr>
          <w:p w14:paraId="42D1E414"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0927B713"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Kitos funkcijos</w:t>
            </w:r>
          </w:p>
        </w:tc>
        <w:tc>
          <w:tcPr>
            <w:tcW w:w="5128" w:type="dxa"/>
          </w:tcPr>
          <w:p w14:paraId="53A70547"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funkcijas:</w:t>
            </w:r>
          </w:p>
          <w:p w14:paraId="49826988"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dviejų vidinės programinės įrangos versijų laikymas įrenginyje (</w:t>
            </w:r>
            <w:proofErr w:type="spellStart"/>
            <w:r w:rsidRPr="004949E7">
              <w:rPr>
                <w:rFonts w:ascii="Trebuchet MS" w:hAnsi="Trebuchet MS"/>
                <w:sz w:val="22"/>
                <w:szCs w:val="22"/>
              </w:rPr>
              <w:t>dual</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flash</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image</w:t>
            </w:r>
            <w:proofErr w:type="spellEnd"/>
            <w:r w:rsidRPr="004949E7">
              <w:rPr>
                <w:rFonts w:ascii="Trebuchet MS" w:hAnsi="Trebuchet MS"/>
                <w:sz w:val="22"/>
                <w:szCs w:val="22"/>
              </w:rPr>
              <w:t>);</w:t>
            </w:r>
          </w:p>
          <w:p w14:paraId="2B176019"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color w:val="000000" w:themeColor="text1"/>
                <w:sz w:val="22"/>
                <w:szCs w:val="22"/>
              </w:rPr>
              <w:t>„</w:t>
            </w:r>
            <w:proofErr w:type="spellStart"/>
            <w:r w:rsidRPr="004949E7">
              <w:rPr>
                <w:rFonts w:ascii="Trebuchet MS" w:hAnsi="Trebuchet MS"/>
                <w:color w:val="000000" w:themeColor="text1"/>
                <w:sz w:val="22"/>
                <w:szCs w:val="22"/>
              </w:rPr>
              <w:t>Jumbo</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frames</w:t>
            </w:r>
            <w:proofErr w:type="spellEnd"/>
            <w:r w:rsidRPr="004949E7">
              <w:rPr>
                <w:rFonts w:ascii="Trebuchet MS" w:hAnsi="Trebuchet MS"/>
                <w:color w:val="000000" w:themeColor="text1"/>
                <w:sz w:val="22"/>
                <w:szCs w:val="22"/>
              </w:rPr>
              <w:t>“ ne mažesni kaip 9000 baitų paketai;</w:t>
            </w:r>
          </w:p>
          <w:p w14:paraId="3ACE62D1" w14:textId="77777777" w:rsidR="00844307" w:rsidRPr="004949E7" w:rsidRDefault="00844307" w:rsidP="00844307">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REST API sąsaja;</w:t>
            </w:r>
          </w:p>
          <w:p w14:paraId="1AB1CD8F" w14:textId="77777777" w:rsidR="00844307" w:rsidRPr="004949E7" w:rsidRDefault="00844307" w:rsidP="00844307">
            <w:pPr>
              <w:numPr>
                <w:ilvl w:val="0"/>
                <w:numId w:val="13"/>
              </w:numPr>
              <w:suppressAutoHyphens w:val="0"/>
              <w:contextualSpacing/>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Python</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skriptų</w:t>
            </w:r>
            <w:proofErr w:type="spellEnd"/>
            <w:r w:rsidRPr="004949E7">
              <w:rPr>
                <w:rFonts w:ascii="Trebuchet MS" w:eastAsia="Times New Roman" w:hAnsi="Trebuchet MS"/>
                <w:color w:val="000000" w:themeColor="text1"/>
                <w:sz w:val="22"/>
                <w:szCs w:val="22"/>
              </w:rPr>
              <w:t xml:space="preserve"> vykdymas.</w:t>
            </w:r>
          </w:p>
        </w:tc>
        <w:tc>
          <w:tcPr>
            <w:tcW w:w="3544" w:type="dxa"/>
          </w:tcPr>
          <w:p w14:paraId="39BF9EC2" w14:textId="2C86BB54" w:rsidR="00844307" w:rsidRPr="000F3345" w:rsidRDefault="00844307" w:rsidP="000F3345">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tc>
        <w:tc>
          <w:tcPr>
            <w:tcW w:w="1843" w:type="dxa"/>
          </w:tcPr>
          <w:p w14:paraId="073A5CCF" w14:textId="3C57677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227B46D" w14:textId="00287143"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4C8BDAD" w14:textId="77777777" w:rsidTr="004D362F">
        <w:tc>
          <w:tcPr>
            <w:tcW w:w="564" w:type="dxa"/>
          </w:tcPr>
          <w:p w14:paraId="45B3CD84"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tcPr>
          <w:p w14:paraId="1DE01E17"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Tinklo analitika</w:t>
            </w:r>
          </w:p>
        </w:tc>
        <w:tc>
          <w:tcPr>
            <w:tcW w:w="5128" w:type="dxa"/>
          </w:tcPr>
          <w:p w14:paraId="39EF29BA" w14:textId="77777777" w:rsidR="00844307" w:rsidRPr="004949E7" w:rsidRDefault="00844307" w:rsidP="00844307">
            <w:pPr>
              <w:jc w:val="both"/>
              <w:rPr>
                <w:rFonts w:ascii="Trebuchet MS" w:eastAsia="Times New Roman" w:hAnsi="Trebuchet MS"/>
                <w:color w:val="000000" w:themeColor="text1"/>
                <w:sz w:val="22"/>
                <w:szCs w:val="22"/>
              </w:rPr>
            </w:pPr>
            <w:r w:rsidRPr="004949E7">
              <w:rPr>
                <w:rFonts w:ascii="Trebuchet MS" w:eastAsia="Times New Roman" w:hAnsi="Trebuchet MS"/>
                <w:sz w:val="22"/>
                <w:szCs w:val="22"/>
              </w:rPr>
              <w:t>Turi palaikyti funkcionalumą</w:t>
            </w:r>
            <w:r w:rsidRPr="004949E7">
              <w:rPr>
                <w:rFonts w:ascii="Trebuchet MS" w:eastAsia="Times New Roman" w:hAnsi="Trebuchet MS"/>
                <w:color w:val="000000" w:themeColor="text1"/>
                <w:sz w:val="22"/>
                <w:szCs w:val="22"/>
              </w:rPr>
              <w:t>:</w:t>
            </w:r>
          </w:p>
          <w:p w14:paraId="2720A874"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stebėti ir analizuoti įvykius tinkle;</w:t>
            </w:r>
          </w:p>
          <w:p w14:paraId="2AEB227D"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identifikuoti ir spręsti problemas tinkle;</w:t>
            </w:r>
          </w:p>
          <w:p w14:paraId="1996DFAB" w14:textId="77777777" w:rsidR="00844307" w:rsidRPr="004949E7" w:rsidRDefault="00844307" w:rsidP="00844307">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saugoti konfigūracijas ir veikimo būklės duomenis.</w:t>
            </w:r>
          </w:p>
          <w:p w14:paraId="4C0F56D2"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1550259B" w14:textId="7C96C240"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7F0F7CB8" w14:textId="77777777" w:rsidR="00844307" w:rsidRPr="004949E7" w:rsidRDefault="00844307" w:rsidP="000F3345">
            <w:pPr>
              <w:snapToGrid w:val="0"/>
              <w:rPr>
                <w:rFonts w:ascii="Trebuchet MS" w:hAnsi="Trebuchet MS"/>
                <w:sz w:val="22"/>
                <w:szCs w:val="22"/>
              </w:rPr>
            </w:pPr>
          </w:p>
        </w:tc>
        <w:tc>
          <w:tcPr>
            <w:tcW w:w="1843" w:type="dxa"/>
          </w:tcPr>
          <w:p w14:paraId="1030ACE9" w14:textId="14FD9CB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3829CDF" w14:textId="6072A878"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E4F6DEF" w14:textId="77777777" w:rsidTr="004D362F">
        <w:tc>
          <w:tcPr>
            <w:tcW w:w="564" w:type="dxa"/>
          </w:tcPr>
          <w:p w14:paraId="64216532" w14:textId="77777777" w:rsidR="00844307" w:rsidRPr="004949E7" w:rsidRDefault="00844307" w:rsidP="00844307">
            <w:pPr>
              <w:numPr>
                <w:ilvl w:val="0"/>
                <w:numId w:val="33"/>
              </w:numPr>
              <w:suppressAutoHyphens w:val="0"/>
              <w:snapToGrid w:val="0"/>
              <w:contextualSpacing/>
              <w:rPr>
                <w:rFonts w:ascii="Trebuchet MS" w:hAnsi="Trebuchet MS"/>
                <w:sz w:val="22"/>
                <w:szCs w:val="22"/>
              </w:rPr>
            </w:pPr>
          </w:p>
        </w:tc>
        <w:tc>
          <w:tcPr>
            <w:tcW w:w="2388" w:type="dxa"/>
            <w:shd w:val="clear" w:color="auto" w:fill="auto"/>
          </w:tcPr>
          <w:p w14:paraId="703416B6" w14:textId="77777777" w:rsidR="00844307" w:rsidRPr="004949E7" w:rsidRDefault="00844307" w:rsidP="00844307">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Centralizuotas valdymas</w:t>
            </w:r>
          </w:p>
        </w:tc>
        <w:tc>
          <w:tcPr>
            <w:tcW w:w="5128" w:type="dxa"/>
            <w:shd w:val="clear" w:color="auto" w:fill="auto"/>
          </w:tcPr>
          <w:p w14:paraId="1958455F" w14:textId="77777777" w:rsidR="00844307" w:rsidRPr="004949E7" w:rsidRDefault="00844307">
            <w:pPr>
              <w:snapToGrid w:val="0"/>
              <w:jc w:val="both"/>
              <w:rPr>
                <w:rFonts w:ascii="Trebuchet MS" w:eastAsia="Times New Roman" w:hAnsi="Trebuchet MS"/>
                <w:sz w:val="22"/>
                <w:szCs w:val="22"/>
              </w:rPr>
              <w:pPrChange w:id="18" w:author="Inga Miškinienė" w:date="2025-02-06T10:58:00Z" w16du:dateUtc="2025-02-06T08:58:00Z">
                <w:pPr>
                  <w:snapToGrid w:val="0"/>
                </w:pPr>
              </w:pPrChange>
            </w:pPr>
            <w:r w:rsidRPr="004949E7">
              <w:rPr>
                <w:rFonts w:ascii="Trebuchet MS" w:eastAsia="Times New Roman" w:hAnsi="Trebuchet MS"/>
                <w:sz w:val="22"/>
                <w:szCs w:val="22"/>
              </w:rPr>
              <w:t xml:space="preserve">Turi būti pridedamos licencijos komutatorių įtraukti ir valdyti centralizuoto tinklo valdymo sistema, paremta debesijos pagrindu. Licencijos </w:t>
            </w:r>
            <w:r w:rsidRPr="004949E7">
              <w:rPr>
                <w:rFonts w:ascii="Trebuchet MS" w:eastAsia="Times New Roman" w:hAnsi="Trebuchet MS"/>
                <w:sz w:val="22"/>
                <w:szCs w:val="22"/>
              </w:rPr>
              <w:lastRenderedPageBreak/>
              <w:t>turi būti pateikiamos ne trumpesniam negu 3 metų laikotarpiui.</w:t>
            </w:r>
          </w:p>
          <w:p w14:paraId="6A6A0DB9" w14:textId="77777777" w:rsidR="00844307" w:rsidRPr="004949E7" w:rsidRDefault="00844307">
            <w:pPr>
              <w:snapToGrid w:val="0"/>
              <w:jc w:val="both"/>
              <w:rPr>
                <w:rFonts w:ascii="Trebuchet MS" w:hAnsi="Trebuchet MS"/>
                <w:color w:val="000000"/>
                <w:sz w:val="22"/>
                <w:szCs w:val="22"/>
              </w:rPr>
              <w:pPrChange w:id="19" w:author="Inga Miškinienė" w:date="2025-02-06T10:58:00Z" w16du:dateUtc="2025-02-06T08:58:00Z">
                <w:pPr>
                  <w:snapToGrid w:val="0"/>
                </w:pPr>
              </w:pPrChange>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3C36F05D" w14:textId="3EA71846" w:rsidR="00844307" w:rsidRDefault="00844307" w:rsidP="00871806">
            <w:pPr>
              <w:snapToGrid w:val="0"/>
              <w:jc w:val="center"/>
              <w:rPr>
                <w:rFonts w:ascii="Trebuchet MS" w:hAnsi="Trebuchet MS"/>
                <w:i/>
                <w:color w:val="FF0000"/>
                <w:sz w:val="22"/>
                <w:szCs w:val="22"/>
              </w:rPr>
            </w:pPr>
            <w:r w:rsidRPr="00EC2CD9">
              <w:rPr>
                <w:rFonts w:ascii="Trebuchet MS" w:hAnsi="Trebuchet MS"/>
                <w:i/>
                <w:color w:val="FF0000"/>
                <w:sz w:val="22"/>
                <w:szCs w:val="22"/>
              </w:rPr>
              <w:lastRenderedPageBreak/>
              <w:t>įrašyti</w:t>
            </w:r>
          </w:p>
          <w:p w14:paraId="611C8B37" w14:textId="77777777" w:rsidR="00844307" w:rsidRPr="004949E7" w:rsidRDefault="00844307" w:rsidP="000F3345">
            <w:pPr>
              <w:snapToGrid w:val="0"/>
              <w:rPr>
                <w:rFonts w:ascii="Trebuchet MS" w:hAnsi="Trebuchet MS"/>
                <w:sz w:val="22"/>
                <w:szCs w:val="22"/>
              </w:rPr>
            </w:pPr>
          </w:p>
        </w:tc>
        <w:tc>
          <w:tcPr>
            <w:tcW w:w="1843" w:type="dxa"/>
          </w:tcPr>
          <w:p w14:paraId="1F159DA4" w14:textId="1965E229"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19D659A" w14:textId="74A203AD" w:rsidR="00844307" w:rsidRPr="004949E7" w:rsidRDefault="00844307" w:rsidP="00871806">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BB05FF" w:rsidRPr="004949E7" w14:paraId="54104B0E" w14:textId="77777777" w:rsidTr="00BB05FF">
        <w:tc>
          <w:tcPr>
            <w:tcW w:w="564" w:type="dxa"/>
          </w:tcPr>
          <w:p w14:paraId="29B6C712" w14:textId="77777777" w:rsidR="00BB05FF" w:rsidRPr="004949E7" w:rsidRDefault="00BB05FF" w:rsidP="00BB05FF">
            <w:pPr>
              <w:numPr>
                <w:ilvl w:val="0"/>
                <w:numId w:val="33"/>
              </w:numPr>
              <w:suppressAutoHyphens w:val="0"/>
              <w:snapToGrid w:val="0"/>
              <w:contextualSpacing/>
              <w:rPr>
                <w:rFonts w:ascii="Trebuchet MS" w:hAnsi="Trebuchet MS"/>
                <w:sz w:val="22"/>
                <w:szCs w:val="22"/>
              </w:rPr>
            </w:pPr>
          </w:p>
        </w:tc>
        <w:tc>
          <w:tcPr>
            <w:tcW w:w="2388" w:type="dxa"/>
            <w:shd w:val="clear" w:color="auto" w:fill="auto"/>
          </w:tcPr>
          <w:p w14:paraId="63FFC0AC" w14:textId="77777777" w:rsidR="00BB05FF" w:rsidRPr="00D4295A" w:rsidRDefault="00BB05FF" w:rsidP="00BB05FF">
            <w:pPr>
              <w:snapToGrid w:val="0"/>
              <w:rPr>
                <w:rFonts w:ascii="Trebuchet MS" w:hAnsi="Trebuchet MS"/>
                <w:sz w:val="22"/>
                <w:szCs w:val="22"/>
              </w:rPr>
            </w:pPr>
            <w:r w:rsidRPr="00D4295A">
              <w:rPr>
                <w:rFonts w:ascii="Trebuchet MS" w:eastAsia="Times New Roman" w:hAnsi="Trebuchet MS"/>
                <w:color w:val="000000"/>
                <w:sz w:val="22"/>
                <w:szCs w:val="22"/>
              </w:rPr>
              <w:t>Garantija</w:t>
            </w:r>
          </w:p>
        </w:tc>
        <w:tc>
          <w:tcPr>
            <w:tcW w:w="5128" w:type="dxa"/>
            <w:shd w:val="clear" w:color="auto" w:fill="auto"/>
          </w:tcPr>
          <w:p w14:paraId="658F7D18" w14:textId="41B14B58" w:rsidR="00BB05FF" w:rsidRPr="00D4295A" w:rsidRDefault="00BB05FF">
            <w:pPr>
              <w:jc w:val="both"/>
              <w:rPr>
                <w:rFonts w:ascii="Trebuchet MS" w:eastAsia="SimSun" w:hAnsi="Trebuchet MS"/>
                <w:sz w:val="22"/>
                <w:szCs w:val="22"/>
              </w:rPr>
              <w:pPrChange w:id="20" w:author="Inga Miškinienė" w:date="2025-02-06T10:58:00Z" w16du:dateUtc="2025-02-06T08:58:00Z">
                <w:pPr/>
              </w:pPrChange>
            </w:pPr>
            <w:r w:rsidRPr="00D4295A">
              <w:rPr>
                <w:rFonts w:ascii="Trebuchet MS" w:eastAsia="Times New Roman" w:hAnsi="Trebuchet MS"/>
                <w:color w:val="000000" w:themeColor="text1"/>
                <w:sz w:val="22"/>
                <w:szCs w:val="22"/>
              </w:rPr>
              <w:t xml:space="preserve">Siūlomai įrangai turi būti taikoma ne trumpesnė kaip </w:t>
            </w:r>
            <w:r w:rsidRPr="00D4295A">
              <w:rPr>
                <w:rFonts w:ascii="Trebuchet MS" w:hAnsi="Trebuchet MS"/>
                <w:color w:val="000000" w:themeColor="text1"/>
                <w:sz w:val="22"/>
                <w:szCs w:val="22"/>
              </w:rPr>
              <w:t xml:space="preserve">5 metų </w:t>
            </w:r>
            <w:r w:rsidRPr="00D4295A">
              <w:rPr>
                <w:rFonts w:ascii="Trebuchet MS" w:eastAsia="Times New Roman" w:hAnsi="Trebuchet MS"/>
                <w:color w:val="000000" w:themeColor="text1"/>
                <w:sz w:val="22"/>
                <w:szCs w:val="22"/>
              </w:rPr>
              <w:t xml:space="preserve">gamintojo </w:t>
            </w:r>
            <w:ins w:id="21" w:author="Rima Kabelinskienė" w:date="2025-02-06T14:51:00Z" w16du:dateUtc="2025-02-06T12:51:00Z">
              <w:r w:rsidR="00634A62">
                <w:rPr>
                  <w:rFonts w:ascii="Trebuchet MS" w:eastAsia="Times New Roman" w:hAnsi="Trebuchet MS"/>
                  <w:color w:val="000000" w:themeColor="text1"/>
                  <w:sz w:val="22"/>
                  <w:szCs w:val="22"/>
                </w:rPr>
                <w:t>garantija</w:t>
              </w:r>
              <w:r w:rsidR="00634A62" w:rsidRPr="00D4295A" w:rsidDel="00634A62">
                <w:rPr>
                  <w:rFonts w:ascii="Trebuchet MS" w:eastAsia="Times New Roman" w:hAnsi="Trebuchet MS"/>
                  <w:color w:val="000000" w:themeColor="text1"/>
                  <w:sz w:val="22"/>
                  <w:szCs w:val="22"/>
                </w:rPr>
                <w:t xml:space="preserve"> </w:t>
              </w:r>
            </w:ins>
            <w:del w:id="22" w:author="Rima Kabelinskienė" w:date="2025-02-06T14:51:00Z" w16du:dateUtc="2025-02-06T12:51:00Z">
              <w:r w:rsidRPr="00D4295A" w:rsidDel="00634A62">
                <w:rPr>
                  <w:rFonts w:ascii="Trebuchet MS" w:eastAsia="Times New Roman" w:hAnsi="Trebuchet MS"/>
                  <w:color w:val="000000" w:themeColor="text1"/>
                  <w:sz w:val="22"/>
                  <w:szCs w:val="22"/>
                </w:rPr>
                <w:delText xml:space="preserve">garantinė priežiūra </w:delText>
              </w:r>
            </w:del>
            <w:r w:rsidRPr="00D4295A">
              <w:rPr>
                <w:rFonts w:ascii="Trebuchet MS" w:eastAsia="Times New Roman" w:hAnsi="Trebuchet MS"/>
                <w:color w:val="000000" w:themeColor="text1"/>
                <w:sz w:val="22"/>
                <w:szCs w:val="22"/>
              </w:rPr>
              <w:t>(išskyrus centralizuoto tinklo valdymo sistemos licencijas).</w:t>
            </w:r>
          </w:p>
        </w:tc>
        <w:tc>
          <w:tcPr>
            <w:tcW w:w="3544" w:type="dxa"/>
          </w:tcPr>
          <w:p w14:paraId="3D14C18C" w14:textId="03999F84"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051F717" w14:textId="45AA972E"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CBEF02A" w14:textId="3C76A577"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r>
    </w:tbl>
    <w:p w14:paraId="5F11BE52" w14:textId="77777777" w:rsidR="00C4079E" w:rsidRPr="004949E7" w:rsidRDefault="00C4079E" w:rsidP="00367EC9">
      <w:pPr>
        <w:spacing w:before="120"/>
        <w:rPr>
          <w:rFonts w:ascii="Trebuchet MS" w:eastAsia="Times New Roman" w:hAnsi="Trebuchet MS"/>
          <w:b/>
          <w:color w:val="000000"/>
          <w:sz w:val="22"/>
          <w:szCs w:val="22"/>
        </w:rPr>
      </w:pPr>
    </w:p>
    <w:p w14:paraId="0CD55BD7"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sz w:val="22"/>
          <w:szCs w:val="22"/>
        </w:rPr>
      </w:pPr>
      <w:r w:rsidRPr="004949E7">
        <w:rPr>
          <w:rFonts w:ascii="Trebuchet MS" w:eastAsia="Times New Roman" w:hAnsi="Trebuchet MS"/>
          <w:b/>
          <w:color w:val="000000"/>
          <w:sz w:val="22"/>
          <w:szCs w:val="22"/>
        </w:rPr>
        <w:t>Tinklo komutatorius 24 prievadų</w:t>
      </w:r>
    </w:p>
    <w:p w14:paraId="7030F81B" w14:textId="1B00FB41" w:rsidR="00A17BB1" w:rsidRPr="004949E7" w:rsidRDefault="00DF0A2F" w:rsidP="00DF0A2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5</w:t>
      </w:r>
    </w:p>
    <w:tbl>
      <w:tblPr>
        <w:tblW w:w="150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3"/>
        <w:gridCol w:w="2388"/>
        <w:gridCol w:w="5129"/>
        <w:gridCol w:w="3544"/>
        <w:gridCol w:w="1843"/>
        <w:gridCol w:w="1537"/>
      </w:tblGrid>
      <w:tr w:rsidR="00603158" w:rsidRPr="004949E7" w14:paraId="5A80F68E" w14:textId="77777777" w:rsidTr="00F90E67">
        <w:trPr>
          <w:trHeight w:val="626"/>
        </w:trPr>
        <w:tc>
          <w:tcPr>
            <w:tcW w:w="563" w:type="dxa"/>
            <w:vMerge w:val="restart"/>
          </w:tcPr>
          <w:p w14:paraId="0C7C58D2" w14:textId="77777777" w:rsidR="00603158" w:rsidRPr="00240DE7" w:rsidRDefault="00603158" w:rsidP="00603158">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42146ADF" w14:textId="77777777" w:rsidR="00603158" w:rsidRPr="004949E7" w:rsidRDefault="00603158" w:rsidP="00603158">
            <w:pPr>
              <w:suppressAutoHyphens w:val="0"/>
              <w:snapToGrid w:val="0"/>
              <w:ind w:left="360"/>
              <w:contextualSpacing/>
              <w:rPr>
                <w:rFonts w:ascii="Trebuchet MS" w:hAnsi="Trebuchet MS"/>
                <w:sz w:val="22"/>
                <w:szCs w:val="22"/>
              </w:rPr>
            </w:pPr>
          </w:p>
        </w:tc>
        <w:tc>
          <w:tcPr>
            <w:tcW w:w="2388" w:type="dxa"/>
            <w:vMerge w:val="restart"/>
            <w:vAlign w:val="center"/>
          </w:tcPr>
          <w:p w14:paraId="2454BF0F" w14:textId="196833E1" w:rsidR="00603158" w:rsidRPr="004949E7" w:rsidRDefault="00603158" w:rsidP="00603158">
            <w:pPr>
              <w:snapToGrid w:val="0"/>
              <w:rPr>
                <w:rFonts w:ascii="Trebuchet MS" w:hAnsi="Trebuchet MS"/>
                <w:color w:val="000000"/>
                <w:sz w:val="22"/>
                <w:szCs w:val="22"/>
              </w:rPr>
            </w:pPr>
            <w:r w:rsidRPr="00240DE7">
              <w:rPr>
                <w:rFonts w:ascii="Trebuchet MS" w:eastAsia="Times New Roman" w:hAnsi="Trebuchet MS"/>
                <w:b/>
                <w:bCs/>
                <w:color w:val="000000" w:themeColor="text1"/>
                <w:sz w:val="22"/>
                <w:szCs w:val="22"/>
              </w:rPr>
              <w:t>Parametro pavadinimas</w:t>
            </w:r>
          </w:p>
        </w:tc>
        <w:tc>
          <w:tcPr>
            <w:tcW w:w="5129" w:type="dxa"/>
            <w:vMerge w:val="restart"/>
            <w:vAlign w:val="center"/>
          </w:tcPr>
          <w:p w14:paraId="62327851" w14:textId="4D9AEC12" w:rsidR="00603158" w:rsidRPr="004949E7" w:rsidRDefault="00603158" w:rsidP="00603158">
            <w:pPr>
              <w:rPr>
                <w:rFonts w:ascii="Trebuchet MS" w:hAnsi="Trebuchet MS"/>
                <w:color w:val="000000"/>
                <w:sz w:val="22"/>
                <w:szCs w:val="22"/>
              </w:rPr>
            </w:pPr>
            <w:r w:rsidRPr="00240DE7">
              <w:rPr>
                <w:rFonts w:ascii="Trebuchet MS" w:eastAsia="Times New Roman" w:hAnsi="Trebuchet MS"/>
                <w:b/>
                <w:bCs/>
                <w:color w:val="000000" w:themeColor="text1"/>
                <w:sz w:val="22"/>
                <w:szCs w:val="22"/>
              </w:rPr>
              <w:t>Reikalaujamos parametrų reikšmės</w:t>
            </w:r>
          </w:p>
        </w:tc>
        <w:tc>
          <w:tcPr>
            <w:tcW w:w="6924" w:type="dxa"/>
            <w:gridSpan w:val="3"/>
            <w:vAlign w:val="center"/>
          </w:tcPr>
          <w:p w14:paraId="4B5F4442" w14:textId="77777777" w:rsidR="00603158" w:rsidRPr="00240DE7" w:rsidRDefault="00603158"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6C74DE4C" w14:textId="20CA6A06" w:rsidR="00603158" w:rsidRPr="004949E7" w:rsidRDefault="00603158" w:rsidP="00F90E67">
            <w:pPr>
              <w:snapToGrid w:val="0"/>
              <w:jc w:val="center"/>
              <w:rPr>
                <w:rFonts w:ascii="Trebuchet MS" w:hAnsi="Trebuchet MS"/>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603158" w:rsidRPr="004949E7" w14:paraId="6F830463" w14:textId="77777777" w:rsidTr="00A74DCB">
        <w:trPr>
          <w:trHeight w:val="626"/>
        </w:trPr>
        <w:tc>
          <w:tcPr>
            <w:tcW w:w="563" w:type="dxa"/>
            <w:vMerge/>
          </w:tcPr>
          <w:p w14:paraId="02EA03BE" w14:textId="77777777" w:rsidR="00603158" w:rsidRPr="004949E7" w:rsidRDefault="00603158" w:rsidP="00603158">
            <w:pPr>
              <w:suppressAutoHyphens w:val="0"/>
              <w:snapToGrid w:val="0"/>
              <w:ind w:left="360"/>
              <w:contextualSpacing/>
              <w:rPr>
                <w:rFonts w:ascii="Trebuchet MS" w:hAnsi="Trebuchet MS"/>
                <w:sz w:val="22"/>
                <w:szCs w:val="22"/>
              </w:rPr>
            </w:pPr>
          </w:p>
        </w:tc>
        <w:tc>
          <w:tcPr>
            <w:tcW w:w="2388" w:type="dxa"/>
            <w:vMerge/>
          </w:tcPr>
          <w:p w14:paraId="669E2EF8" w14:textId="77777777" w:rsidR="00603158" w:rsidRPr="004949E7" w:rsidRDefault="00603158" w:rsidP="00603158">
            <w:pPr>
              <w:snapToGrid w:val="0"/>
              <w:rPr>
                <w:rFonts w:ascii="Trebuchet MS" w:hAnsi="Trebuchet MS"/>
                <w:color w:val="000000"/>
                <w:sz w:val="22"/>
                <w:szCs w:val="22"/>
              </w:rPr>
            </w:pPr>
          </w:p>
        </w:tc>
        <w:tc>
          <w:tcPr>
            <w:tcW w:w="5129" w:type="dxa"/>
            <w:vMerge/>
          </w:tcPr>
          <w:p w14:paraId="5D7CBA9C" w14:textId="77777777" w:rsidR="00603158" w:rsidRPr="004949E7" w:rsidRDefault="00603158" w:rsidP="00603158">
            <w:pPr>
              <w:rPr>
                <w:rFonts w:ascii="Trebuchet MS" w:hAnsi="Trebuchet MS"/>
                <w:color w:val="000000"/>
                <w:sz w:val="22"/>
                <w:szCs w:val="22"/>
              </w:rPr>
            </w:pPr>
          </w:p>
        </w:tc>
        <w:tc>
          <w:tcPr>
            <w:tcW w:w="3544" w:type="dxa"/>
            <w:vMerge w:val="restart"/>
          </w:tcPr>
          <w:p w14:paraId="150FCD57" w14:textId="10523E0D" w:rsidR="00603158" w:rsidRPr="004949E7" w:rsidRDefault="00603158" w:rsidP="00603158">
            <w:pPr>
              <w:snapToGrid w:val="0"/>
              <w:rPr>
                <w:rFonts w:ascii="Trebuchet MS" w:hAnsi="Trebuchet MS"/>
                <w:sz w:val="22"/>
                <w:szCs w:val="22"/>
              </w:rPr>
            </w:pPr>
            <w:r w:rsidRPr="00240DE7">
              <w:rPr>
                <w:rFonts w:ascii="Trebuchet MS" w:hAnsi="Trebuchet MS"/>
                <w:b/>
                <w:bCs/>
                <w:sz w:val="22"/>
                <w:szCs w:val="22"/>
              </w:rPr>
              <w:t>Siūlomos prekės pavadinimas, techniniai parametrai</w:t>
            </w:r>
          </w:p>
        </w:tc>
        <w:tc>
          <w:tcPr>
            <w:tcW w:w="3380" w:type="dxa"/>
            <w:gridSpan w:val="2"/>
          </w:tcPr>
          <w:p w14:paraId="6AFC6386" w14:textId="3E233258" w:rsidR="00603158" w:rsidRPr="004949E7" w:rsidRDefault="00603158" w:rsidP="00603158">
            <w:pPr>
              <w:snapToGrid w:val="0"/>
              <w:rPr>
                <w:rFonts w:ascii="Trebuchet MS" w:hAnsi="Trebuchet MS"/>
                <w:sz w:val="22"/>
                <w:szCs w:val="22"/>
              </w:rPr>
            </w:pPr>
            <w:r w:rsidRPr="00240DE7">
              <w:rPr>
                <w:rFonts w:ascii="Trebuchet MS" w:hAnsi="Trebuchet MS"/>
                <w:b/>
                <w:bCs/>
                <w:sz w:val="22"/>
                <w:szCs w:val="22"/>
              </w:rPr>
              <w:t>Pasiūlymo dokumentai, patvirtinantys siūlomos prekės techninius parametrus</w:t>
            </w:r>
          </w:p>
        </w:tc>
      </w:tr>
      <w:tr w:rsidR="00603158" w:rsidRPr="004949E7" w14:paraId="07760D99" w14:textId="77777777" w:rsidTr="004D362F">
        <w:trPr>
          <w:trHeight w:val="626"/>
        </w:trPr>
        <w:tc>
          <w:tcPr>
            <w:tcW w:w="563" w:type="dxa"/>
            <w:vMerge/>
          </w:tcPr>
          <w:p w14:paraId="4E10DE6F" w14:textId="77777777" w:rsidR="00603158" w:rsidRPr="004949E7" w:rsidRDefault="00603158" w:rsidP="00DE7330">
            <w:pPr>
              <w:suppressAutoHyphens w:val="0"/>
              <w:snapToGrid w:val="0"/>
              <w:ind w:left="360"/>
              <w:contextualSpacing/>
              <w:rPr>
                <w:rFonts w:ascii="Trebuchet MS" w:hAnsi="Trebuchet MS"/>
                <w:sz w:val="22"/>
                <w:szCs w:val="22"/>
              </w:rPr>
            </w:pPr>
          </w:p>
        </w:tc>
        <w:tc>
          <w:tcPr>
            <w:tcW w:w="2388" w:type="dxa"/>
            <w:vMerge/>
          </w:tcPr>
          <w:p w14:paraId="783235F1" w14:textId="77777777" w:rsidR="00603158" w:rsidRPr="004949E7" w:rsidRDefault="00603158" w:rsidP="00603158">
            <w:pPr>
              <w:snapToGrid w:val="0"/>
              <w:rPr>
                <w:rFonts w:ascii="Trebuchet MS" w:hAnsi="Trebuchet MS"/>
                <w:color w:val="000000"/>
                <w:sz w:val="22"/>
                <w:szCs w:val="22"/>
              </w:rPr>
            </w:pPr>
          </w:p>
        </w:tc>
        <w:tc>
          <w:tcPr>
            <w:tcW w:w="5129" w:type="dxa"/>
            <w:vMerge/>
          </w:tcPr>
          <w:p w14:paraId="394C54CA" w14:textId="77777777" w:rsidR="00603158" w:rsidRPr="004949E7" w:rsidRDefault="00603158" w:rsidP="00603158">
            <w:pPr>
              <w:rPr>
                <w:rFonts w:ascii="Trebuchet MS" w:hAnsi="Trebuchet MS"/>
                <w:color w:val="000000"/>
                <w:sz w:val="22"/>
                <w:szCs w:val="22"/>
              </w:rPr>
            </w:pPr>
          </w:p>
        </w:tc>
        <w:tc>
          <w:tcPr>
            <w:tcW w:w="3544" w:type="dxa"/>
            <w:vMerge/>
          </w:tcPr>
          <w:p w14:paraId="405D9523" w14:textId="77777777" w:rsidR="00603158" w:rsidRPr="004949E7" w:rsidRDefault="00603158" w:rsidP="00603158">
            <w:pPr>
              <w:snapToGrid w:val="0"/>
              <w:rPr>
                <w:rFonts w:ascii="Trebuchet MS" w:hAnsi="Trebuchet MS"/>
                <w:sz w:val="22"/>
                <w:szCs w:val="22"/>
              </w:rPr>
            </w:pPr>
          </w:p>
        </w:tc>
        <w:tc>
          <w:tcPr>
            <w:tcW w:w="1843" w:type="dxa"/>
          </w:tcPr>
          <w:p w14:paraId="612F2BB1" w14:textId="674F2798" w:rsidR="00603158" w:rsidRPr="004949E7" w:rsidRDefault="00603158" w:rsidP="00603158">
            <w:pPr>
              <w:snapToGrid w:val="0"/>
              <w:rPr>
                <w:rFonts w:ascii="Trebuchet MS" w:hAnsi="Trebuchet MS"/>
                <w:sz w:val="22"/>
                <w:szCs w:val="22"/>
              </w:rPr>
            </w:pPr>
            <w:r w:rsidRPr="00240DE7">
              <w:rPr>
                <w:rFonts w:ascii="Trebuchet MS" w:hAnsi="Trebuchet MS"/>
                <w:b/>
                <w:bCs/>
                <w:sz w:val="22"/>
                <w:szCs w:val="22"/>
              </w:rPr>
              <w:t>dokumento pavadinimas</w:t>
            </w:r>
          </w:p>
        </w:tc>
        <w:tc>
          <w:tcPr>
            <w:tcW w:w="1537" w:type="dxa"/>
          </w:tcPr>
          <w:p w14:paraId="69AC062E" w14:textId="62AED2F3" w:rsidR="00603158" w:rsidRPr="004949E7" w:rsidRDefault="00603158" w:rsidP="00603158">
            <w:pPr>
              <w:snapToGrid w:val="0"/>
              <w:rPr>
                <w:rFonts w:ascii="Trebuchet MS" w:hAnsi="Trebuchet MS"/>
                <w:sz w:val="22"/>
                <w:szCs w:val="22"/>
              </w:rPr>
            </w:pPr>
            <w:r w:rsidRPr="00240DE7">
              <w:rPr>
                <w:rFonts w:ascii="Trebuchet MS" w:hAnsi="Trebuchet MS"/>
                <w:b/>
                <w:bCs/>
                <w:sz w:val="22"/>
                <w:szCs w:val="22"/>
              </w:rPr>
              <w:t>pasiūlymo lapo numeris</w:t>
            </w:r>
          </w:p>
        </w:tc>
      </w:tr>
      <w:tr w:rsidR="00844307" w:rsidRPr="004949E7" w14:paraId="36897980" w14:textId="77777777" w:rsidTr="004D362F">
        <w:trPr>
          <w:trHeight w:val="626"/>
        </w:trPr>
        <w:tc>
          <w:tcPr>
            <w:tcW w:w="563" w:type="dxa"/>
          </w:tcPr>
          <w:p w14:paraId="0091A313" w14:textId="77777777" w:rsidR="00844307" w:rsidRPr="004949E7" w:rsidRDefault="00844307" w:rsidP="00844307">
            <w:pPr>
              <w:numPr>
                <w:ilvl w:val="0"/>
                <w:numId w:val="34"/>
              </w:numPr>
              <w:suppressAutoHyphens w:val="0"/>
              <w:snapToGrid w:val="0"/>
              <w:contextualSpacing/>
              <w:rPr>
                <w:rFonts w:ascii="Trebuchet MS" w:hAnsi="Trebuchet MS"/>
                <w:sz w:val="22"/>
                <w:szCs w:val="22"/>
              </w:rPr>
            </w:pPr>
          </w:p>
        </w:tc>
        <w:tc>
          <w:tcPr>
            <w:tcW w:w="2388" w:type="dxa"/>
          </w:tcPr>
          <w:p w14:paraId="6E29AF12"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Gamintojas, modelis</w:t>
            </w:r>
          </w:p>
        </w:tc>
        <w:tc>
          <w:tcPr>
            <w:tcW w:w="5129" w:type="dxa"/>
          </w:tcPr>
          <w:p w14:paraId="502E34F5" w14:textId="0D8F1806" w:rsidR="00844307" w:rsidRPr="004949E7" w:rsidRDefault="00844307" w:rsidP="00844307">
            <w:pPr>
              <w:rPr>
                <w:rFonts w:ascii="Trebuchet MS" w:hAnsi="Trebuchet MS"/>
                <w:sz w:val="22"/>
                <w:szCs w:val="22"/>
              </w:rPr>
            </w:pPr>
            <w:r w:rsidRPr="004949E7">
              <w:rPr>
                <w:rFonts w:ascii="Trebuchet MS" w:hAnsi="Trebuchet MS"/>
                <w:color w:val="000000"/>
                <w:sz w:val="22"/>
                <w:szCs w:val="22"/>
              </w:rPr>
              <w:t>Nurodyti gamintoją, modelį, gamintojo suteiktą kodą.</w:t>
            </w:r>
          </w:p>
        </w:tc>
        <w:tc>
          <w:tcPr>
            <w:tcW w:w="3544" w:type="dxa"/>
          </w:tcPr>
          <w:p w14:paraId="59A4E866" w14:textId="26E01D35"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6747862" w14:textId="118CF2CF"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7B28448" w14:textId="674BAEA9"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A1A9128" w14:textId="77777777" w:rsidTr="004D362F">
        <w:tc>
          <w:tcPr>
            <w:tcW w:w="563" w:type="dxa"/>
          </w:tcPr>
          <w:p w14:paraId="5306F7F1" w14:textId="77777777" w:rsidR="00844307" w:rsidRPr="004949E7" w:rsidRDefault="00844307" w:rsidP="00844307">
            <w:pPr>
              <w:numPr>
                <w:ilvl w:val="0"/>
                <w:numId w:val="34"/>
              </w:numPr>
              <w:suppressAutoHyphens w:val="0"/>
              <w:snapToGrid w:val="0"/>
              <w:contextualSpacing/>
              <w:rPr>
                <w:rFonts w:ascii="Trebuchet MS" w:hAnsi="Trebuchet MS"/>
                <w:sz w:val="22"/>
                <w:szCs w:val="22"/>
              </w:rPr>
            </w:pPr>
          </w:p>
        </w:tc>
        <w:tc>
          <w:tcPr>
            <w:tcW w:w="2388" w:type="dxa"/>
          </w:tcPr>
          <w:p w14:paraId="4D62CD97" w14:textId="77777777" w:rsidR="00844307" w:rsidRPr="004949E7" w:rsidRDefault="00844307" w:rsidP="00844307">
            <w:pPr>
              <w:snapToGrid w:val="0"/>
              <w:rPr>
                <w:rFonts w:ascii="Trebuchet MS" w:hAnsi="Trebuchet MS"/>
                <w:sz w:val="22"/>
                <w:szCs w:val="22"/>
              </w:rPr>
            </w:pPr>
            <w:r w:rsidRPr="004949E7">
              <w:rPr>
                <w:rFonts w:ascii="Trebuchet MS" w:hAnsi="Trebuchet MS"/>
                <w:color w:val="000000"/>
                <w:sz w:val="22"/>
                <w:szCs w:val="22"/>
              </w:rPr>
              <w:t>Konstrukcija</w:t>
            </w:r>
          </w:p>
        </w:tc>
        <w:tc>
          <w:tcPr>
            <w:tcW w:w="5129" w:type="dxa"/>
          </w:tcPr>
          <w:p w14:paraId="6275E90E" w14:textId="77777777" w:rsidR="00844307" w:rsidRPr="004949E7" w:rsidRDefault="00844307">
            <w:pPr>
              <w:snapToGrid w:val="0"/>
              <w:jc w:val="both"/>
              <w:rPr>
                <w:rFonts w:ascii="Trebuchet MS" w:hAnsi="Trebuchet MS"/>
                <w:sz w:val="22"/>
                <w:szCs w:val="22"/>
              </w:rPr>
              <w:pPrChange w:id="23" w:author="Inga Miškinienė" w:date="2025-02-06T10:58:00Z" w16du:dateUtc="2025-02-06T08:58:00Z">
                <w:pPr>
                  <w:snapToGrid w:val="0"/>
                </w:pPr>
              </w:pPrChange>
            </w:pPr>
            <w:r w:rsidRPr="004949E7">
              <w:rPr>
                <w:rFonts w:ascii="Trebuchet MS" w:hAnsi="Trebuchet MS"/>
                <w:color w:val="000000"/>
                <w:sz w:val="22"/>
                <w:szCs w:val="22"/>
              </w:rPr>
              <w:t>Turi būti ne daugiau 1U aukščio, montuojamas į 19“ komutacinę spintą, pateikiamas su montavimo detalėmis, montuojamas horizontaliai.</w:t>
            </w:r>
          </w:p>
        </w:tc>
        <w:tc>
          <w:tcPr>
            <w:tcW w:w="3544" w:type="dxa"/>
          </w:tcPr>
          <w:p w14:paraId="62FB13F8" w14:textId="5945BF94" w:rsidR="00844307" w:rsidRDefault="00844307" w:rsidP="003F55FB">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09E35228" w14:textId="77777777" w:rsidR="00844307" w:rsidRPr="004949E7" w:rsidRDefault="00844307" w:rsidP="000F3345">
            <w:pPr>
              <w:snapToGrid w:val="0"/>
              <w:rPr>
                <w:rFonts w:ascii="Trebuchet MS" w:hAnsi="Trebuchet MS"/>
                <w:sz w:val="22"/>
                <w:szCs w:val="22"/>
              </w:rPr>
            </w:pPr>
          </w:p>
        </w:tc>
        <w:tc>
          <w:tcPr>
            <w:tcW w:w="1843" w:type="dxa"/>
          </w:tcPr>
          <w:p w14:paraId="70D36D3E" w14:textId="5F0EFD67"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07A97B3" w14:textId="5D1C321B"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0C1F2DEE" w14:textId="77777777" w:rsidTr="004D362F">
        <w:tc>
          <w:tcPr>
            <w:tcW w:w="563" w:type="dxa"/>
          </w:tcPr>
          <w:p w14:paraId="483F9149" w14:textId="77777777" w:rsidR="00844307" w:rsidRPr="00D4295A" w:rsidRDefault="00844307" w:rsidP="00844307">
            <w:pPr>
              <w:numPr>
                <w:ilvl w:val="0"/>
                <w:numId w:val="34"/>
              </w:numPr>
              <w:suppressAutoHyphens w:val="0"/>
              <w:snapToGrid w:val="0"/>
              <w:contextualSpacing/>
              <w:rPr>
                <w:rFonts w:ascii="Trebuchet MS" w:hAnsi="Trebuchet MS"/>
                <w:sz w:val="22"/>
                <w:szCs w:val="22"/>
              </w:rPr>
            </w:pPr>
          </w:p>
        </w:tc>
        <w:tc>
          <w:tcPr>
            <w:tcW w:w="2388" w:type="dxa"/>
          </w:tcPr>
          <w:p w14:paraId="49B56A9F" w14:textId="77777777" w:rsidR="00844307" w:rsidRPr="00D4295A" w:rsidRDefault="00844307" w:rsidP="00844307">
            <w:pPr>
              <w:snapToGrid w:val="0"/>
              <w:rPr>
                <w:rFonts w:ascii="Trebuchet MS" w:hAnsi="Trebuchet MS"/>
                <w:sz w:val="22"/>
                <w:szCs w:val="22"/>
              </w:rPr>
            </w:pPr>
            <w:r w:rsidRPr="00D4295A">
              <w:rPr>
                <w:rFonts w:ascii="Trebuchet MS" w:hAnsi="Trebuchet MS"/>
                <w:color w:val="000000"/>
                <w:sz w:val="22"/>
                <w:szCs w:val="22"/>
              </w:rPr>
              <w:t>El. maitinimas</w:t>
            </w:r>
          </w:p>
        </w:tc>
        <w:tc>
          <w:tcPr>
            <w:tcW w:w="5129" w:type="dxa"/>
          </w:tcPr>
          <w:p w14:paraId="4FC82C14" w14:textId="2189AC0F" w:rsidR="00844307" w:rsidRPr="007070BA" w:rsidRDefault="00844307">
            <w:pPr>
              <w:snapToGrid w:val="0"/>
              <w:jc w:val="both"/>
              <w:rPr>
                <w:rFonts w:ascii="Trebuchet MS" w:hAnsi="Trebuchet MS"/>
                <w:sz w:val="22"/>
                <w:szCs w:val="22"/>
                <w:highlight w:val="yellow"/>
              </w:rPr>
              <w:pPrChange w:id="24" w:author="Inga Miškinienė" w:date="2025-02-06T10:58:00Z" w16du:dateUtc="2025-02-06T08:58:00Z">
                <w:pPr>
                  <w:snapToGrid w:val="0"/>
                </w:pPr>
              </w:pPrChange>
            </w:pPr>
            <w:r w:rsidRPr="004C13D9">
              <w:rPr>
                <w:rFonts w:ascii="Trebuchet MS" w:hAnsi="Trebuchet MS"/>
                <w:color w:val="000000"/>
                <w:sz w:val="22"/>
                <w:szCs w:val="22"/>
              </w:rPr>
              <w:t>Elektros maitinimo įtampa turi atitikti Lietuvos Respublikoje naudojamai 230V, 50Hz kintamai įtampai.</w:t>
            </w:r>
          </w:p>
        </w:tc>
        <w:tc>
          <w:tcPr>
            <w:tcW w:w="3544" w:type="dxa"/>
          </w:tcPr>
          <w:p w14:paraId="55A602FB" w14:textId="618A9BF0"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CCD494C" w14:textId="6490415B"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D4FDEB2" w14:textId="0D282298"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10523AD3" w14:textId="77777777" w:rsidTr="004D362F">
        <w:tc>
          <w:tcPr>
            <w:tcW w:w="563" w:type="dxa"/>
          </w:tcPr>
          <w:p w14:paraId="2331C014" w14:textId="77777777" w:rsidR="00844307" w:rsidRPr="004949E7" w:rsidRDefault="00844307" w:rsidP="00844307">
            <w:pPr>
              <w:numPr>
                <w:ilvl w:val="0"/>
                <w:numId w:val="34"/>
              </w:numPr>
              <w:suppressAutoHyphens w:val="0"/>
              <w:snapToGrid w:val="0"/>
              <w:rPr>
                <w:rFonts w:ascii="Trebuchet MS" w:eastAsia="Times New Roman" w:hAnsi="Trebuchet MS"/>
                <w:sz w:val="22"/>
                <w:szCs w:val="22"/>
              </w:rPr>
            </w:pPr>
          </w:p>
        </w:tc>
        <w:tc>
          <w:tcPr>
            <w:tcW w:w="2388" w:type="dxa"/>
          </w:tcPr>
          <w:p w14:paraId="46A29715" w14:textId="77777777" w:rsidR="00844307" w:rsidRPr="004949E7" w:rsidRDefault="00844307" w:rsidP="00844307">
            <w:pPr>
              <w:jc w:val="both"/>
              <w:rPr>
                <w:rFonts w:ascii="Trebuchet MS" w:hAnsi="Trebuchet MS"/>
                <w:color w:val="000000"/>
                <w:sz w:val="22"/>
                <w:szCs w:val="22"/>
              </w:rPr>
            </w:pPr>
            <w:r w:rsidRPr="004949E7">
              <w:rPr>
                <w:rFonts w:ascii="Trebuchet MS" w:hAnsi="Trebuchet MS"/>
                <w:color w:val="000000"/>
                <w:sz w:val="22"/>
                <w:szCs w:val="22"/>
              </w:rPr>
              <w:t>Prievadai</w:t>
            </w:r>
          </w:p>
          <w:p w14:paraId="668AD5F8" w14:textId="77777777" w:rsidR="00844307" w:rsidRPr="004949E7" w:rsidRDefault="00844307" w:rsidP="00844307">
            <w:pPr>
              <w:rPr>
                <w:rFonts w:ascii="Trebuchet MS" w:eastAsia="Times New Roman" w:hAnsi="Trebuchet MS"/>
                <w:sz w:val="22"/>
                <w:szCs w:val="22"/>
              </w:rPr>
            </w:pPr>
          </w:p>
        </w:tc>
        <w:tc>
          <w:tcPr>
            <w:tcW w:w="5129" w:type="dxa"/>
          </w:tcPr>
          <w:p w14:paraId="773F8706" w14:textId="77777777" w:rsidR="00844307" w:rsidRPr="004949E7" w:rsidRDefault="00844307" w:rsidP="00844307">
            <w:pPr>
              <w:contextualSpacing/>
              <w:jc w:val="both"/>
              <w:rPr>
                <w:rFonts w:ascii="Trebuchet MS" w:hAnsi="Trebuchet MS"/>
                <w:color w:val="000000"/>
                <w:sz w:val="22"/>
                <w:szCs w:val="22"/>
              </w:rPr>
            </w:pPr>
            <w:r w:rsidRPr="004949E7">
              <w:rPr>
                <w:rFonts w:ascii="Trebuchet MS" w:hAnsi="Trebuchet MS"/>
                <w:color w:val="000000"/>
                <w:sz w:val="22"/>
                <w:szCs w:val="22"/>
              </w:rPr>
              <w:t>Ne mažiau kaip:</w:t>
            </w:r>
          </w:p>
          <w:p w14:paraId="5B2BDBA7"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24 vnt. keičiamos greitaveikos 10/100/1000BASE-T tipo prievadų;</w:t>
            </w:r>
          </w:p>
          <w:p w14:paraId="3C9673DA"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4 vnt. keičiamos greitaveikos 1/10G (SFP+) tipo prievadų;</w:t>
            </w:r>
          </w:p>
          <w:p w14:paraId="72E75865" w14:textId="77777777"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 vnt. dedikuotas valdymui skirtas RJ45 tipo prievadas;</w:t>
            </w:r>
          </w:p>
          <w:p w14:paraId="3037119B" w14:textId="37893F41"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w:t>
            </w:r>
            <w:proofErr w:type="spellStart"/>
            <w:r w:rsidRPr="004949E7">
              <w:rPr>
                <w:rFonts w:ascii="Trebuchet MS" w:hAnsi="Trebuchet MS"/>
                <w:color w:val="000000"/>
                <w:sz w:val="22"/>
                <w:szCs w:val="22"/>
              </w:rPr>
              <w:t>micro</w:t>
            </w:r>
            <w:proofErr w:type="spellEnd"/>
            <w:r w:rsidRPr="004949E7">
              <w:rPr>
                <w:rFonts w:ascii="Trebuchet MS" w:hAnsi="Trebuchet MS"/>
                <w:color w:val="000000"/>
                <w:sz w:val="22"/>
                <w:szCs w:val="22"/>
              </w:rPr>
              <w:t>-USB arba USB-C arba mini-USB) tipo konsolės prievadas;</w:t>
            </w:r>
          </w:p>
          <w:p w14:paraId="4BAB24F9" w14:textId="274C7236" w:rsidR="00844307" w:rsidRPr="004949E7" w:rsidRDefault="00844307" w:rsidP="00844307">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w:t>
            </w:r>
            <w:r w:rsidR="000F3345">
              <w:rPr>
                <w:rFonts w:ascii="Trebuchet MS" w:hAnsi="Trebuchet MS"/>
                <w:color w:val="000000"/>
                <w:sz w:val="22"/>
                <w:szCs w:val="22"/>
              </w:rPr>
              <w:t xml:space="preserve"> </w:t>
            </w:r>
            <w:r w:rsidRPr="004949E7">
              <w:rPr>
                <w:rFonts w:ascii="Trebuchet MS" w:hAnsi="Trebuchet MS"/>
                <w:color w:val="000000"/>
                <w:sz w:val="22"/>
                <w:szCs w:val="22"/>
              </w:rPr>
              <w:t>vnt. USB tipo prievadas (</w:t>
            </w:r>
            <w:proofErr w:type="spellStart"/>
            <w:r w:rsidRPr="004949E7">
              <w:rPr>
                <w:rFonts w:ascii="Trebuchet MS" w:hAnsi="Trebuchet MS"/>
                <w:color w:val="000000"/>
                <w:sz w:val="22"/>
                <w:szCs w:val="22"/>
              </w:rPr>
              <w:t>host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port</w:t>
            </w:r>
            <w:proofErr w:type="spellEnd"/>
            <w:r w:rsidRPr="004949E7">
              <w:rPr>
                <w:rFonts w:ascii="Trebuchet MS" w:hAnsi="Trebuchet MS"/>
                <w:color w:val="000000"/>
                <w:sz w:val="22"/>
                <w:szCs w:val="22"/>
              </w:rPr>
              <w:t>).</w:t>
            </w:r>
          </w:p>
        </w:tc>
        <w:tc>
          <w:tcPr>
            <w:tcW w:w="3544" w:type="dxa"/>
          </w:tcPr>
          <w:p w14:paraId="4FD8FDAA" w14:textId="453119FE" w:rsidR="00844307" w:rsidRDefault="00844307" w:rsidP="003F55FB">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39D88588" w14:textId="77777777" w:rsidR="00844307" w:rsidRPr="004949E7" w:rsidRDefault="00844307" w:rsidP="000F3345">
            <w:pPr>
              <w:snapToGrid w:val="0"/>
              <w:rPr>
                <w:rFonts w:ascii="Trebuchet MS" w:hAnsi="Trebuchet MS"/>
                <w:sz w:val="22"/>
                <w:szCs w:val="22"/>
              </w:rPr>
            </w:pPr>
          </w:p>
        </w:tc>
        <w:tc>
          <w:tcPr>
            <w:tcW w:w="1843" w:type="dxa"/>
          </w:tcPr>
          <w:p w14:paraId="42879456" w14:textId="42B435E3"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FB65119" w14:textId="16842EF7"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43E18C3F" w14:textId="77777777" w:rsidTr="004D362F">
        <w:tc>
          <w:tcPr>
            <w:tcW w:w="563" w:type="dxa"/>
          </w:tcPr>
          <w:p w14:paraId="3DA7652D" w14:textId="77777777" w:rsidR="00844307" w:rsidRPr="004949E7" w:rsidRDefault="00844307" w:rsidP="00844307">
            <w:pPr>
              <w:numPr>
                <w:ilvl w:val="0"/>
                <w:numId w:val="34"/>
              </w:numPr>
              <w:suppressAutoHyphens w:val="0"/>
              <w:snapToGrid w:val="0"/>
              <w:rPr>
                <w:rFonts w:ascii="Trebuchet MS" w:eastAsia="Times New Roman" w:hAnsi="Trebuchet MS"/>
                <w:sz w:val="22"/>
                <w:szCs w:val="22"/>
              </w:rPr>
            </w:pPr>
          </w:p>
        </w:tc>
        <w:tc>
          <w:tcPr>
            <w:tcW w:w="2388" w:type="dxa"/>
          </w:tcPr>
          <w:p w14:paraId="59E155D9" w14:textId="77777777" w:rsidR="00844307" w:rsidRPr="004949E7" w:rsidRDefault="00844307" w:rsidP="00844307">
            <w:pPr>
              <w:rPr>
                <w:rFonts w:ascii="Trebuchet MS" w:eastAsia="Times New Roman" w:hAnsi="Trebuchet MS"/>
                <w:sz w:val="22"/>
                <w:szCs w:val="22"/>
              </w:rPr>
            </w:pPr>
            <w:r w:rsidRPr="004949E7">
              <w:rPr>
                <w:rFonts w:ascii="Trebuchet MS" w:eastAsia="Times New Roman" w:hAnsi="Trebuchet MS"/>
                <w:color w:val="000000"/>
                <w:sz w:val="22"/>
                <w:szCs w:val="22"/>
              </w:rPr>
              <w:t>Našumas</w:t>
            </w:r>
          </w:p>
        </w:tc>
        <w:tc>
          <w:tcPr>
            <w:tcW w:w="5129" w:type="dxa"/>
          </w:tcPr>
          <w:p w14:paraId="34A75241" w14:textId="77777777" w:rsidR="00844307" w:rsidRPr="004949E7" w:rsidRDefault="00844307" w:rsidP="009E56CA">
            <w:pPr>
              <w:contextualSpacing/>
              <w:jc w:val="both"/>
              <w:rPr>
                <w:rFonts w:ascii="Trebuchet MS" w:hAnsi="Trebuchet MS"/>
                <w:color w:val="000000"/>
                <w:sz w:val="22"/>
                <w:szCs w:val="22"/>
              </w:rPr>
            </w:pPr>
            <w:r w:rsidRPr="004949E7">
              <w:rPr>
                <w:rFonts w:ascii="Trebuchet MS" w:hAnsi="Trebuchet MS"/>
                <w:color w:val="000000"/>
                <w:sz w:val="22"/>
                <w:szCs w:val="22"/>
              </w:rPr>
              <w:t xml:space="preserve">Komutavimo našumas ne mažiau kaip 128 </w:t>
            </w:r>
            <w:proofErr w:type="spellStart"/>
            <w:r w:rsidRPr="004949E7">
              <w:rPr>
                <w:rFonts w:ascii="Trebuchet MS" w:hAnsi="Trebuchet MS"/>
                <w:color w:val="000000"/>
                <w:sz w:val="22"/>
                <w:szCs w:val="22"/>
              </w:rPr>
              <w:t>Gbps</w:t>
            </w:r>
            <w:proofErr w:type="spellEnd"/>
            <w:r w:rsidRPr="004949E7">
              <w:rPr>
                <w:rFonts w:ascii="Trebuchet MS" w:hAnsi="Trebuchet MS"/>
                <w:color w:val="000000"/>
                <w:sz w:val="22"/>
                <w:szCs w:val="22"/>
              </w:rPr>
              <w:t>.</w:t>
            </w:r>
          </w:p>
          <w:p w14:paraId="120B5B16" w14:textId="77777777" w:rsidR="00844307" w:rsidRPr="004949E7" w:rsidRDefault="00844307" w:rsidP="009E56CA">
            <w:pPr>
              <w:contextualSpacing/>
              <w:jc w:val="both"/>
              <w:rPr>
                <w:rFonts w:ascii="Trebuchet MS" w:hAnsi="Trebuchet MS"/>
                <w:color w:val="000000"/>
                <w:sz w:val="22"/>
                <w:szCs w:val="22"/>
              </w:rPr>
            </w:pPr>
            <w:r w:rsidRPr="004949E7">
              <w:rPr>
                <w:rFonts w:ascii="Trebuchet MS" w:hAnsi="Trebuchet MS"/>
                <w:color w:val="000000"/>
                <w:sz w:val="22"/>
                <w:szCs w:val="22"/>
              </w:rPr>
              <w:t xml:space="preserve">Pralaidumo našumas ne mažiau 95 </w:t>
            </w:r>
            <w:proofErr w:type="spellStart"/>
            <w:r w:rsidRPr="004949E7">
              <w:rPr>
                <w:rFonts w:ascii="Trebuchet MS" w:hAnsi="Trebuchet MS"/>
                <w:color w:val="000000"/>
                <w:sz w:val="22"/>
                <w:szCs w:val="22"/>
              </w:rPr>
              <w:t>Mpps</w:t>
            </w:r>
            <w:proofErr w:type="spellEnd"/>
            <w:r w:rsidRPr="004949E7">
              <w:rPr>
                <w:rFonts w:ascii="Trebuchet MS" w:hAnsi="Trebuchet MS"/>
                <w:color w:val="000000"/>
                <w:sz w:val="22"/>
                <w:szCs w:val="22"/>
              </w:rPr>
              <w:t>.</w:t>
            </w:r>
          </w:p>
        </w:tc>
        <w:tc>
          <w:tcPr>
            <w:tcW w:w="3544" w:type="dxa"/>
          </w:tcPr>
          <w:p w14:paraId="1BCE9BCA" w14:textId="07BEF7A0"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03B49BB" w14:textId="7A7ED0FD"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8B21BCE" w14:textId="6E248367"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39BD8D75" w14:textId="77777777" w:rsidTr="004D362F">
        <w:tc>
          <w:tcPr>
            <w:tcW w:w="563" w:type="dxa"/>
          </w:tcPr>
          <w:p w14:paraId="3ECE21A2" w14:textId="77777777" w:rsidR="00844307" w:rsidRPr="004949E7" w:rsidRDefault="00844307" w:rsidP="00844307">
            <w:pPr>
              <w:numPr>
                <w:ilvl w:val="0"/>
                <w:numId w:val="34"/>
              </w:numPr>
              <w:suppressAutoHyphens w:val="0"/>
              <w:snapToGrid w:val="0"/>
              <w:contextualSpacing/>
              <w:rPr>
                <w:rFonts w:ascii="Trebuchet MS" w:hAnsi="Trebuchet MS"/>
                <w:sz w:val="22"/>
                <w:szCs w:val="22"/>
              </w:rPr>
            </w:pPr>
          </w:p>
        </w:tc>
        <w:tc>
          <w:tcPr>
            <w:tcW w:w="2388" w:type="dxa"/>
          </w:tcPr>
          <w:p w14:paraId="04ED080A"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Komutatorių apjungimas</w:t>
            </w:r>
          </w:p>
        </w:tc>
        <w:tc>
          <w:tcPr>
            <w:tcW w:w="5129" w:type="dxa"/>
          </w:tcPr>
          <w:p w14:paraId="145A265A" w14:textId="77777777" w:rsidR="00844307" w:rsidRPr="004949E7" w:rsidRDefault="00844307">
            <w:pPr>
              <w:snapToGrid w:val="0"/>
              <w:jc w:val="both"/>
              <w:rPr>
                <w:rFonts w:ascii="Trebuchet MS" w:hAnsi="Trebuchet MS"/>
                <w:color w:val="000000"/>
                <w:sz w:val="22"/>
                <w:szCs w:val="22"/>
              </w:rPr>
              <w:pPrChange w:id="25" w:author="Inga Miškinienė" w:date="2025-02-06T10:58:00Z" w16du:dateUtc="2025-02-06T08:58:00Z">
                <w:pPr>
                  <w:snapToGrid w:val="0"/>
                </w:pPr>
              </w:pPrChange>
            </w:pPr>
            <w:r w:rsidRPr="004949E7">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4949E7">
              <w:rPr>
                <w:rFonts w:ascii="Trebuchet MS" w:eastAsia="Times New Roman" w:hAnsi="Trebuchet MS"/>
                <w:i/>
                <w:iCs/>
                <w:color w:val="000000" w:themeColor="text1"/>
                <w:sz w:val="22"/>
                <w:szCs w:val="22"/>
              </w:rPr>
              <w:t>ang</w:t>
            </w:r>
            <w:proofErr w:type="spellEnd"/>
            <w:r w:rsidRPr="004949E7">
              <w:rPr>
                <w:rFonts w:ascii="Trebuchet MS" w:eastAsia="Times New Roman" w:hAnsi="Trebuchet MS"/>
                <w:i/>
                <w:iCs/>
                <w:color w:val="000000" w:themeColor="text1"/>
                <w:sz w:val="22"/>
                <w:szCs w:val="22"/>
              </w:rPr>
              <w:t xml:space="preserve">. </w:t>
            </w:r>
            <w:proofErr w:type="spellStart"/>
            <w:r w:rsidRPr="004949E7">
              <w:rPr>
                <w:rFonts w:ascii="Trebuchet MS" w:eastAsia="Times New Roman" w:hAnsi="Trebuchet MS"/>
                <w:i/>
                <w:iCs/>
                <w:color w:val="000000" w:themeColor="text1"/>
                <w:sz w:val="22"/>
                <w:szCs w:val="22"/>
              </w:rPr>
              <w:t>stack</w:t>
            </w:r>
            <w:proofErr w:type="spellEnd"/>
            <w:r w:rsidRPr="004949E7">
              <w:rPr>
                <w:rFonts w:ascii="Trebuchet MS" w:eastAsia="Times New Roman" w:hAnsi="Trebuchet MS"/>
                <w:color w:val="000000" w:themeColor="text1"/>
                <w:sz w:val="22"/>
                <w:szCs w:val="22"/>
              </w:rPr>
              <w:t xml:space="preserve">). Apjungtų komutatorių greitaveika ne mažiau kaip 40 </w:t>
            </w:r>
            <w:proofErr w:type="spellStart"/>
            <w:r w:rsidRPr="004949E7">
              <w:rPr>
                <w:rFonts w:ascii="Trebuchet MS" w:eastAsia="Times New Roman" w:hAnsi="Trebuchet MS"/>
                <w:color w:val="000000" w:themeColor="text1"/>
                <w:sz w:val="22"/>
                <w:szCs w:val="22"/>
              </w:rPr>
              <w:t>Gbps</w:t>
            </w:r>
            <w:proofErr w:type="spellEnd"/>
            <w:r w:rsidRPr="004949E7">
              <w:rPr>
                <w:rFonts w:ascii="Trebuchet MS" w:eastAsia="Times New Roman" w:hAnsi="Trebuchet MS"/>
                <w:color w:val="000000" w:themeColor="text1"/>
                <w:sz w:val="22"/>
                <w:szCs w:val="22"/>
              </w:rPr>
              <w:t xml:space="preserve">. </w:t>
            </w:r>
          </w:p>
        </w:tc>
        <w:tc>
          <w:tcPr>
            <w:tcW w:w="3544" w:type="dxa"/>
          </w:tcPr>
          <w:p w14:paraId="44367B4E" w14:textId="442E5A24" w:rsidR="00844307" w:rsidRDefault="00844307" w:rsidP="003F55FB">
            <w:pPr>
              <w:snapToGrid w:val="0"/>
              <w:jc w:val="center"/>
              <w:rPr>
                <w:rFonts w:ascii="Trebuchet MS" w:hAnsi="Trebuchet MS"/>
                <w:i/>
                <w:color w:val="FF0000"/>
                <w:sz w:val="22"/>
                <w:szCs w:val="22"/>
              </w:rPr>
            </w:pPr>
            <w:r w:rsidRPr="00EC2CD9">
              <w:rPr>
                <w:rFonts w:ascii="Trebuchet MS" w:hAnsi="Trebuchet MS"/>
                <w:i/>
                <w:color w:val="FF0000"/>
                <w:sz w:val="22"/>
                <w:szCs w:val="22"/>
              </w:rPr>
              <w:t>įrašyti</w:t>
            </w:r>
          </w:p>
          <w:p w14:paraId="3FB9BC49" w14:textId="77777777" w:rsidR="00844307" w:rsidRPr="004949E7" w:rsidRDefault="00844307" w:rsidP="000F3345">
            <w:pPr>
              <w:snapToGrid w:val="0"/>
              <w:rPr>
                <w:rFonts w:ascii="Trebuchet MS" w:hAnsi="Trebuchet MS"/>
                <w:sz w:val="22"/>
                <w:szCs w:val="22"/>
              </w:rPr>
            </w:pPr>
          </w:p>
        </w:tc>
        <w:tc>
          <w:tcPr>
            <w:tcW w:w="1843" w:type="dxa"/>
          </w:tcPr>
          <w:p w14:paraId="53791383" w14:textId="59F78760"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17DFF71" w14:textId="08115BF3"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844307" w:rsidRPr="004949E7" w14:paraId="58E15D2B" w14:textId="77777777" w:rsidTr="004D362F">
        <w:tc>
          <w:tcPr>
            <w:tcW w:w="563" w:type="dxa"/>
          </w:tcPr>
          <w:p w14:paraId="37E8A190" w14:textId="77777777" w:rsidR="00844307" w:rsidRPr="004949E7" w:rsidRDefault="00844307" w:rsidP="00844307">
            <w:pPr>
              <w:numPr>
                <w:ilvl w:val="0"/>
                <w:numId w:val="34"/>
              </w:numPr>
              <w:suppressAutoHyphens w:val="0"/>
              <w:snapToGrid w:val="0"/>
              <w:contextualSpacing/>
              <w:rPr>
                <w:rFonts w:ascii="Trebuchet MS" w:hAnsi="Trebuchet MS"/>
                <w:sz w:val="22"/>
                <w:szCs w:val="22"/>
              </w:rPr>
            </w:pPr>
          </w:p>
        </w:tc>
        <w:tc>
          <w:tcPr>
            <w:tcW w:w="2388" w:type="dxa"/>
          </w:tcPr>
          <w:p w14:paraId="728AE5E7" w14:textId="77777777" w:rsidR="00844307" w:rsidRPr="004949E7" w:rsidRDefault="00844307" w:rsidP="00844307">
            <w:pPr>
              <w:snapToGrid w:val="0"/>
              <w:rPr>
                <w:rFonts w:ascii="Trebuchet MS" w:hAnsi="Trebuchet MS"/>
                <w:sz w:val="22"/>
                <w:szCs w:val="22"/>
              </w:rPr>
            </w:pPr>
            <w:r w:rsidRPr="004949E7">
              <w:rPr>
                <w:rFonts w:ascii="Trebuchet MS" w:eastAsia="Times New Roman" w:hAnsi="Trebuchet MS"/>
                <w:color w:val="000000" w:themeColor="text1"/>
                <w:sz w:val="22"/>
                <w:szCs w:val="22"/>
              </w:rPr>
              <w:t>Virtualių tinklų identifikatorių kiekis</w:t>
            </w:r>
          </w:p>
        </w:tc>
        <w:tc>
          <w:tcPr>
            <w:tcW w:w="5129" w:type="dxa"/>
          </w:tcPr>
          <w:p w14:paraId="55A2D1E4" w14:textId="77777777" w:rsidR="00844307" w:rsidRPr="004949E7" w:rsidRDefault="00844307" w:rsidP="00844307">
            <w:pPr>
              <w:snapToGrid w:val="0"/>
              <w:rPr>
                <w:rFonts w:ascii="Trebuchet MS" w:hAnsi="Trebuchet MS"/>
                <w:bCs/>
                <w:sz w:val="22"/>
                <w:szCs w:val="22"/>
              </w:rPr>
            </w:pPr>
            <w:r w:rsidRPr="004949E7">
              <w:rPr>
                <w:rFonts w:ascii="Trebuchet MS" w:eastAsia="Times New Roman" w:hAnsi="Trebuchet MS"/>
                <w:color w:val="000000" w:themeColor="text1"/>
                <w:sz w:val="22"/>
                <w:szCs w:val="22"/>
              </w:rPr>
              <w:t>Ne mažiau kaip 4000 VLAN ID</w:t>
            </w:r>
          </w:p>
        </w:tc>
        <w:tc>
          <w:tcPr>
            <w:tcW w:w="3544" w:type="dxa"/>
          </w:tcPr>
          <w:p w14:paraId="218D592D" w14:textId="0CF0B964"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6A2E385" w14:textId="5C977493"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25B0526" w14:textId="3960247D" w:rsidR="00844307" w:rsidRPr="004949E7" w:rsidRDefault="00844307"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7DF9BA1A" w14:textId="77777777" w:rsidTr="004D362F">
        <w:tc>
          <w:tcPr>
            <w:tcW w:w="563" w:type="dxa"/>
          </w:tcPr>
          <w:p w14:paraId="58C016B5"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5C3400A8"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MAC adresų lentelės dydis</w:t>
            </w:r>
          </w:p>
        </w:tc>
        <w:tc>
          <w:tcPr>
            <w:tcW w:w="5129" w:type="dxa"/>
          </w:tcPr>
          <w:p w14:paraId="520A243E"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Ne mažiau kaip 32000 adresų</w:t>
            </w:r>
          </w:p>
        </w:tc>
        <w:tc>
          <w:tcPr>
            <w:tcW w:w="3544" w:type="dxa"/>
          </w:tcPr>
          <w:p w14:paraId="526F9578" w14:textId="0B876D29"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DC5F83C" w14:textId="2C714900"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A1D37FC" w14:textId="110A4165"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31ABA251" w14:textId="77777777" w:rsidTr="004D362F">
        <w:tc>
          <w:tcPr>
            <w:tcW w:w="563" w:type="dxa"/>
          </w:tcPr>
          <w:p w14:paraId="70656570"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7CF16C66"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IPv4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9" w:type="dxa"/>
          </w:tcPr>
          <w:p w14:paraId="54D888DA" w14:textId="77777777" w:rsidR="00994D5B" w:rsidRPr="004949E7" w:rsidRDefault="00994D5B" w:rsidP="00994D5B">
            <w:pPr>
              <w:snapToGrid w:val="0"/>
              <w:rPr>
                <w:rFonts w:ascii="Trebuchet MS" w:hAnsi="Trebuchet MS"/>
                <w:b/>
                <w:sz w:val="22"/>
                <w:szCs w:val="22"/>
              </w:rPr>
            </w:pPr>
            <w:r w:rsidRPr="004949E7">
              <w:rPr>
                <w:rFonts w:ascii="Trebuchet MS" w:hAnsi="Trebuchet MS"/>
                <w:color w:val="000000"/>
                <w:sz w:val="22"/>
                <w:szCs w:val="22"/>
              </w:rPr>
              <w:t>Ne mažiau kaip 2000</w:t>
            </w:r>
          </w:p>
        </w:tc>
        <w:tc>
          <w:tcPr>
            <w:tcW w:w="3544" w:type="dxa"/>
          </w:tcPr>
          <w:p w14:paraId="751FFA64" w14:textId="5F331F79"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66D5BB59" w14:textId="5B61D3D6"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12070085" w14:textId="53089E7E"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994D5B" w:rsidRPr="004949E7" w14:paraId="61D7A648" w14:textId="77777777" w:rsidTr="004D362F">
        <w:tc>
          <w:tcPr>
            <w:tcW w:w="563" w:type="dxa"/>
          </w:tcPr>
          <w:p w14:paraId="207ED984"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3D6B597F"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IPv6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9" w:type="dxa"/>
          </w:tcPr>
          <w:p w14:paraId="5A552DFC" w14:textId="77777777" w:rsidR="00994D5B" w:rsidRPr="004949E7" w:rsidRDefault="00994D5B" w:rsidP="00994D5B">
            <w:pPr>
              <w:snapToGrid w:val="0"/>
              <w:rPr>
                <w:rFonts w:ascii="Trebuchet MS" w:hAnsi="Trebuchet MS"/>
                <w:b/>
                <w:sz w:val="22"/>
                <w:szCs w:val="22"/>
              </w:rPr>
            </w:pPr>
            <w:r w:rsidRPr="004949E7">
              <w:rPr>
                <w:rFonts w:ascii="Trebuchet MS" w:hAnsi="Trebuchet MS"/>
                <w:color w:val="000000"/>
                <w:sz w:val="22"/>
                <w:szCs w:val="22"/>
              </w:rPr>
              <w:t>Ne mažiau kaip 1000</w:t>
            </w:r>
          </w:p>
        </w:tc>
        <w:tc>
          <w:tcPr>
            <w:tcW w:w="3544" w:type="dxa"/>
          </w:tcPr>
          <w:p w14:paraId="51B895F5" w14:textId="474B4C35"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315DABDA" w14:textId="48020F84"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10D1F604" w14:textId="121A08F5" w:rsidR="00994D5B" w:rsidRPr="004949E7" w:rsidRDefault="00994D5B" w:rsidP="003F55FB">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994D5B" w:rsidRPr="004949E7" w14:paraId="668BC737" w14:textId="77777777" w:rsidTr="004D362F">
        <w:tc>
          <w:tcPr>
            <w:tcW w:w="563" w:type="dxa"/>
          </w:tcPr>
          <w:p w14:paraId="29130627"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59DFD285"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IGMP grupių kiekis</w:t>
            </w:r>
          </w:p>
        </w:tc>
        <w:tc>
          <w:tcPr>
            <w:tcW w:w="5129" w:type="dxa"/>
          </w:tcPr>
          <w:p w14:paraId="7A9C15AC"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Ne mažiau kaip 1000</w:t>
            </w:r>
          </w:p>
        </w:tc>
        <w:tc>
          <w:tcPr>
            <w:tcW w:w="3544" w:type="dxa"/>
          </w:tcPr>
          <w:p w14:paraId="64EC6ACC" w14:textId="2EB772A2"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CCA113D" w14:textId="776E2BE1"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0F87420" w14:textId="589648EE"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1E9F04FB" w14:textId="77777777" w:rsidTr="004D362F">
        <w:tc>
          <w:tcPr>
            <w:tcW w:w="563" w:type="dxa"/>
          </w:tcPr>
          <w:p w14:paraId="1B666FC9"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43DB2D96"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ingress</w:t>
            </w:r>
            <w:proofErr w:type="spellEnd"/>
            <w:r w:rsidRPr="004949E7">
              <w:rPr>
                <w:rFonts w:ascii="Trebuchet MS" w:eastAsia="Times New Roman" w:hAnsi="Trebuchet MS"/>
                <w:color w:val="000000" w:themeColor="text1"/>
                <w:sz w:val="22"/>
                <w:szCs w:val="22"/>
              </w:rPr>
              <w:t>) įrašų kiekis</w:t>
            </w:r>
          </w:p>
        </w:tc>
        <w:tc>
          <w:tcPr>
            <w:tcW w:w="5129" w:type="dxa"/>
          </w:tcPr>
          <w:p w14:paraId="4A70BCD7"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Ne mažiau kaip 5000</w:t>
            </w:r>
          </w:p>
        </w:tc>
        <w:tc>
          <w:tcPr>
            <w:tcW w:w="3544" w:type="dxa"/>
          </w:tcPr>
          <w:p w14:paraId="0717F26F" w14:textId="4EB58179"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CBC480B" w14:textId="26AEE255"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2096CC7" w14:textId="1E2D9380"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33D87376" w14:textId="77777777" w:rsidTr="004D362F">
        <w:tc>
          <w:tcPr>
            <w:tcW w:w="563" w:type="dxa"/>
          </w:tcPr>
          <w:p w14:paraId="558EE03B"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653D2979" w14:textId="77777777" w:rsidR="00994D5B" w:rsidRPr="004949E7" w:rsidRDefault="00994D5B" w:rsidP="00994D5B">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egress</w:t>
            </w:r>
            <w:proofErr w:type="spellEnd"/>
            <w:r w:rsidRPr="004949E7">
              <w:rPr>
                <w:rFonts w:ascii="Trebuchet MS" w:eastAsia="Times New Roman" w:hAnsi="Trebuchet MS"/>
                <w:color w:val="000000" w:themeColor="text1"/>
                <w:sz w:val="22"/>
                <w:szCs w:val="22"/>
              </w:rPr>
              <w:t>) įrašų kiekis</w:t>
            </w:r>
          </w:p>
        </w:tc>
        <w:tc>
          <w:tcPr>
            <w:tcW w:w="5129" w:type="dxa"/>
          </w:tcPr>
          <w:p w14:paraId="766CF254" w14:textId="77777777" w:rsidR="00994D5B" w:rsidRPr="004949E7" w:rsidRDefault="00994D5B" w:rsidP="00994D5B">
            <w:pPr>
              <w:snapToGrid w:val="0"/>
              <w:rPr>
                <w:rFonts w:ascii="Trebuchet MS" w:hAnsi="Trebuchet MS"/>
                <w:color w:val="000000"/>
                <w:sz w:val="22"/>
                <w:szCs w:val="22"/>
              </w:rPr>
            </w:pPr>
            <w:r w:rsidRPr="004949E7">
              <w:rPr>
                <w:rFonts w:ascii="Trebuchet MS" w:hAnsi="Trebuchet MS"/>
                <w:color w:val="000000"/>
                <w:sz w:val="22"/>
                <w:szCs w:val="22"/>
              </w:rPr>
              <w:t>Ne mažiau kaip 2000</w:t>
            </w:r>
          </w:p>
        </w:tc>
        <w:tc>
          <w:tcPr>
            <w:tcW w:w="3544" w:type="dxa"/>
          </w:tcPr>
          <w:p w14:paraId="727BC155" w14:textId="2434E9E2"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0B4C21B" w14:textId="7D27D799"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C996585" w14:textId="7C870928"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5891A225" w14:textId="77777777" w:rsidTr="004D362F">
        <w:tc>
          <w:tcPr>
            <w:tcW w:w="563" w:type="dxa"/>
          </w:tcPr>
          <w:p w14:paraId="11D24F09"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4C2EC597"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Paketų buferio dydis</w:t>
            </w:r>
          </w:p>
        </w:tc>
        <w:tc>
          <w:tcPr>
            <w:tcW w:w="5129" w:type="dxa"/>
          </w:tcPr>
          <w:p w14:paraId="395F09F9"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Ne mažiau kaip 6 MB</w:t>
            </w:r>
          </w:p>
        </w:tc>
        <w:tc>
          <w:tcPr>
            <w:tcW w:w="3544" w:type="dxa"/>
          </w:tcPr>
          <w:p w14:paraId="19AFE1D0" w14:textId="1CFD3E4C"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B76A2A3" w14:textId="103DEE8D"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E0E6050" w14:textId="32F553C4"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7FEF87C6" w14:textId="77777777" w:rsidTr="004D362F">
        <w:tc>
          <w:tcPr>
            <w:tcW w:w="563" w:type="dxa"/>
          </w:tcPr>
          <w:p w14:paraId="66065169"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1B6E1F89"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Operatyviosios atminties dydis</w:t>
            </w:r>
          </w:p>
        </w:tc>
        <w:tc>
          <w:tcPr>
            <w:tcW w:w="5129" w:type="dxa"/>
          </w:tcPr>
          <w:p w14:paraId="6ABC7DF1" w14:textId="77777777" w:rsidR="00994D5B" w:rsidRPr="004949E7" w:rsidRDefault="00994D5B" w:rsidP="00994D5B">
            <w:pPr>
              <w:snapToGrid w:val="0"/>
              <w:rPr>
                <w:rFonts w:ascii="Trebuchet MS" w:hAnsi="Trebuchet MS"/>
                <w:bCs/>
                <w:sz w:val="22"/>
                <w:szCs w:val="22"/>
              </w:rPr>
            </w:pPr>
            <w:r w:rsidRPr="004949E7">
              <w:rPr>
                <w:rFonts w:ascii="Trebuchet MS" w:hAnsi="Trebuchet MS"/>
                <w:color w:val="000000"/>
                <w:sz w:val="22"/>
                <w:szCs w:val="22"/>
              </w:rPr>
              <w:t>Ne mažiau kaip 8 GB</w:t>
            </w:r>
          </w:p>
        </w:tc>
        <w:tc>
          <w:tcPr>
            <w:tcW w:w="3544" w:type="dxa"/>
          </w:tcPr>
          <w:p w14:paraId="2228F087" w14:textId="3A4BB01E"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7A01F45" w14:textId="66CED91D"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C388913" w14:textId="286C1816"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509D45E1" w14:textId="77777777" w:rsidTr="004D362F">
        <w:tc>
          <w:tcPr>
            <w:tcW w:w="563" w:type="dxa"/>
          </w:tcPr>
          <w:p w14:paraId="2338AA06"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4FDF5BA8"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Saugojimo atminties dydis</w:t>
            </w:r>
          </w:p>
        </w:tc>
        <w:tc>
          <w:tcPr>
            <w:tcW w:w="5129" w:type="dxa"/>
          </w:tcPr>
          <w:p w14:paraId="46CC0DB4"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 xml:space="preserve">Ne mažiau kaip 16 GB. </w:t>
            </w:r>
          </w:p>
        </w:tc>
        <w:tc>
          <w:tcPr>
            <w:tcW w:w="3544" w:type="dxa"/>
          </w:tcPr>
          <w:p w14:paraId="4CA5E153" w14:textId="04B045D2"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12C1FE27" w14:textId="1A5E8743"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1D368BC8" w14:textId="3777DD6C"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630BDDCB" w14:textId="77777777" w:rsidTr="004D362F">
        <w:trPr>
          <w:trHeight w:val="2664"/>
        </w:trPr>
        <w:tc>
          <w:tcPr>
            <w:tcW w:w="563" w:type="dxa"/>
          </w:tcPr>
          <w:p w14:paraId="3C8EBADB"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4AA32F89"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Standartų ir protokolų palaikymas</w:t>
            </w:r>
          </w:p>
        </w:tc>
        <w:tc>
          <w:tcPr>
            <w:tcW w:w="5129" w:type="dxa"/>
          </w:tcPr>
          <w:p w14:paraId="71637BA6" w14:textId="77777777" w:rsidR="00994D5B" w:rsidRPr="004949E7" w:rsidRDefault="00994D5B" w:rsidP="00994D5B">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šiuos standartus ir protokolus:</w:t>
            </w:r>
          </w:p>
          <w:p w14:paraId="108B8A31" w14:textId="77777777" w:rsidR="00994D5B" w:rsidRPr="004949E7" w:rsidRDefault="00994D5B" w:rsidP="00994D5B">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IEEE 802.1Q VLAN;</w:t>
            </w:r>
          </w:p>
          <w:p w14:paraId="54412914"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802.1AB Link </w:t>
            </w:r>
            <w:proofErr w:type="spellStart"/>
            <w:r w:rsidRPr="004949E7">
              <w:rPr>
                <w:rFonts w:ascii="Trebuchet MS" w:hAnsi="Trebuchet MS"/>
                <w:color w:val="000000" w:themeColor="text1"/>
                <w:sz w:val="22"/>
                <w:szCs w:val="22"/>
              </w:rPr>
              <w:t>Layer</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(LLDP);</w:t>
            </w:r>
          </w:p>
          <w:p w14:paraId="62D1D5B5" w14:textId="77777777" w:rsidR="00994D5B" w:rsidRPr="004949E7" w:rsidRDefault="00994D5B" w:rsidP="00994D5B">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LLDP-MED (</w:t>
            </w:r>
            <w:proofErr w:type="spellStart"/>
            <w:r w:rsidRPr="004949E7">
              <w:rPr>
                <w:rFonts w:ascii="Trebuchet MS" w:hAnsi="Trebuchet MS"/>
                <w:color w:val="000000" w:themeColor="text1"/>
                <w:sz w:val="22"/>
                <w:szCs w:val="22"/>
              </w:rPr>
              <w:t>Media</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Endpoint</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w:t>
            </w:r>
          </w:p>
          <w:p w14:paraId="27005ABF"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802.1s </w:t>
            </w:r>
            <w:proofErr w:type="spellStart"/>
            <w:r w:rsidRPr="004949E7">
              <w:rPr>
                <w:rFonts w:ascii="Trebuchet MS" w:hAnsi="Trebuchet MS"/>
                <w:color w:val="000000" w:themeColor="text1"/>
                <w:sz w:val="22"/>
                <w:szCs w:val="22"/>
              </w:rPr>
              <w:t>Multiple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(MSTP);</w:t>
            </w:r>
          </w:p>
          <w:p w14:paraId="53A60AA2"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802.1w </w:t>
            </w:r>
            <w:proofErr w:type="spellStart"/>
            <w:r w:rsidRPr="004949E7">
              <w:rPr>
                <w:rFonts w:ascii="Trebuchet MS" w:hAnsi="Trebuchet MS"/>
                <w:color w:val="000000" w:themeColor="text1"/>
                <w:sz w:val="22"/>
                <w:szCs w:val="22"/>
              </w:rPr>
              <w:t>Rapid</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(RSTP);</w:t>
            </w:r>
          </w:p>
          <w:p w14:paraId="23F2BA00"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RPVST+;</w:t>
            </w:r>
          </w:p>
          <w:p w14:paraId="31D660FA"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Port </w:t>
            </w:r>
            <w:proofErr w:type="spellStart"/>
            <w:r w:rsidRPr="004949E7">
              <w:rPr>
                <w:rFonts w:ascii="Trebuchet MS" w:hAnsi="Trebuchet MS"/>
                <w:color w:val="000000"/>
                <w:sz w:val="22"/>
                <w:szCs w:val="22"/>
              </w:rPr>
              <w:t>Mirroring</w:t>
            </w:r>
            <w:proofErr w:type="spellEnd"/>
            <w:r w:rsidRPr="004949E7">
              <w:rPr>
                <w:rFonts w:ascii="Trebuchet MS" w:hAnsi="Trebuchet MS"/>
                <w:color w:val="000000"/>
                <w:sz w:val="22"/>
                <w:szCs w:val="22"/>
              </w:rPr>
              <w:t>;</w:t>
            </w:r>
          </w:p>
          <w:p w14:paraId="08531B89"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Network Time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(NTP);</w:t>
            </w:r>
          </w:p>
          <w:p w14:paraId="7753F989" w14:textId="77777777" w:rsidR="00994D5B" w:rsidRPr="004949E7" w:rsidRDefault="00994D5B" w:rsidP="00994D5B">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MVRP.</w:t>
            </w:r>
          </w:p>
        </w:tc>
        <w:tc>
          <w:tcPr>
            <w:tcW w:w="3544" w:type="dxa"/>
          </w:tcPr>
          <w:p w14:paraId="76C5420B" w14:textId="7973315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8839FC1" w14:textId="75694463"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B98E165" w14:textId="62718EE3"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35DDEE00" w14:textId="77777777" w:rsidTr="004D362F">
        <w:tc>
          <w:tcPr>
            <w:tcW w:w="563" w:type="dxa"/>
          </w:tcPr>
          <w:p w14:paraId="5948A98F" w14:textId="77777777" w:rsidR="00994D5B" w:rsidRPr="004949E7" w:rsidRDefault="00994D5B" w:rsidP="00994D5B">
            <w:pPr>
              <w:numPr>
                <w:ilvl w:val="0"/>
                <w:numId w:val="34"/>
              </w:numPr>
              <w:suppressAutoHyphens w:val="0"/>
              <w:snapToGrid w:val="0"/>
              <w:rPr>
                <w:rFonts w:ascii="Trebuchet MS" w:eastAsia="Times New Roman" w:hAnsi="Trebuchet MS"/>
                <w:sz w:val="22"/>
                <w:szCs w:val="22"/>
              </w:rPr>
            </w:pPr>
          </w:p>
        </w:tc>
        <w:tc>
          <w:tcPr>
            <w:tcW w:w="2388" w:type="dxa"/>
          </w:tcPr>
          <w:p w14:paraId="539DB39B" w14:textId="77777777" w:rsidR="00994D5B" w:rsidRPr="004949E7" w:rsidRDefault="00994D5B" w:rsidP="00994D5B">
            <w:pPr>
              <w:snapToGrid w:val="0"/>
              <w:rPr>
                <w:rFonts w:ascii="Trebuchet MS" w:eastAsia="Times New Roman" w:hAnsi="Trebuchet MS"/>
                <w:sz w:val="22"/>
                <w:szCs w:val="22"/>
              </w:rPr>
            </w:pPr>
            <w:r w:rsidRPr="004949E7">
              <w:rPr>
                <w:rFonts w:ascii="Trebuchet MS" w:eastAsia="Times New Roman" w:hAnsi="Trebuchet MS"/>
                <w:sz w:val="22"/>
                <w:szCs w:val="22"/>
              </w:rPr>
              <w:t>VXLAN funkcionalumas</w:t>
            </w:r>
          </w:p>
        </w:tc>
        <w:tc>
          <w:tcPr>
            <w:tcW w:w="5129" w:type="dxa"/>
          </w:tcPr>
          <w:p w14:paraId="64002749" w14:textId="77777777" w:rsidR="00994D5B" w:rsidRPr="004949E7" w:rsidRDefault="00994D5B" w:rsidP="00994D5B">
            <w:pPr>
              <w:jc w:val="both"/>
              <w:rPr>
                <w:rFonts w:ascii="Trebuchet MS" w:hAnsi="Trebuchet MS"/>
                <w:sz w:val="22"/>
                <w:szCs w:val="22"/>
              </w:rPr>
            </w:pPr>
            <w:r w:rsidRPr="004949E7">
              <w:rPr>
                <w:rFonts w:ascii="Trebuchet MS" w:hAnsi="Trebuchet MS"/>
                <w:sz w:val="22"/>
                <w:szCs w:val="22"/>
              </w:rPr>
              <w:t>Turi palaikyti VXLAN funkcionalumą.</w:t>
            </w:r>
          </w:p>
        </w:tc>
        <w:tc>
          <w:tcPr>
            <w:tcW w:w="3544" w:type="dxa"/>
          </w:tcPr>
          <w:p w14:paraId="672B14DB" w14:textId="533A1088"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ACBF696" w14:textId="6A290FEE"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4EFFD86" w14:textId="44551905"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54CF0D0A" w14:textId="77777777" w:rsidTr="004D362F">
        <w:tc>
          <w:tcPr>
            <w:tcW w:w="563" w:type="dxa"/>
          </w:tcPr>
          <w:p w14:paraId="1E003445" w14:textId="77777777" w:rsidR="00994D5B" w:rsidRPr="004949E7" w:rsidRDefault="00994D5B" w:rsidP="00994D5B">
            <w:pPr>
              <w:numPr>
                <w:ilvl w:val="0"/>
                <w:numId w:val="34"/>
              </w:numPr>
              <w:suppressAutoHyphens w:val="0"/>
              <w:snapToGrid w:val="0"/>
              <w:rPr>
                <w:rFonts w:ascii="Trebuchet MS" w:eastAsia="Times New Roman" w:hAnsi="Trebuchet MS"/>
                <w:sz w:val="22"/>
                <w:szCs w:val="22"/>
              </w:rPr>
            </w:pPr>
          </w:p>
        </w:tc>
        <w:tc>
          <w:tcPr>
            <w:tcW w:w="2388" w:type="dxa"/>
          </w:tcPr>
          <w:p w14:paraId="08E1EC5F" w14:textId="77777777" w:rsidR="00994D5B" w:rsidRPr="004949E7" w:rsidRDefault="00994D5B" w:rsidP="00994D5B">
            <w:pPr>
              <w:snapToGrid w:val="0"/>
              <w:rPr>
                <w:rFonts w:ascii="Trebuchet MS" w:hAnsi="Trebuchet MS"/>
                <w:sz w:val="22"/>
                <w:szCs w:val="22"/>
              </w:rPr>
            </w:pPr>
            <w:proofErr w:type="spellStart"/>
            <w:r w:rsidRPr="004949E7">
              <w:rPr>
                <w:rFonts w:ascii="Trebuchet MS" w:hAnsi="Trebuchet MS"/>
                <w:sz w:val="22"/>
                <w:szCs w:val="22"/>
              </w:rPr>
              <w:t>Maršrutizavimo</w:t>
            </w:r>
            <w:proofErr w:type="spellEnd"/>
            <w:r w:rsidRPr="004949E7">
              <w:rPr>
                <w:rFonts w:ascii="Trebuchet MS" w:hAnsi="Trebuchet MS"/>
                <w:sz w:val="22"/>
                <w:szCs w:val="22"/>
              </w:rPr>
              <w:t xml:space="preserve"> </w:t>
            </w:r>
            <w:r w:rsidRPr="004949E7">
              <w:rPr>
                <w:rFonts w:ascii="Trebuchet MS" w:eastAsia="Times New Roman" w:hAnsi="Trebuchet MS"/>
                <w:sz w:val="22"/>
                <w:szCs w:val="22"/>
              </w:rPr>
              <w:t>protokolų ir funkcijų palaikymas</w:t>
            </w:r>
          </w:p>
        </w:tc>
        <w:tc>
          <w:tcPr>
            <w:tcW w:w="5129" w:type="dxa"/>
          </w:tcPr>
          <w:p w14:paraId="5E35BFEB" w14:textId="4EF73D44" w:rsidR="00994D5B" w:rsidRPr="004949E7" w:rsidRDefault="00994D5B" w:rsidP="00994D5B">
            <w:pPr>
              <w:jc w:val="both"/>
              <w:rPr>
                <w:rFonts w:ascii="Trebuchet MS" w:hAnsi="Trebuchet MS"/>
                <w:sz w:val="22"/>
                <w:szCs w:val="22"/>
              </w:rPr>
            </w:pPr>
            <w:r w:rsidRPr="004949E7">
              <w:rPr>
                <w:rFonts w:ascii="Trebuchet MS" w:eastAsia="Times New Roman" w:hAnsi="Trebuchet MS"/>
                <w:sz w:val="22"/>
                <w:szCs w:val="22"/>
              </w:rPr>
              <w:t xml:space="preserve">Turi palaikyti šiuos </w:t>
            </w:r>
            <w:proofErr w:type="spellStart"/>
            <w:r w:rsidRPr="004949E7">
              <w:rPr>
                <w:rFonts w:ascii="Trebuchet MS" w:eastAsia="Times New Roman" w:hAnsi="Trebuchet MS"/>
                <w:sz w:val="22"/>
                <w:szCs w:val="22"/>
              </w:rPr>
              <w:t>maršrutizavimo</w:t>
            </w:r>
            <w:proofErr w:type="spellEnd"/>
            <w:r w:rsidRPr="004949E7">
              <w:rPr>
                <w:rFonts w:ascii="Trebuchet MS" w:eastAsia="Times New Roman" w:hAnsi="Trebuchet MS"/>
                <w:sz w:val="22"/>
                <w:szCs w:val="22"/>
              </w:rPr>
              <w:t xml:space="preserve"> protokolus ir funkcijas:</w:t>
            </w:r>
          </w:p>
          <w:p w14:paraId="4F10782E" w14:textId="77777777" w:rsidR="00994D5B" w:rsidRPr="004949E7" w:rsidRDefault="00994D5B" w:rsidP="00994D5B">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OSPFv2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45DF666F" w14:textId="77777777" w:rsidR="00994D5B" w:rsidRPr="004949E7" w:rsidRDefault="00994D5B" w:rsidP="00994D5B">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OSPFv3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2669957B" w14:textId="77777777" w:rsidR="00994D5B" w:rsidRPr="004949E7" w:rsidRDefault="00994D5B" w:rsidP="00994D5B">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Static</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3B984B67" w14:textId="77777777" w:rsidR="00994D5B" w:rsidRPr="004949E7" w:rsidRDefault="00994D5B" w:rsidP="00994D5B">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Equal-Cost</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Multipath</w:t>
            </w:r>
            <w:proofErr w:type="spellEnd"/>
            <w:r w:rsidRPr="004949E7">
              <w:rPr>
                <w:rFonts w:ascii="Trebuchet MS" w:eastAsia="Times New Roman" w:hAnsi="Trebuchet MS"/>
                <w:sz w:val="22"/>
                <w:szCs w:val="22"/>
              </w:rPr>
              <w:t xml:space="preserve"> (ECMP).</w:t>
            </w:r>
            <w:r w:rsidRPr="004949E7" w:rsidDel="007016E9">
              <w:rPr>
                <w:rFonts w:ascii="Trebuchet MS" w:hAnsi="Trebuchet MS"/>
                <w:sz w:val="22"/>
                <w:szCs w:val="22"/>
              </w:rPr>
              <w:t xml:space="preserve"> </w:t>
            </w:r>
          </w:p>
        </w:tc>
        <w:tc>
          <w:tcPr>
            <w:tcW w:w="3544" w:type="dxa"/>
          </w:tcPr>
          <w:p w14:paraId="61A97E01" w14:textId="75991788"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E53E466" w14:textId="3951C616"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C917F57" w14:textId="11290466"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54FC7440" w14:textId="77777777" w:rsidTr="004D362F">
        <w:tc>
          <w:tcPr>
            <w:tcW w:w="563" w:type="dxa"/>
          </w:tcPr>
          <w:p w14:paraId="263409B5"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35652CC3" w14:textId="77777777" w:rsidR="00994D5B" w:rsidRPr="004949E7" w:rsidRDefault="00994D5B" w:rsidP="00994D5B">
            <w:pPr>
              <w:snapToGrid w:val="0"/>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protokolų palaikymas</w:t>
            </w:r>
          </w:p>
        </w:tc>
        <w:tc>
          <w:tcPr>
            <w:tcW w:w="5129" w:type="dxa"/>
          </w:tcPr>
          <w:p w14:paraId="0572FDAD" w14:textId="77777777" w:rsidR="00994D5B" w:rsidRPr="004949E7" w:rsidRDefault="00994D5B" w:rsidP="00994D5B">
            <w:pPr>
              <w:jc w:val="both"/>
              <w:rPr>
                <w:rFonts w:ascii="Trebuchet MS" w:eastAsia="Times New Roman" w:hAnsi="Trebuchet MS"/>
                <w:sz w:val="22"/>
                <w:szCs w:val="22"/>
              </w:rPr>
            </w:pPr>
            <w:r w:rsidRPr="004949E7">
              <w:rPr>
                <w:rFonts w:ascii="Trebuchet MS" w:eastAsia="Times New Roman" w:hAnsi="Trebuchet MS"/>
                <w:sz w:val="22"/>
                <w:szCs w:val="22"/>
              </w:rPr>
              <w:t>Turi palaikyti šiuos protokolus:</w:t>
            </w:r>
          </w:p>
          <w:p w14:paraId="277A783E" w14:textId="77777777" w:rsidR="00994D5B" w:rsidRPr="004949E7" w:rsidRDefault="00994D5B" w:rsidP="00994D5B">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IGMPv1, v2,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v3; </w:t>
            </w:r>
          </w:p>
          <w:p w14:paraId="2063A450" w14:textId="77777777" w:rsidR="00994D5B" w:rsidRPr="004949E7" w:rsidRDefault="00994D5B" w:rsidP="00994D5B">
            <w:pPr>
              <w:numPr>
                <w:ilvl w:val="0"/>
                <w:numId w:val="13"/>
              </w:numPr>
              <w:suppressAutoHyphens w:val="0"/>
              <w:jc w:val="both"/>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Listener</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Discovery</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Version</w:t>
            </w:r>
            <w:proofErr w:type="spellEnd"/>
            <w:r w:rsidRPr="004949E7">
              <w:rPr>
                <w:rFonts w:ascii="Trebuchet MS" w:hAnsi="Trebuchet MS"/>
                <w:sz w:val="22"/>
                <w:szCs w:val="22"/>
              </w:rPr>
              <w:t xml:space="preserve"> 2 (MLDv2) </w:t>
            </w:r>
            <w:proofErr w:type="spellStart"/>
            <w:r w:rsidRPr="004949E7">
              <w:rPr>
                <w:rFonts w:ascii="Trebuchet MS" w:hAnsi="Trebuchet MS"/>
                <w:sz w:val="22"/>
                <w:szCs w:val="22"/>
              </w:rPr>
              <w:t>for</w:t>
            </w:r>
            <w:proofErr w:type="spellEnd"/>
            <w:r w:rsidRPr="004949E7">
              <w:rPr>
                <w:rFonts w:ascii="Trebuchet MS" w:hAnsi="Trebuchet MS"/>
                <w:sz w:val="22"/>
                <w:szCs w:val="22"/>
              </w:rPr>
              <w:t xml:space="preserve"> IPv6;</w:t>
            </w:r>
          </w:p>
          <w:p w14:paraId="29A356F9" w14:textId="77777777" w:rsidR="00994D5B" w:rsidRPr="004949E7" w:rsidRDefault="00994D5B" w:rsidP="00994D5B">
            <w:pPr>
              <w:numPr>
                <w:ilvl w:val="0"/>
                <w:numId w:val="13"/>
              </w:numPr>
              <w:suppressAutoHyphens w:val="0"/>
              <w:jc w:val="both"/>
              <w:rPr>
                <w:rFonts w:ascii="Trebuchet MS" w:hAnsi="Trebuchet MS"/>
                <w:sz w:val="22"/>
                <w:szCs w:val="22"/>
              </w:rPr>
            </w:pPr>
            <w:r w:rsidRPr="004949E7">
              <w:rPr>
                <w:rFonts w:ascii="Trebuchet MS" w:hAnsi="Trebuchet MS"/>
                <w:sz w:val="22"/>
                <w:szCs w:val="22"/>
              </w:rPr>
              <w:t xml:space="preserve">MLD </w:t>
            </w:r>
            <w:proofErr w:type="spellStart"/>
            <w:r w:rsidRPr="004949E7">
              <w:rPr>
                <w:rFonts w:ascii="Trebuchet MS" w:hAnsi="Trebuchet MS"/>
                <w:sz w:val="22"/>
                <w:szCs w:val="22"/>
              </w:rPr>
              <w:t>snooping</w:t>
            </w:r>
            <w:proofErr w:type="spellEnd"/>
            <w:r w:rsidRPr="004949E7">
              <w:rPr>
                <w:rFonts w:ascii="Trebuchet MS" w:hAnsi="Trebuchet MS"/>
                <w:sz w:val="22"/>
                <w:szCs w:val="22"/>
              </w:rPr>
              <w:t>;</w:t>
            </w:r>
          </w:p>
          <w:p w14:paraId="7A4C53FD" w14:textId="77777777" w:rsidR="00994D5B" w:rsidRPr="004949E7" w:rsidRDefault="00994D5B" w:rsidP="00994D5B">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PIM </w:t>
            </w:r>
            <w:proofErr w:type="spellStart"/>
            <w:r w:rsidRPr="004949E7">
              <w:rPr>
                <w:rFonts w:ascii="Trebuchet MS" w:eastAsia="Times New Roman" w:hAnsi="Trebuchet MS"/>
                <w:sz w:val="22"/>
                <w:szCs w:val="22"/>
              </w:rPr>
              <w:t>Dense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eastAsia="Times New Roman" w:hAnsi="Trebuchet MS"/>
                <w:sz w:val="22"/>
                <w:szCs w:val="22"/>
              </w:rPr>
              <w:t xml:space="preserve">, PIM </w:t>
            </w:r>
            <w:proofErr w:type="spellStart"/>
            <w:r w:rsidRPr="004949E7">
              <w:rPr>
                <w:rFonts w:ascii="Trebuchet MS" w:eastAsia="Times New Roman" w:hAnsi="Trebuchet MS"/>
                <w:sz w:val="22"/>
                <w:szCs w:val="22"/>
              </w:rPr>
              <w:t>Sparse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hAnsi="Trebuchet MS"/>
                <w:sz w:val="22"/>
                <w:szCs w:val="22"/>
              </w:rPr>
              <w:t>.</w:t>
            </w:r>
          </w:p>
        </w:tc>
        <w:tc>
          <w:tcPr>
            <w:tcW w:w="3544" w:type="dxa"/>
          </w:tcPr>
          <w:p w14:paraId="1C1FD6B9" w14:textId="0D28AC5A"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C7D4968" w14:textId="6B29FA9D"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D3F0054" w14:textId="44805857"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3622FD6B" w14:textId="77777777" w:rsidTr="004D362F">
        <w:tc>
          <w:tcPr>
            <w:tcW w:w="563" w:type="dxa"/>
          </w:tcPr>
          <w:p w14:paraId="74049E01"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702E75A3"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Aukštą patikimumą užtikrinančių protokolų palaikymas</w:t>
            </w:r>
          </w:p>
        </w:tc>
        <w:tc>
          <w:tcPr>
            <w:tcW w:w="5129" w:type="dxa"/>
          </w:tcPr>
          <w:p w14:paraId="4163CFFF" w14:textId="77777777" w:rsidR="00994D5B" w:rsidRPr="004949E7" w:rsidRDefault="00994D5B" w:rsidP="00994D5B">
            <w:pPr>
              <w:jc w:val="both"/>
              <w:rPr>
                <w:rFonts w:ascii="Trebuchet MS" w:hAnsi="Trebuchet MS"/>
                <w:color w:val="000000"/>
                <w:sz w:val="22"/>
                <w:szCs w:val="22"/>
              </w:rPr>
            </w:pPr>
            <w:r w:rsidRPr="004949E7">
              <w:rPr>
                <w:rFonts w:ascii="Trebuchet MS" w:hAnsi="Trebuchet MS"/>
                <w:color w:val="000000"/>
                <w:sz w:val="22"/>
                <w:szCs w:val="22"/>
              </w:rPr>
              <w:t>Turi palaikyti šiuos aukštą patikimumą užtikrinančius protokolus:</w:t>
            </w:r>
          </w:p>
          <w:p w14:paraId="2D2F4520" w14:textId="77777777" w:rsidR="00994D5B" w:rsidRPr="004949E7" w:rsidRDefault="00994D5B" w:rsidP="00994D5B">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Virtual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Router</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Redundancy</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(VRRP);</w:t>
            </w:r>
          </w:p>
          <w:p w14:paraId="097BAE27" w14:textId="77777777" w:rsidR="00994D5B" w:rsidRPr="004949E7" w:rsidRDefault="00994D5B" w:rsidP="00994D5B">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Uni-directional</w:t>
            </w:r>
            <w:proofErr w:type="spellEnd"/>
            <w:r w:rsidRPr="004949E7">
              <w:rPr>
                <w:rFonts w:ascii="Trebuchet MS" w:eastAsia="Times New Roman" w:hAnsi="Trebuchet MS"/>
                <w:color w:val="000000" w:themeColor="text1"/>
                <w:sz w:val="22"/>
                <w:szCs w:val="22"/>
              </w:rPr>
              <w:t xml:space="preserve"> Link </w:t>
            </w:r>
            <w:proofErr w:type="spellStart"/>
            <w:r w:rsidRPr="004949E7">
              <w:rPr>
                <w:rFonts w:ascii="Trebuchet MS" w:eastAsia="Times New Roman" w:hAnsi="Trebuchet MS"/>
                <w:color w:val="000000" w:themeColor="text1"/>
                <w:sz w:val="22"/>
                <w:szCs w:val="22"/>
              </w:rPr>
              <w:t>Detection</w:t>
            </w:r>
            <w:proofErr w:type="spellEnd"/>
            <w:r w:rsidRPr="004949E7">
              <w:rPr>
                <w:rFonts w:ascii="Trebuchet MS" w:eastAsia="Times New Roman" w:hAnsi="Trebuchet MS"/>
                <w:color w:val="000000" w:themeColor="text1"/>
                <w:sz w:val="22"/>
                <w:szCs w:val="22"/>
              </w:rPr>
              <w:t xml:space="preserve"> (UDLD);</w:t>
            </w:r>
          </w:p>
          <w:p w14:paraId="68D4B341"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802.3ad Link </w:t>
            </w:r>
            <w:proofErr w:type="spellStart"/>
            <w:r w:rsidRPr="004949E7">
              <w:rPr>
                <w:rFonts w:ascii="Trebuchet MS" w:hAnsi="Trebuchet MS"/>
                <w:color w:val="000000"/>
                <w:sz w:val="22"/>
                <w:szCs w:val="22"/>
              </w:rPr>
              <w:t>Aggregation</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(LACP).</w:t>
            </w:r>
          </w:p>
        </w:tc>
        <w:tc>
          <w:tcPr>
            <w:tcW w:w="3544" w:type="dxa"/>
          </w:tcPr>
          <w:p w14:paraId="2F9A3E5E" w14:textId="6C68BA8E"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B576B59" w14:textId="630CFB9E"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2EDC172" w14:textId="041DBB30"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6EDB9D0B" w14:textId="77777777" w:rsidTr="004D362F">
        <w:tc>
          <w:tcPr>
            <w:tcW w:w="563" w:type="dxa"/>
          </w:tcPr>
          <w:p w14:paraId="7760C4E3"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566E428F"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Saugumo protokolų ir standartų palaikymas</w:t>
            </w:r>
          </w:p>
        </w:tc>
        <w:tc>
          <w:tcPr>
            <w:tcW w:w="5129" w:type="dxa"/>
          </w:tcPr>
          <w:p w14:paraId="5EFC38CC" w14:textId="77777777" w:rsidR="00994D5B" w:rsidRPr="004949E7" w:rsidRDefault="00994D5B" w:rsidP="00994D5B">
            <w:pPr>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palaikyti šiuos saugumo protokolus ir standartus</w:t>
            </w:r>
            <w:r w:rsidRPr="004949E7">
              <w:rPr>
                <w:rFonts w:ascii="Trebuchet MS" w:hAnsi="Trebuchet MS"/>
                <w:color w:val="000000"/>
                <w:sz w:val="22"/>
                <w:szCs w:val="22"/>
              </w:rPr>
              <w:t>:</w:t>
            </w:r>
          </w:p>
          <w:p w14:paraId="0D1BC394"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TFTP;</w:t>
            </w:r>
          </w:p>
          <w:p w14:paraId="7D2AB398"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SFTP;</w:t>
            </w:r>
          </w:p>
          <w:p w14:paraId="6A38BC36"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lastRenderedPageBreak/>
              <w:t xml:space="preserve">Access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list</w:t>
            </w:r>
            <w:proofErr w:type="spellEnd"/>
            <w:r w:rsidRPr="004949E7">
              <w:rPr>
                <w:rFonts w:ascii="Trebuchet MS" w:hAnsi="Trebuchet MS"/>
                <w:color w:val="000000"/>
                <w:sz w:val="22"/>
                <w:szCs w:val="22"/>
              </w:rPr>
              <w:t xml:space="preserve"> (ACL);</w:t>
            </w:r>
          </w:p>
          <w:p w14:paraId="1D995656" w14:textId="77777777" w:rsidR="00994D5B" w:rsidRPr="004949E7" w:rsidRDefault="00994D5B" w:rsidP="00994D5B">
            <w:pPr>
              <w:numPr>
                <w:ilvl w:val="0"/>
                <w:numId w:val="13"/>
              </w:numPr>
              <w:suppressAutoHyphens w:val="0"/>
              <w:snapToGrid w:val="0"/>
              <w:contextualSpacing/>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STP BPDU;</w:t>
            </w:r>
          </w:p>
          <w:p w14:paraId="1E91D83E"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STP </w:t>
            </w:r>
            <w:proofErr w:type="spellStart"/>
            <w:r w:rsidRPr="004949E7">
              <w:rPr>
                <w:rFonts w:ascii="Trebuchet MS" w:eastAsia="Times New Roman" w:hAnsi="Trebuchet MS"/>
                <w:color w:val="000000" w:themeColor="text1"/>
                <w:sz w:val="22"/>
                <w:szCs w:val="22"/>
              </w:rPr>
              <w:t>root</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guard</w:t>
            </w:r>
            <w:proofErr w:type="spellEnd"/>
            <w:r w:rsidRPr="004949E7">
              <w:rPr>
                <w:rFonts w:ascii="Trebuchet MS" w:eastAsia="Times New Roman" w:hAnsi="Trebuchet MS"/>
                <w:color w:val="000000" w:themeColor="text1"/>
                <w:sz w:val="22"/>
                <w:szCs w:val="22"/>
              </w:rPr>
              <w:t>;</w:t>
            </w:r>
          </w:p>
          <w:p w14:paraId="5C218270" w14:textId="77777777" w:rsidR="00994D5B" w:rsidRPr="004949E7" w:rsidRDefault="00994D5B" w:rsidP="00994D5B">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Dynamic</w:t>
            </w:r>
            <w:proofErr w:type="spellEnd"/>
            <w:r w:rsidRPr="004949E7">
              <w:rPr>
                <w:rFonts w:ascii="Trebuchet MS" w:eastAsia="Times New Roman" w:hAnsi="Trebuchet MS"/>
                <w:color w:val="000000" w:themeColor="text1"/>
                <w:sz w:val="22"/>
                <w:szCs w:val="22"/>
              </w:rPr>
              <w:t xml:space="preserve"> ARP;</w:t>
            </w:r>
          </w:p>
          <w:p w14:paraId="0C95DA35" w14:textId="77777777" w:rsidR="00994D5B" w:rsidRPr="004949E7" w:rsidRDefault="00994D5B" w:rsidP="00994D5B">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TACACS+;</w:t>
            </w:r>
          </w:p>
          <w:p w14:paraId="6BE0DCB9" w14:textId="77777777" w:rsidR="00994D5B" w:rsidRPr="004949E7" w:rsidRDefault="00994D5B" w:rsidP="00994D5B">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RADIUS;</w:t>
            </w:r>
          </w:p>
          <w:p w14:paraId="2C808B43" w14:textId="77777777" w:rsidR="00994D5B" w:rsidRPr="004949E7" w:rsidRDefault="00994D5B" w:rsidP="00994D5B">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SSHv2;</w:t>
            </w:r>
          </w:p>
          <w:p w14:paraId="5A6B4C1A" w14:textId="77777777" w:rsidR="00994D5B" w:rsidRPr="004949E7" w:rsidRDefault="00994D5B" w:rsidP="00994D5B">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SSL;</w:t>
            </w:r>
          </w:p>
          <w:p w14:paraId="61535537" w14:textId="77777777" w:rsidR="00994D5B" w:rsidRPr="004949E7" w:rsidRDefault="00994D5B" w:rsidP="00994D5B">
            <w:pPr>
              <w:numPr>
                <w:ilvl w:val="0"/>
                <w:numId w:val="13"/>
              </w:numPr>
              <w:suppressAutoHyphens w:val="0"/>
              <w:snapToGrid w:val="0"/>
              <w:contextualSpacing/>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IEEE 802.1X, </w:t>
            </w:r>
            <w:proofErr w:type="spellStart"/>
            <w:r w:rsidRPr="004949E7">
              <w:rPr>
                <w:rFonts w:ascii="Trebuchet MS" w:eastAsia="Times New Roman" w:hAnsi="Trebuchet MS"/>
                <w:color w:val="000000" w:themeColor="text1"/>
                <w:sz w:val="22"/>
                <w:szCs w:val="22"/>
              </w:rPr>
              <w:t>Web</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and</w:t>
            </w:r>
            <w:proofErr w:type="spellEnd"/>
            <w:r w:rsidRPr="004949E7">
              <w:rPr>
                <w:rFonts w:ascii="Trebuchet MS" w:eastAsia="Times New Roman" w:hAnsi="Trebuchet MS"/>
                <w:color w:val="000000" w:themeColor="text1"/>
                <w:sz w:val="22"/>
                <w:szCs w:val="22"/>
              </w:rPr>
              <w:t xml:space="preserve"> MAC </w:t>
            </w:r>
            <w:proofErr w:type="spellStart"/>
            <w:r w:rsidRPr="004949E7">
              <w:rPr>
                <w:rFonts w:ascii="Trebuchet MS" w:eastAsia="Times New Roman" w:hAnsi="Trebuchet MS"/>
                <w:color w:val="000000" w:themeColor="text1"/>
                <w:sz w:val="22"/>
                <w:szCs w:val="22"/>
              </w:rPr>
              <w:t>authentication</w:t>
            </w:r>
            <w:proofErr w:type="spellEnd"/>
            <w:r w:rsidRPr="004949E7">
              <w:rPr>
                <w:rFonts w:ascii="Trebuchet MS" w:eastAsia="Times New Roman" w:hAnsi="Trebuchet MS"/>
                <w:color w:val="000000" w:themeColor="text1"/>
                <w:sz w:val="22"/>
                <w:szCs w:val="22"/>
              </w:rPr>
              <w:t>.</w:t>
            </w:r>
          </w:p>
        </w:tc>
        <w:tc>
          <w:tcPr>
            <w:tcW w:w="3544" w:type="dxa"/>
          </w:tcPr>
          <w:p w14:paraId="123971C8" w14:textId="08C9CCD4"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40CEC20C" w14:textId="259A43F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4F8FBAA" w14:textId="2A2F52B9"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28560B15" w14:textId="77777777" w:rsidTr="004D362F">
        <w:tc>
          <w:tcPr>
            <w:tcW w:w="563" w:type="dxa"/>
          </w:tcPr>
          <w:p w14:paraId="7A24AB99"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6BD80F7B"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Paslaugos kokybės valdymo funkcijų palaikymas</w:t>
            </w:r>
          </w:p>
        </w:tc>
        <w:tc>
          <w:tcPr>
            <w:tcW w:w="5129" w:type="dxa"/>
          </w:tcPr>
          <w:p w14:paraId="5AD6C81C" w14:textId="77777777" w:rsidR="00994D5B" w:rsidRPr="004949E7" w:rsidRDefault="00994D5B" w:rsidP="00994D5B">
            <w:pPr>
              <w:jc w:val="both"/>
              <w:rPr>
                <w:rFonts w:ascii="Trebuchet MS" w:hAnsi="Trebuchet MS"/>
                <w:color w:val="000000"/>
                <w:sz w:val="22"/>
                <w:szCs w:val="22"/>
              </w:rPr>
            </w:pPr>
            <w:r w:rsidRPr="004949E7">
              <w:rPr>
                <w:rFonts w:ascii="Trebuchet MS" w:hAnsi="Trebuchet MS"/>
                <w:color w:val="000000"/>
                <w:sz w:val="22"/>
                <w:szCs w:val="22"/>
              </w:rPr>
              <w:t>Turi palaikyti šiuos eilių valdymo metodus:</w:t>
            </w:r>
          </w:p>
          <w:p w14:paraId="7CC7BFB2" w14:textId="77777777" w:rsidR="00994D5B" w:rsidRPr="004949E7" w:rsidRDefault="00994D5B" w:rsidP="00994D5B">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Strict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 xml:space="preserve"> (SP);</w:t>
            </w:r>
          </w:p>
          <w:p w14:paraId="16121497" w14:textId="77777777" w:rsidR="00994D5B" w:rsidRPr="004949E7" w:rsidRDefault="00994D5B" w:rsidP="00994D5B">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Deficit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Weighted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Round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Robin</w:t>
            </w:r>
            <w:proofErr w:type="spellEnd"/>
            <w:r w:rsidRPr="004949E7">
              <w:rPr>
                <w:rFonts w:ascii="Trebuchet MS" w:hAnsi="Trebuchet MS"/>
                <w:color w:val="000000"/>
                <w:sz w:val="22"/>
                <w:szCs w:val="22"/>
              </w:rPr>
              <w:t xml:space="preserve"> (DWRR) </w:t>
            </w:r>
            <w:r w:rsidRPr="004949E7">
              <w:rPr>
                <w:rFonts w:ascii="Trebuchet MS" w:eastAsia="Times New Roman" w:hAnsi="Trebuchet MS"/>
                <w:color w:val="000000" w:themeColor="text1"/>
                <w:sz w:val="22"/>
                <w:szCs w:val="22"/>
              </w:rPr>
              <w:t xml:space="preserve">arba </w:t>
            </w:r>
            <w:proofErr w:type="spellStart"/>
            <w:r w:rsidRPr="004949E7">
              <w:rPr>
                <w:rFonts w:ascii="Trebuchet MS" w:eastAsia="Times New Roman" w:hAnsi="Trebuchet MS"/>
                <w:color w:val="000000" w:themeColor="text1"/>
                <w:sz w:val="22"/>
                <w:szCs w:val="22"/>
              </w:rPr>
              <w:t>Weighted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Fair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Queueing</w:t>
            </w:r>
            <w:proofErr w:type="spellEnd"/>
            <w:r w:rsidRPr="004949E7">
              <w:rPr>
                <w:rFonts w:ascii="Trebuchet MS" w:eastAsia="Times New Roman" w:hAnsi="Trebuchet MS"/>
                <w:color w:val="000000" w:themeColor="text1"/>
                <w:sz w:val="22"/>
                <w:szCs w:val="22"/>
              </w:rPr>
              <w:t xml:space="preserve"> (WFQ)</w:t>
            </w:r>
            <w:r w:rsidRPr="004949E7">
              <w:rPr>
                <w:rFonts w:ascii="Trebuchet MS" w:hAnsi="Trebuchet MS"/>
                <w:color w:val="000000"/>
                <w:sz w:val="22"/>
                <w:szCs w:val="22"/>
              </w:rPr>
              <w:t>.</w:t>
            </w:r>
          </w:p>
          <w:p w14:paraId="4EACA152" w14:textId="77777777" w:rsidR="00994D5B" w:rsidRPr="004949E7" w:rsidRDefault="00994D5B" w:rsidP="00994D5B">
            <w:pPr>
              <w:jc w:val="both"/>
              <w:rPr>
                <w:rFonts w:ascii="Trebuchet MS" w:hAnsi="Trebuchet MS"/>
                <w:color w:val="000000"/>
                <w:sz w:val="22"/>
                <w:szCs w:val="22"/>
              </w:rPr>
            </w:pPr>
            <w:r w:rsidRPr="004949E7">
              <w:rPr>
                <w:rFonts w:ascii="Trebuchet MS" w:hAnsi="Trebuchet MS"/>
                <w:color w:val="000000"/>
                <w:sz w:val="22"/>
                <w:szCs w:val="22"/>
              </w:rPr>
              <w:t>Turi palaikyti šiuos paketų valdymo algoritmus:</w:t>
            </w:r>
          </w:p>
          <w:p w14:paraId="4FB5B708"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802.1p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w:t>
            </w:r>
          </w:p>
          <w:p w14:paraId="093B8B7F"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802.3x </w:t>
            </w:r>
            <w:proofErr w:type="spellStart"/>
            <w:r w:rsidRPr="004949E7">
              <w:rPr>
                <w:rFonts w:ascii="Trebuchet MS" w:hAnsi="Trebuchet MS"/>
                <w:color w:val="000000"/>
                <w:sz w:val="22"/>
                <w:szCs w:val="22"/>
              </w:rPr>
              <w:t>Flow</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w:t>
            </w:r>
          </w:p>
          <w:p w14:paraId="4C633598" w14:textId="77777777" w:rsidR="00994D5B" w:rsidRPr="004949E7" w:rsidRDefault="00994D5B" w:rsidP="00994D5B">
            <w:pPr>
              <w:numPr>
                <w:ilvl w:val="0"/>
                <w:numId w:val="13"/>
              </w:numPr>
              <w:suppressAutoHyphens w:val="0"/>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4949E7">
              <w:rPr>
                <w:rFonts w:ascii="Trebuchet MS" w:eastAsia="Times New Roman" w:hAnsi="Trebuchet MS"/>
                <w:color w:val="000000" w:themeColor="text1"/>
                <w:sz w:val="22"/>
                <w:szCs w:val="22"/>
              </w:rPr>
              <w:t>of</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Service</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ToS</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Layer</w:t>
            </w:r>
            <w:proofErr w:type="spellEnd"/>
            <w:r w:rsidRPr="004949E7">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4949E7">
              <w:rPr>
                <w:rFonts w:ascii="Trebuchet MS" w:eastAsia="Times New Roman" w:hAnsi="Trebuchet MS"/>
                <w:color w:val="000000" w:themeColor="text1"/>
                <w:sz w:val="22"/>
                <w:szCs w:val="22"/>
              </w:rPr>
              <w:t>DiffServ</w:t>
            </w:r>
            <w:proofErr w:type="spellEnd"/>
            <w:r w:rsidRPr="004949E7">
              <w:rPr>
                <w:rFonts w:ascii="Trebuchet MS" w:eastAsia="Times New Roman" w:hAnsi="Trebuchet MS"/>
                <w:color w:val="000000" w:themeColor="text1"/>
                <w:sz w:val="22"/>
                <w:szCs w:val="22"/>
              </w:rPr>
              <w:t>;</w:t>
            </w:r>
          </w:p>
          <w:p w14:paraId="150BD360" w14:textId="77777777" w:rsidR="00994D5B" w:rsidRPr="004949E7" w:rsidRDefault="00994D5B" w:rsidP="00994D5B">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IP SLA </w:t>
            </w:r>
            <w:proofErr w:type="spellStart"/>
            <w:r w:rsidRPr="004949E7">
              <w:rPr>
                <w:rFonts w:ascii="Trebuchet MS" w:eastAsia="Times New Roman" w:hAnsi="Trebuchet MS"/>
                <w:color w:val="000000" w:themeColor="text1"/>
                <w:sz w:val="22"/>
                <w:szCs w:val="22"/>
              </w:rPr>
              <w:t>for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Voice</w:t>
            </w:r>
            <w:proofErr w:type="spellEnd"/>
            <w:r w:rsidRPr="004949E7">
              <w:rPr>
                <w:rFonts w:ascii="Trebuchet MS" w:eastAsia="Times New Roman" w:hAnsi="Trebuchet MS"/>
                <w:color w:val="000000" w:themeColor="text1"/>
                <w:sz w:val="22"/>
                <w:szCs w:val="22"/>
              </w:rPr>
              <w:t xml:space="preserve"> balso srauto kokybės parametrų stebėsenai</w:t>
            </w:r>
            <w:r w:rsidRPr="004949E7">
              <w:rPr>
                <w:rFonts w:ascii="Trebuchet MS" w:hAnsi="Trebuchet MS"/>
                <w:color w:val="000000"/>
                <w:sz w:val="22"/>
                <w:szCs w:val="22"/>
              </w:rPr>
              <w:t>.</w:t>
            </w:r>
          </w:p>
        </w:tc>
        <w:tc>
          <w:tcPr>
            <w:tcW w:w="3544" w:type="dxa"/>
          </w:tcPr>
          <w:p w14:paraId="155CC3AA" w14:textId="40C3A294"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2CB0309" w14:textId="268010F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1B8C479" w14:textId="1A18BBC3"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4E918A34" w14:textId="77777777" w:rsidTr="004D362F">
        <w:tc>
          <w:tcPr>
            <w:tcW w:w="563" w:type="dxa"/>
          </w:tcPr>
          <w:p w14:paraId="07F3F628"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353718A0"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Valdymo funkcijų palaikymas</w:t>
            </w:r>
          </w:p>
        </w:tc>
        <w:tc>
          <w:tcPr>
            <w:tcW w:w="5129" w:type="dxa"/>
          </w:tcPr>
          <w:p w14:paraId="1DB87F87" w14:textId="77777777" w:rsidR="00994D5B" w:rsidRPr="004949E7" w:rsidRDefault="00994D5B" w:rsidP="00994D5B">
            <w:pPr>
              <w:snapToGrid w:val="0"/>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valdymo funkcijas:</w:t>
            </w:r>
          </w:p>
          <w:p w14:paraId="4A0129DF" w14:textId="77777777" w:rsidR="00994D5B" w:rsidRPr="004949E7" w:rsidRDefault="00994D5B" w:rsidP="00994D5B">
            <w:pPr>
              <w:numPr>
                <w:ilvl w:val="0"/>
                <w:numId w:val="13"/>
              </w:numPr>
              <w:suppressAutoHyphens w:val="0"/>
              <w:rPr>
                <w:rFonts w:ascii="Trebuchet MS" w:eastAsia="Times New Roman" w:hAnsi="Trebuchet MS"/>
                <w:sz w:val="22"/>
                <w:szCs w:val="22"/>
              </w:rPr>
            </w:pPr>
            <w:r w:rsidRPr="004949E7">
              <w:rPr>
                <w:rFonts w:ascii="Trebuchet MS" w:eastAsia="Times New Roman" w:hAnsi="Trebuchet MS"/>
                <w:color w:val="000000" w:themeColor="text1"/>
                <w:sz w:val="22"/>
                <w:szCs w:val="22"/>
              </w:rPr>
              <w:t>CLI;</w:t>
            </w:r>
          </w:p>
          <w:p w14:paraId="29B022F6" w14:textId="77777777" w:rsidR="00994D5B" w:rsidRPr="004949E7" w:rsidRDefault="00994D5B" w:rsidP="00994D5B">
            <w:pPr>
              <w:numPr>
                <w:ilvl w:val="0"/>
                <w:numId w:val="13"/>
              </w:numPr>
              <w:suppressAutoHyphens w:val="0"/>
              <w:snapToGrid w:val="0"/>
              <w:rPr>
                <w:rFonts w:ascii="Trebuchet MS" w:eastAsia="Times New Roman" w:hAnsi="Trebuchet MS"/>
                <w:color w:val="000000" w:themeColor="text1"/>
                <w:sz w:val="22"/>
                <w:szCs w:val="22"/>
              </w:rPr>
            </w:pPr>
            <w:r w:rsidRPr="004949E7">
              <w:rPr>
                <w:rFonts w:ascii="Trebuchet MS" w:eastAsia="Times New Roman" w:hAnsi="Trebuchet MS"/>
                <w:sz w:val="22"/>
                <w:szCs w:val="22"/>
              </w:rPr>
              <w:t>SNMP v2c/v3;</w:t>
            </w:r>
          </w:p>
          <w:p w14:paraId="6539EDC3" w14:textId="77777777" w:rsidR="00994D5B" w:rsidRPr="004949E7" w:rsidRDefault="00994D5B" w:rsidP="00994D5B">
            <w:pPr>
              <w:numPr>
                <w:ilvl w:val="0"/>
                <w:numId w:val="13"/>
              </w:numPr>
              <w:suppressAutoHyphens w:val="0"/>
              <w:snapToGrid w:val="0"/>
              <w:rPr>
                <w:rFonts w:ascii="Trebuchet MS" w:hAnsi="Trebuchet MS"/>
                <w:sz w:val="22"/>
                <w:szCs w:val="22"/>
              </w:rPr>
            </w:pPr>
            <w:r w:rsidRPr="004949E7">
              <w:rPr>
                <w:rFonts w:ascii="Trebuchet MS" w:eastAsia="Times New Roman" w:hAnsi="Trebuchet MS"/>
                <w:color w:val="000000" w:themeColor="text1"/>
                <w:sz w:val="22"/>
                <w:szCs w:val="22"/>
              </w:rPr>
              <w:t>debesijos tipo centralizuoto valdymo platforma.</w:t>
            </w:r>
          </w:p>
        </w:tc>
        <w:tc>
          <w:tcPr>
            <w:tcW w:w="3544" w:type="dxa"/>
          </w:tcPr>
          <w:p w14:paraId="4B229916" w14:textId="2C40DF22"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957D163" w14:textId="2BC73031"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A634D18" w14:textId="13908578"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469D46A2" w14:textId="77777777" w:rsidTr="004D362F">
        <w:trPr>
          <w:trHeight w:val="398"/>
        </w:trPr>
        <w:tc>
          <w:tcPr>
            <w:tcW w:w="563" w:type="dxa"/>
          </w:tcPr>
          <w:p w14:paraId="406FC9BA"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1B9AC06F"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Srautų stebėjimo funkcijų palaikymas</w:t>
            </w:r>
          </w:p>
        </w:tc>
        <w:tc>
          <w:tcPr>
            <w:tcW w:w="5129" w:type="dxa"/>
          </w:tcPr>
          <w:p w14:paraId="1AD53054" w14:textId="77777777" w:rsidR="00994D5B" w:rsidRPr="004949E7" w:rsidRDefault="00994D5B" w:rsidP="00994D5B">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srautų stebėjimo funkcijas:</w:t>
            </w:r>
          </w:p>
          <w:p w14:paraId="7FABBD5C" w14:textId="77777777" w:rsidR="00994D5B" w:rsidRPr="004949E7" w:rsidRDefault="00994D5B" w:rsidP="00994D5B">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color w:val="000000" w:themeColor="text1"/>
                <w:sz w:val="22"/>
                <w:szCs w:val="22"/>
              </w:rPr>
              <w:t>sFlow</w:t>
            </w:r>
            <w:proofErr w:type="spellEnd"/>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p>
          <w:p w14:paraId="7A8C711F" w14:textId="77777777" w:rsidR="00994D5B" w:rsidRPr="004949E7" w:rsidRDefault="00994D5B" w:rsidP="00994D5B">
            <w:pPr>
              <w:numPr>
                <w:ilvl w:val="0"/>
                <w:numId w:val="13"/>
              </w:numPr>
              <w:suppressAutoHyphens w:val="0"/>
              <w:jc w:val="both"/>
              <w:rPr>
                <w:rFonts w:ascii="Trebuchet MS" w:hAnsi="Trebuchet MS"/>
                <w:sz w:val="22"/>
                <w:szCs w:val="22"/>
              </w:rPr>
            </w:pPr>
            <w:r w:rsidRPr="004949E7">
              <w:rPr>
                <w:rFonts w:ascii="Trebuchet MS" w:eastAsia="Times New Roman" w:hAnsi="Trebuchet MS"/>
                <w:color w:val="000000" w:themeColor="text1"/>
                <w:sz w:val="22"/>
                <w:szCs w:val="22"/>
              </w:rPr>
              <w:t>RMON.</w:t>
            </w:r>
          </w:p>
        </w:tc>
        <w:tc>
          <w:tcPr>
            <w:tcW w:w="3544" w:type="dxa"/>
          </w:tcPr>
          <w:p w14:paraId="3CE1A2FD" w14:textId="4FBCED3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7369522" w14:textId="501F6D59"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8DCB875" w14:textId="60B2C93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2EECF1EB" w14:textId="77777777" w:rsidTr="004D362F">
        <w:tc>
          <w:tcPr>
            <w:tcW w:w="563" w:type="dxa"/>
          </w:tcPr>
          <w:p w14:paraId="1AAB7E82"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402109E8" w14:textId="77777777" w:rsidR="00994D5B" w:rsidRPr="004949E7" w:rsidRDefault="00994D5B" w:rsidP="00994D5B">
            <w:pPr>
              <w:snapToGrid w:val="0"/>
              <w:rPr>
                <w:rFonts w:ascii="Trebuchet MS" w:hAnsi="Trebuchet MS"/>
                <w:sz w:val="22"/>
                <w:szCs w:val="22"/>
              </w:rPr>
            </w:pPr>
            <w:r w:rsidRPr="004949E7">
              <w:rPr>
                <w:rFonts w:ascii="Trebuchet MS" w:hAnsi="Trebuchet MS"/>
                <w:color w:val="000000"/>
                <w:sz w:val="22"/>
                <w:szCs w:val="22"/>
              </w:rPr>
              <w:t>Kitos funkcijos</w:t>
            </w:r>
          </w:p>
        </w:tc>
        <w:tc>
          <w:tcPr>
            <w:tcW w:w="5129" w:type="dxa"/>
          </w:tcPr>
          <w:p w14:paraId="4E85EA76" w14:textId="77777777" w:rsidR="00994D5B" w:rsidRPr="004949E7" w:rsidRDefault="00994D5B" w:rsidP="00994D5B">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funkcijas:</w:t>
            </w:r>
          </w:p>
          <w:p w14:paraId="0280A144" w14:textId="77777777" w:rsidR="00994D5B" w:rsidRPr="004949E7" w:rsidRDefault="00994D5B" w:rsidP="00994D5B">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dviejų vidinės programinės įrangos versijų laikymas įrenginyje (</w:t>
            </w:r>
            <w:proofErr w:type="spellStart"/>
            <w:r w:rsidRPr="004949E7">
              <w:rPr>
                <w:rFonts w:ascii="Trebuchet MS" w:hAnsi="Trebuchet MS"/>
                <w:sz w:val="22"/>
                <w:szCs w:val="22"/>
              </w:rPr>
              <w:t>dual</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flash</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image</w:t>
            </w:r>
            <w:proofErr w:type="spellEnd"/>
            <w:r w:rsidRPr="004949E7">
              <w:rPr>
                <w:rFonts w:ascii="Trebuchet MS" w:hAnsi="Trebuchet MS"/>
                <w:sz w:val="22"/>
                <w:szCs w:val="22"/>
              </w:rPr>
              <w:t>);</w:t>
            </w:r>
          </w:p>
          <w:p w14:paraId="1BB74C80" w14:textId="77777777" w:rsidR="00994D5B" w:rsidRPr="004949E7" w:rsidRDefault="00994D5B" w:rsidP="00994D5B">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color w:val="000000" w:themeColor="text1"/>
                <w:sz w:val="22"/>
                <w:szCs w:val="22"/>
              </w:rPr>
              <w:lastRenderedPageBreak/>
              <w:t>„</w:t>
            </w:r>
            <w:proofErr w:type="spellStart"/>
            <w:r w:rsidRPr="004949E7">
              <w:rPr>
                <w:rFonts w:ascii="Trebuchet MS" w:hAnsi="Trebuchet MS"/>
                <w:color w:val="000000" w:themeColor="text1"/>
                <w:sz w:val="22"/>
                <w:szCs w:val="22"/>
              </w:rPr>
              <w:t>Jumbo</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frames</w:t>
            </w:r>
            <w:proofErr w:type="spellEnd"/>
            <w:r w:rsidRPr="004949E7">
              <w:rPr>
                <w:rFonts w:ascii="Trebuchet MS" w:hAnsi="Trebuchet MS"/>
                <w:color w:val="000000" w:themeColor="text1"/>
                <w:sz w:val="22"/>
                <w:szCs w:val="22"/>
              </w:rPr>
              <w:t>“ ne mažesni kaip 9000 baitų paketai;</w:t>
            </w:r>
          </w:p>
          <w:p w14:paraId="61FE9714" w14:textId="77777777" w:rsidR="00994D5B" w:rsidRPr="004949E7" w:rsidRDefault="00994D5B" w:rsidP="00994D5B">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REST API sąsaja;</w:t>
            </w:r>
          </w:p>
          <w:p w14:paraId="7EF6BD2B" w14:textId="77777777" w:rsidR="00994D5B" w:rsidRPr="004949E7" w:rsidRDefault="00994D5B" w:rsidP="00994D5B">
            <w:pPr>
              <w:numPr>
                <w:ilvl w:val="0"/>
                <w:numId w:val="13"/>
              </w:numPr>
              <w:suppressAutoHyphens w:val="0"/>
              <w:contextualSpacing/>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Python</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skriptų</w:t>
            </w:r>
            <w:proofErr w:type="spellEnd"/>
            <w:r w:rsidRPr="004949E7">
              <w:rPr>
                <w:rFonts w:ascii="Trebuchet MS" w:eastAsia="Times New Roman" w:hAnsi="Trebuchet MS"/>
                <w:color w:val="000000" w:themeColor="text1"/>
                <w:sz w:val="22"/>
                <w:szCs w:val="22"/>
              </w:rPr>
              <w:t xml:space="preserve"> vykdymas.</w:t>
            </w:r>
          </w:p>
        </w:tc>
        <w:tc>
          <w:tcPr>
            <w:tcW w:w="3544" w:type="dxa"/>
          </w:tcPr>
          <w:p w14:paraId="5E73EF8E" w14:textId="1DE6782F"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20BA0044" w14:textId="6D0E77F4"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AC411D5" w14:textId="5F1CB7B0"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429AA81E" w14:textId="77777777" w:rsidTr="004D362F">
        <w:tc>
          <w:tcPr>
            <w:tcW w:w="563" w:type="dxa"/>
          </w:tcPr>
          <w:p w14:paraId="5309A088"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tcPr>
          <w:p w14:paraId="33606B48" w14:textId="77777777" w:rsidR="00994D5B" w:rsidRPr="004949E7" w:rsidRDefault="00994D5B" w:rsidP="00994D5B">
            <w:pPr>
              <w:snapToGrid w:val="0"/>
              <w:rPr>
                <w:rFonts w:ascii="Trebuchet MS" w:hAnsi="Trebuchet MS"/>
                <w:sz w:val="22"/>
                <w:szCs w:val="22"/>
              </w:rPr>
            </w:pPr>
            <w:r w:rsidRPr="004949E7">
              <w:rPr>
                <w:rFonts w:ascii="Trebuchet MS" w:eastAsia="Times New Roman" w:hAnsi="Trebuchet MS"/>
                <w:color w:val="000000" w:themeColor="text1"/>
                <w:sz w:val="22"/>
                <w:szCs w:val="22"/>
              </w:rPr>
              <w:t>Tinklo analitika</w:t>
            </w:r>
          </w:p>
        </w:tc>
        <w:tc>
          <w:tcPr>
            <w:tcW w:w="5129" w:type="dxa"/>
          </w:tcPr>
          <w:p w14:paraId="150075E3" w14:textId="77777777" w:rsidR="00994D5B" w:rsidRPr="004949E7" w:rsidRDefault="00994D5B" w:rsidP="00994D5B">
            <w:pPr>
              <w:jc w:val="both"/>
              <w:rPr>
                <w:rFonts w:ascii="Trebuchet MS" w:eastAsia="Times New Roman" w:hAnsi="Trebuchet MS"/>
                <w:color w:val="000000" w:themeColor="text1"/>
                <w:sz w:val="22"/>
                <w:szCs w:val="22"/>
              </w:rPr>
            </w:pPr>
            <w:r w:rsidRPr="004949E7">
              <w:rPr>
                <w:rFonts w:ascii="Trebuchet MS" w:eastAsia="Times New Roman" w:hAnsi="Trebuchet MS"/>
                <w:sz w:val="22"/>
                <w:szCs w:val="22"/>
              </w:rPr>
              <w:t>Turi palaikyti funkcionalumą</w:t>
            </w:r>
            <w:r w:rsidRPr="004949E7">
              <w:rPr>
                <w:rFonts w:ascii="Trebuchet MS" w:eastAsia="Times New Roman" w:hAnsi="Trebuchet MS"/>
                <w:color w:val="000000" w:themeColor="text1"/>
                <w:sz w:val="22"/>
                <w:szCs w:val="22"/>
              </w:rPr>
              <w:t>:</w:t>
            </w:r>
          </w:p>
          <w:p w14:paraId="4DB738F1" w14:textId="77777777" w:rsidR="00994D5B" w:rsidRPr="004949E7" w:rsidRDefault="00994D5B" w:rsidP="00994D5B">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stebėti ir analizuoti įvykius tinkle;</w:t>
            </w:r>
          </w:p>
          <w:p w14:paraId="0910473A" w14:textId="77777777" w:rsidR="00994D5B" w:rsidRPr="004949E7" w:rsidRDefault="00994D5B" w:rsidP="00994D5B">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identifikuoti ir spręsti problemas tinkle;</w:t>
            </w:r>
          </w:p>
          <w:p w14:paraId="50892F19" w14:textId="77777777" w:rsidR="00994D5B" w:rsidRPr="004949E7" w:rsidRDefault="00994D5B" w:rsidP="00994D5B">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saugoti konfigūracijas ir veikimo būklės duomenis.</w:t>
            </w:r>
          </w:p>
          <w:p w14:paraId="39E0A04F" w14:textId="77777777" w:rsidR="00994D5B" w:rsidRPr="004949E7" w:rsidRDefault="00994D5B" w:rsidP="00994D5B">
            <w:pPr>
              <w:contextualSpacing/>
              <w:jc w:val="both"/>
              <w:rPr>
                <w:rFonts w:ascii="Trebuchet MS" w:hAnsi="Trebuchet MS"/>
                <w:color w:val="000000"/>
                <w:sz w:val="22"/>
                <w:szCs w:val="22"/>
              </w:rPr>
            </w:pPr>
            <w:r w:rsidRPr="004949E7">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51CEC03D" w14:textId="2D9D64F0"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3B1CDD0" w14:textId="354F9D48"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972C273" w14:textId="4A51B3E3"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94D5B" w:rsidRPr="004949E7" w14:paraId="0EFF6700" w14:textId="77777777" w:rsidTr="004D362F">
        <w:tc>
          <w:tcPr>
            <w:tcW w:w="563" w:type="dxa"/>
          </w:tcPr>
          <w:p w14:paraId="423067EE" w14:textId="77777777" w:rsidR="00994D5B" w:rsidRPr="004949E7" w:rsidRDefault="00994D5B" w:rsidP="00994D5B">
            <w:pPr>
              <w:numPr>
                <w:ilvl w:val="0"/>
                <w:numId w:val="34"/>
              </w:numPr>
              <w:suppressAutoHyphens w:val="0"/>
              <w:snapToGrid w:val="0"/>
              <w:contextualSpacing/>
              <w:rPr>
                <w:rFonts w:ascii="Trebuchet MS" w:hAnsi="Trebuchet MS"/>
                <w:sz w:val="22"/>
                <w:szCs w:val="22"/>
              </w:rPr>
            </w:pPr>
          </w:p>
        </w:tc>
        <w:tc>
          <w:tcPr>
            <w:tcW w:w="2388" w:type="dxa"/>
            <w:shd w:val="clear" w:color="auto" w:fill="auto"/>
          </w:tcPr>
          <w:p w14:paraId="560FF7EA" w14:textId="77777777" w:rsidR="00994D5B" w:rsidRPr="004949E7" w:rsidRDefault="00994D5B" w:rsidP="00994D5B">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Centralizuotas valdymas</w:t>
            </w:r>
          </w:p>
        </w:tc>
        <w:tc>
          <w:tcPr>
            <w:tcW w:w="5129" w:type="dxa"/>
            <w:shd w:val="clear" w:color="auto" w:fill="auto"/>
          </w:tcPr>
          <w:p w14:paraId="3DA6BFC6" w14:textId="77777777" w:rsidR="00994D5B" w:rsidRPr="004949E7" w:rsidRDefault="00994D5B" w:rsidP="006C49FD">
            <w:pPr>
              <w:snapToGrid w:val="0"/>
              <w:jc w:val="both"/>
              <w:rPr>
                <w:rFonts w:ascii="Trebuchet MS" w:eastAsia="Times New Roman" w:hAnsi="Trebuchet MS"/>
                <w:sz w:val="22"/>
                <w:szCs w:val="22"/>
              </w:rPr>
            </w:pPr>
            <w:r w:rsidRPr="004949E7">
              <w:rPr>
                <w:rFonts w:ascii="Trebuchet MS" w:eastAsia="Times New Roman" w:hAnsi="Trebuchet MS"/>
                <w:sz w:val="22"/>
                <w:szCs w:val="22"/>
              </w:rPr>
              <w:t>Turi būti pridedamos licencijos komutatorių įtraukti ir valdyti centralizuoto tinklo valdymo sistema, paremta debesijos pagrindu. Licencijos turi būti pateikiamos ne trumpesniam negu 3 metų laikotarpiui.</w:t>
            </w:r>
          </w:p>
          <w:p w14:paraId="4117DAC2" w14:textId="77777777" w:rsidR="00994D5B" w:rsidRPr="004949E7" w:rsidRDefault="00994D5B" w:rsidP="006C49FD">
            <w:pPr>
              <w:snapToGrid w:val="0"/>
              <w:jc w:val="both"/>
              <w:rPr>
                <w:rFonts w:ascii="Trebuchet MS" w:hAnsi="Trebuchet MS"/>
                <w:color w:val="000000"/>
                <w:sz w:val="22"/>
                <w:szCs w:val="22"/>
              </w:rPr>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225296D6" w14:textId="0A361811"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57147DD" w14:textId="75774C44"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B30176C" w14:textId="7CB5BD2B" w:rsidR="00994D5B" w:rsidRPr="004949E7" w:rsidRDefault="00994D5B" w:rsidP="003F55FB">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BB05FF" w:rsidRPr="004949E7" w14:paraId="4642E3A7" w14:textId="77777777" w:rsidTr="00BB05FF">
        <w:tc>
          <w:tcPr>
            <w:tcW w:w="563" w:type="dxa"/>
          </w:tcPr>
          <w:p w14:paraId="6BFAA7E8" w14:textId="77777777" w:rsidR="00BB05FF" w:rsidRPr="004949E7" w:rsidRDefault="00BB05FF" w:rsidP="00BB05FF">
            <w:pPr>
              <w:numPr>
                <w:ilvl w:val="0"/>
                <w:numId w:val="34"/>
              </w:numPr>
              <w:suppressAutoHyphens w:val="0"/>
              <w:snapToGrid w:val="0"/>
              <w:contextualSpacing/>
              <w:rPr>
                <w:rFonts w:ascii="Trebuchet MS" w:hAnsi="Trebuchet MS"/>
                <w:sz w:val="22"/>
                <w:szCs w:val="22"/>
              </w:rPr>
            </w:pPr>
          </w:p>
        </w:tc>
        <w:tc>
          <w:tcPr>
            <w:tcW w:w="2388" w:type="dxa"/>
            <w:shd w:val="clear" w:color="auto" w:fill="auto"/>
          </w:tcPr>
          <w:p w14:paraId="0A0869CB" w14:textId="77777777" w:rsidR="00BB05FF" w:rsidRPr="00D4295A" w:rsidRDefault="00BB05FF" w:rsidP="00BB05FF">
            <w:pPr>
              <w:snapToGrid w:val="0"/>
              <w:rPr>
                <w:rFonts w:ascii="Trebuchet MS" w:hAnsi="Trebuchet MS"/>
                <w:sz w:val="22"/>
                <w:szCs w:val="22"/>
              </w:rPr>
            </w:pPr>
            <w:r w:rsidRPr="00D4295A">
              <w:rPr>
                <w:rFonts w:ascii="Trebuchet MS" w:eastAsia="Times New Roman" w:hAnsi="Trebuchet MS"/>
                <w:color w:val="000000"/>
                <w:sz w:val="22"/>
                <w:szCs w:val="22"/>
              </w:rPr>
              <w:t>Garantija</w:t>
            </w:r>
          </w:p>
        </w:tc>
        <w:tc>
          <w:tcPr>
            <w:tcW w:w="5129" w:type="dxa"/>
            <w:shd w:val="clear" w:color="auto" w:fill="auto"/>
          </w:tcPr>
          <w:p w14:paraId="7FCF439E" w14:textId="7F7DF547" w:rsidR="00BB05FF" w:rsidRPr="00D4295A" w:rsidRDefault="00BB05FF" w:rsidP="006C49FD">
            <w:pPr>
              <w:jc w:val="both"/>
              <w:rPr>
                <w:rFonts w:ascii="Trebuchet MS" w:eastAsia="SimSun" w:hAnsi="Trebuchet MS"/>
                <w:sz w:val="22"/>
                <w:szCs w:val="22"/>
              </w:rPr>
            </w:pPr>
            <w:r w:rsidRPr="00D4295A">
              <w:rPr>
                <w:rFonts w:ascii="Trebuchet MS" w:eastAsia="Times New Roman" w:hAnsi="Trebuchet MS"/>
                <w:color w:val="000000" w:themeColor="text1"/>
                <w:sz w:val="22"/>
                <w:szCs w:val="22"/>
              </w:rPr>
              <w:t xml:space="preserve">Siūlomai įrangai turi būti taikoma ne trumpesnė kaip </w:t>
            </w:r>
            <w:r w:rsidRPr="00D4295A">
              <w:rPr>
                <w:rFonts w:ascii="Trebuchet MS" w:hAnsi="Trebuchet MS"/>
                <w:color w:val="000000" w:themeColor="text1"/>
                <w:sz w:val="22"/>
                <w:szCs w:val="22"/>
              </w:rPr>
              <w:t xml:space="preserve">5 metų </w:t>
            </w:r>
            <w:r w:rsidRPr="00D4295A">
              <w:rPr>
                <w:rFonts w:ascii="Trebuchet MS" w:eastAsia="Times New Roman" w:hAnsi="Trebuchet MS"/>
                <w:color w:val="000000" w:themeColor="text1"/>
                <w:sz w:val="22"/>
                <w:szCs w:val="22"/>
              </w:rPr>
              <w:t xml:space="preserve">gamintojo </w:t>
            </w:r>
            <w:ins w:id="26" w:author="Rima Kabelinskienė" w:date="2025-02-06T14:51:00Z" w16du:dateUtc="2025-02-06T12:51:00Z">
              <w:r w:rsidR="00634A62">
                <w:rPr>
                  <w:rFonts w:ascii="Trebuchet MS" w:eastAsia="Times New Roman" w:hAnsi="Trebuchet MS"/>
                  <w:color w:val="000000" w:themeColor="text1"/>
                  <w:sz w:val="22"/>
                  <w:szCs w:val="22"/>
                </w:rPr>
                <w:t>garantija</w:t>
              </w:r>
              <w:r w:rsidR="00634A62" w:rsidRPr="00D4295A" w:rsidDel="00634A62">
                <w:rPr>
                  <w:rFonts w:ascii="Trebuchet MS" w:eastAsia="Times New Roman" w:hAnsi="Trebuchet MS"/>
                  <w:color w:val="000000" w:themeColor="text1"/>
                  <w:sz w:val="22"/>
                  <w:szCs w:val="22"/>
                </w:rPr>
                <w:t xml:space="preserve"> </w:t>
              </w:r>
            </w:ins>
            <w:del w:id="27" w:author="Rima Kabelinskienė" w:date="2025-02-06T14:51:00Z" w16du:dateUtc="2025-02-06T12:51:00Z">
              <w:r w:rsidRPr="00D4295A" w:rsidDel="00634A62">
                <w:rPr>
                  <w:rFonts w:ascii="Trebuchet MS" w:eastAsia="Times New Roman" w:hAnsi="Trebuchet MS"/>
                  <w:color w:val="000000" w:themeColor="text1"/>
                  <w:sz w:val="22"/>
                  <w:szCs w:val="22"/>
                </w:rPr>
                <w:delText xml:space="preserve">garantinė priežiūra </w:delText>
              </w:r>
            </w:del>
            <w:r w:rsidRPr="00D4295A">
              <w:rPr>
                <w:rFonts w:ascii="Trebuchet MS" w:eastAsia="Times New Roman" w:hAnsi="Trebuchet MS"/>
                <w:color w:val="000000" w:themeColor="text1"/>
                <w:sz w:val="22"/>
                <w:szCs w:val="22"/>
              </w:rPr>
              <w:t>(išskyrus centralizuoto tinklo valdymo sistemos licencijas).</w:t>
            </w:r>
          </w:p>
        </w:tc>
        <w:tc>
          <w:tcPr>
            <w:tcW w:w="3544" w:type="dxa"/>
          </w:tcPr>
          <w:p w14:paraId="3F08E74E" w14:textId="7DF63CE8"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39E7A7E" w14:textId="5A8A641D"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D62116A" w14:textId="0A2F92D1"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r>
    </w:tbl>
    <w:p w14:paraId="0A23B7DD" w14:textId="77777777" w:rsidR="00A17BB1" w:rsidRDefault="00A17BB1" w:rsidP="00A17BB1">
      <w:pPr>
        <w:rPr>
          <w:rFonts w:ascii="Trebuchet MS" w:hAnsi="Trebuchet MS"/>
          <w:b/>
          <w:sz w:val="22"/>
          <w:szCs w:val="22"/>
        </w:rPr>
      </w:pPr>
    </w:p>
    <w:p w14:paraId="3DD7F5C6" w14:textId="77777777" w:rsidR="00054CC8" w:rsidRDefault="00054CC8" w:rsidP="00A17BB1">
      <w:pPr>
        <w:rPr>
          <w:rFonts w:ascii="Trebuchet MS" w:hAnsi="Trebuchet MS"/>
          <w:b/>
          <w:sz w:val="22"/>
          <w:szCs w:val="22"/>
        </w:rPr>
      </w:pPr>
    </w:p>
    <w:p w14:paraId="702A0927" w14:textId="77777777" w:rsidR="00054CC8" w:rsidRDefault="00054CC8" w:rsidP="00A17BB1">
      <w:pPr>
        <w:rPr>
          <w:rFonts w:ascii="Trebuchet MS" w:hAnsi="Trebuchet MS"/>
          <w:b/>
          <w:sz w:val="22"/>
          <w:szCs w:val="22"/>
        </w:rPr>
      </w:pPr>
    </w:p>
    <w:p w14:paraId="5FE6412F" w14:textId="77777777" w:rsidR="00054CC8" w:rsidRPr="004949E7" w:rsidRDefault="00054CC8" w:rsidP="00A17BB1">
      <w:pPr>
        <w:rPr>
          <w:rFonts w:ascii="Trebuchet MS" w:hAnsi="Trebuchet MS"/>
          <w:b/>
          <w:sz w:val="22"/>
          <w:szCs w:val="22"/>
        </w:rPr>
      </w:pPr>
    </w:p>
    <w:p w14:paraId="17515442" w14:textId="77777777" w:rsidR="00A17BB1" w:rsidRPr="004949E7" w:rsidRDefault="00A17BB1" w:rsidP="00A17BB1">
      <w:pPr>
        <w:pStyle w:val="ListParagraph"/>
        <w:numPr>
          <w:ilvl w:val="0"/>
          <w:numId w:val="19"/>
        </w:numPr>
        <w:suppressAutoHyphens w:val="0"/>
        <w:spacing w:before="120"/>
        <w:rPr>
          <w:rFonts w:ascii="Trebuchet MS" w:eastAsia="Times New Roman" w:hAnsi="Trebuchet MS"/>
          <w:b/>
          <w:color w:val="000000"/>
          <w:sz w:val="22"/>
          <w:szCs w:val="22"/>
        </w:rPr>
      </w:pPr>
      <w:r w:rsidRPr="004949E7">
        <w:rPr>
          <w:rFonts w:ascii="Trebuchet MS" w:eastAsia="Times New Roman" w:hAnsi="Trebuchet MS"/>
          <w:b/>
          <w:color w:val="000000"/>
          <w:sz w:val="22"/>
          <w:szCs w:val="22"/>
        </w:rPr>
        <w:t xml:space="preserve">Tinklo komutatorius 12 prievadų su </w:t>
      </w:r>
      <w:proofErr w:type="spellStart"/>
      <w:r w:rsidRPr="004949E7">
        <w:rPr>
          <w:rFonts w:ascii="Trebuchet MS" w:eastAsia="Times New Roman" w:hAnsi="Trebuchet MS"/>
          <w:b/>
          <w:color w:val="000000"/>
          <w:sz w:val="22"/>
          <w:szCs w:val="22"/>
        </w:rPr>
        <w:t>PoE</w:t>
      </w:r>
      <w:proofErr w:type="spellEnd"/>
    </w:p>
    <w:p w14:paraId="67F96DEB" w14:textId="2DEF34A5" w:rsidR="0056219B" w:rsidRPr="004949E7" w:rsidRDefault="0056219B" w:rsidP="0056219B">
      <w:pPr>
        <w:pStyle w:val="Heading2"/>
        <w:spacing w:after="20"/>
        <w:ind w:left="741" w:firstLine="57"/>
        <w:jc w:val="right"/>
        <w:rPr>
          <w:rFonts w:ascii="Trebuchet MS" w:hAnsi="Trebuchet MS"/>
          <w:sz w:val="22"/>
          <w:szCs w:val="22"/>
        </w:rPr>
      </w:pPr>
      <w:r w:rsidRPr="004949E7">
        <w:rPr>
          <w:rFonts w:ascii="Trebuchet MS" w:hAnsi="Trebuchet MS"/>
          <w:sz w:val="22"/>
          <w:szCs w:val="22"/>
        </w:rPr>
        <w:lastRenderedPageBreak/>
        <w:t>Lentelė Nr. 6</w:t>
      </w:r>
    </w:p>
    <w:tbl>
      <w:tblPr>
        <w:tblW w:w="150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64"/>
        <w:gridCol w:w="2388"/>
        <w:gridCol w:w="5128"/>
        <w:gridCol w:w="3544"/>
        <w:gridCol w:w="1843"/>
        <w:gridCol w:w="1537"/>
      </w:tblGrid>
      <w:tr w:rsidR="00C16737" w:rsidRPr="004949E7" w14:paraId="3879594F" w14:textId="77777777" w:rsidTr="00F90E67">
        <w:trPr>
          <w:trHeight w:val="626"/>
        </w:trPr>
        <w:tc>
          <w:tcPr>
            <w:tcW w:w="564" w:type="dxa"/>
            <w:vMerge w:val="restart"/>
            <w:vAlign w:val="center"/>
          </w:tcPr>
          <w:p w14:paraId="51DFA281" w14:textId="77777777" w:rsidR="00C16737" w:rsidRPr="004949E7" w:rsidRDefault="00C16737" w:rsidP="00C16737">
            <w:pPr>
              <w:jc w:val="center"/>
              <w:rPr>
                <w:rFonts w:ascii="Trebuchet MS" w:eastAsia="Times New Roman" w:hAnsi="Trebuchet MS"/>
                <w:b/>
                <w:bCs/>
                <w:color w:val="000000" w:themeColor="text1"/>
                <w:sz w:val="22"/>
                <w:szCs w:val="22"/>
              </w:rPr>
            </w:pPr>
            <w:r w:rsidRPr="004949E7">
              <w:rPr>
                <w:rFonts w:ascii="Trebuchet MS" w:eastAsia="Times New Roman" w:hAnsi="Trebuchet MS"/>
                <w:b/>
                <w:bCs/>
                <w:color w:val="000000" w:themeColor="text1"/>
                <w:sz w:val="22"/>
                <w:szCs w:val="22"/>
              </w:rPr>
              <w:t>Eil. Nr.</w:t>
            </w:r>
          </w:p>
          <w:p w14:paraId="3AA6EC2D" w14:textId="0B6A1D16" w:rsidR="00C16737" w:rsidRPr="004949E7" w:rsidRDefault="00C16737" w:rsidP="00C16737">
            <w:pPr>
              <w:suppressAutoHyphens w:val="0"/>
              <w:snapToGrid w:val="0"/>
              <w:ind w:left="360"/>
              <w:contextualSpacing/>
              <w:rPr>
                <w:rFonts w:ascii="Trebuchet MS" w:hAnsi="Trebuchet MS"/>
                <w:sz w:val="22"/>
                <w:szCs w:val="22"/>
              </w:rPr>
            </w:pPr>
          </w:p>
        </w:tc>
        <w:tc>
          <w:tcPr>
            <w:tcW w:w="2388" w:type="dxa"/>
            <w:vMerge w:val="restart"/>
            <w:vAlign w:val="center"/>
          </w:tcPr>
          <w:p w14:paraId="2CC167FC" w14:textId="77777777" w:rsidR="00C16737" w:rsidRPr="004949E7" w:rsidRDefault="00C16737" w:rsidP="00C16737">
            <w:pPr>
              <w:snapToGrid w:val="0"/>
              <w:rPr>
                <w:rFonts w:ascii="Trebuchet MS" w:hAnsi="Trebuchet MS"/>
                <w:color w:val="000000"/>
                <w:sz w:val="22"/>
                <w:szCs w:val="22"/>
              </w:rPr>
            </w:pPr>
            <w:r w:rsidRPr="004949E7">
              <w:rPr>
                <w:rFonts w:ascii="Trebuchet MS" w:eastAsia="Times New Roman" w:hAnsi="Trebuchet MS"/>
                <w:b/>
                <w:bCs/>
                <w:color w:val="000000" w:themeColor="text1"/>
                <w:sz w:val="22"/>
                <w:szCs w:val="22"/>
              </w:rPr>
              <w:t>Parametro pavadinimas</w:t>
            </w:r>
          </w:p>
          <w:p w14:paraId="30BF5E9A" w14:textId="6998FA26" w:rsidR="00C16737" w:rsidRPr="004949E7" w:rsidRDefault="00C16737" w:rsidP="00C16737">
            <w:pPr>
              <w:snapToGrid w:val="0"/>
              <w:rPr>
                <w:rFonts w:ascii="Trebuchet MS" w:hAnsi="Trebuchet MS"/>
                <w:color w:val="000000"/>
                <w:sz w:val="22"/>
                <w:szCs w:val="22"/>
              </w:rPr>
            </w:pPr>
          </w:p>
        </w:tc>
        <w:tc>
          <w:tcPr>
            <w:tcW w:w="5128" w:type="dxa"/>
            <w:vMerge w:val="restart"/>
            <w:vAlign w:val="center"/>
          </w:tcPr>
          <w:p w14:paraId="44D9F956" w14:textId="77777777" w:rsidR="00C16737" w:rsidRPr="004949E7" w:rsidRDefault="00C16737" w:rsidP="00C16737">
            <w:pPr>
              <w:rPr>
                <w:rFonts w:ascii="Trebuchet MS" w:hAnsi="Trebuchet MS"/>
                <w:color w:val="000000"/>
                <w:sz w:val="22"/>
                <w:szCs w:val="22"/>
              </w:rPr>
            </w:pPr>
            <w:r w:rsidRPr="004949E7">
              <w:rPr>
                <w:rFonts w:ascii="Trebuchet MS" w:eastAsia="Times New Roman" w:hAnsi="Trebuchet MS"/>
                <w:b/>
                <w:bCs/>
                <w:color w:val="000000" w:themeColor="text1"/>
                <w:sz w:val="22"/>
                <w:szCs w:val="22"/>
              </w:rPr>
              <w:t>Reikalaujamos parametrų reikšmės</w:t>
            </w:r>
          </w:p>
          <w:p w14:paraId="389D1522" w14:textId="12BF02C5" w:rsidR="00C16737" w:rsidRPr="004949E7" w:rsidRDefault="00C16737" w:rsidP="00C16737">
            <w:pPr>
              <w:rPr>
                <w:rFonts w:ascii="Trebuchet MS" w:hAnsi="Trebuchet MS"/>
                <w:color w:val="000000"/>
                <w:sz w:val="22"/>
                <w:szCs w:val="22"/>
              </w:rPr>
            </w:pPr>
          </w:p>
        </w:tc>
        <w:tc>
          <w:tcPr>
            <w:tcW w:w="6924" w:type="dxa"/>
            <w:gridSpan w:val="3"/>
            <w:vAlign w:val="center"/>
          </w:tcPr>
          <w:p w14:paraId="59A11669" w14:textId="77777777" w:rsidR="00C16737" w:rsidRPr="004949E7" w:rsidRDefault="00C16737" w:rsidP="00F90E67">
            <w:pPr>
              <w:tabs>
                <w:tab w:val="center" w:pos="4819"/>
                <w:tab w:val="right" w:pos="9638"/>
              </w:tabs>
              <w:jc w:val="center"/>
              <w:rPr>
                <w:rFonts w:ascii="Trebuchet MS" w:eastAsia="Times New Roman" w:hAnsi="Trebuchet MS"/>
                <w:b/>
                <w:bCs/>
                <w:color w:val="000000" w:themeColor="text1"/>
                <w:sz w:val="22"/>
                <w:szCs w:val="22"/>
              </w:rPr>
            </w:pPr>
            <w:r w:rsidRPr="004949E7">
              <w:rPr>
                <w:rFonts w:ascii="Trebuchet MS" w:eastAsia="Times New Roman" w:hAnsi="Trebuchet MS"/>
                <w:b/>
                <w:bCs/>
                <w:color w:val="000000" w:themeColor="text1"/>
                <w:sz w:val="22"/>
                <w:szCs w:val="22"/>
              </w:rPr>
              <w:t>Atitikimas kokybiniams ir techniniams reikalavimams.</w:t>
            </w:r>
          </w:p>
          <w:p w14:paraId="1EBC4A41" w14:textId="13E5952F" w:rsidR="00C16737" w:rsidRPr="004949E7" w:rsidRDefault="00C16737" w:rsidP="00F90E67">
            <w:pPr>
              <w:snapToGrid w:val="0"/>
              <w:jc w:val="center"/>
              <w:rPr>
                <w:rFonts w:ascii="Trebuchet MS" w:hAnsi="Trebuchet MS"/>
                <w:sz w:val="22"/>
                <w:szCs w:val="22"/>
              </w:rPr>
            </w:pPr>
            <w:r w:rsidRPr="004949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C16737" w:rsidRPr="004949E7" w14:paraId="4A11C1F7" w14:textId="77777777" w:rsidTr="00DE7330">
        <w:trPr>
          <w:trHeight w:val="626"/>
        </w:trPr>
        <w:tc>
          <w:tcPr>
            <w:tcW w:w="564" w:type="dxa"/>
            <w:vMerge/>
            <w:vAlign w:val="center"/>
          </w:tcPr>
          <w:p w14:paraId="28B40F6B" w14:textId="77777777" w:rsidR="00C16737" w:rsidRPr="004949E7" w:rsidRDefault="00C16737" w:rsidP="00C16737">
            <w:pPr>
              <w:suppressAutoHyphens w:val="0"/>
              <w:snapToGrid w:val="0"/>
              <w:ind w:left="360"/>
              <w:contextualSpacing/>
              <w:rPr>
                <w:rFonts w:ascii="Trebuchet MS" w:hAnsi="Trebuchet MS"/>
                <w:sz w:val="22"/>
                <w:szCs w:val="22"/>
              </w:rPr>
            </w:pPr>
          </w:p>
        </w:tc>
        <w:tc>
          <w:tcPr>
            <w:tcW w:w="2388" w:type="dxa"/>
            <w:vMerge/>
            <w:vAlign w:val="center"/>
          </w:tcPr>
          <w:p w14:paraId="1EC056D6" w14:textId="77777777" w:rsidR="00C16737" w:rsidRPr="004949E7" w:rsidRDefault="00C16737" w:rsidP="00C16737">
            <w:pPr>
              <w:snapToGrid w:val="0"/>
              <w:rPr>
                <w:rFonts w:ascii="Trebuchet MS" w:hAnsi="Trebuchet MS"/>
                <w:color w:val="000000"/>
                <w:sz w:val="22"/>
                <w:szCs w:val="22"/>
              </w:rPr>
            </w:pPr>
          </w:p>
        </w:tc>
        <w:tc>
          <w:tcPr>
            <w:tcW w:w="5128" w:type="dxa"/>
            <w:vMerge/>
            <w:vAlign w:val="center"/>
          </w:tcPr>
          <w:p w14:paraId="53D016D9" w14:textId="77777777" w:rsidR="00C16737" w:rsidRPr="004949E7" w:rsidRDefault="00C16737" w:rsidP="00C16737">
            <w:pPr>
              <w:rPr>
                <w:rFonts w:ascii="Trebuchet MS" w:hAnsi="Trebuchet MS"/>
                <w:color w:val="000000"/>
                <w:sz w:val="22"/>
                <w:szCs w:val="22"/>
              </w:rPr>
            </w:pPr>
          </w:p>
        </w:tc>
        <w:tc>
          <w:tcPr>
            <w:tcW w:w="3544" w:type="dxa"/>
            <w:vMerge w:val="restart"/>
          </w:tcPr>
          <w:p w14:paraId="71096B21" w14:textId="793F33CD" w:rsidR="00C16737" w:rsidRPr="004949E7" w:rsidRDefault="00C16737" w:rsidP="00C16737">
            <w:pPr>
              <w:snapToGrid w:val="0"/>
              <w:rPr>
                <w:rFonts w:ascii="Trebuchet MS" w:hAnsi="Trebuchet MS"/>
                <w:sz w:val="22"/>
                <w:szCs w:val="22"/>
              </w:rPr>
            </w:pPr>
            <w:r w:rsidRPr="004949E7">
              <w:rPr>
                <w:rFonts w:ascii="Trebuchet MS" w:hAnsi="Trebuchet MS"/>
                <w:b/>
                <w:bCs/>
                <w:sz w:val="22"/>
                <w:szCs w:val="22"/>
              </w:rPr>
              <w:t>Siūlomos prekės pavadinimas, techniniai parametrai</w:t>
            </w:r>
          </w:p>
        </w:tc>
        <w:tc>
          <w:tcPr>
            <w:tcW w:w="3380" w:type="dxa"/>
            <w:gridSpan w:val="2"/>
          </w:tcPr>
          <w:p w14:paraId="230320E5" w14:textId="08B33E54" w:rsidR="00C16737" w:rsidRPr="004949E7" w:rsidRDefault="00C16737" w:rsidP="00C16737">
            <w:pPr>
              <w:snapToGrid w:val="0"/>
              <w:rPr>
                <w:rFonts w:ascii="Trebuchet MS" w:hAnsi="Trebuchet MS"/>
                <w:sz w:val="22"/>
                <w:szCs w:val="22"/>
              </w:rPr>
            </w:pPr>
            <w:r w:rsidRPr="004949E7">
              <w:rPr>
                <w:rFonts w:ascii="Trebuchet MS" w:hAnsi="Trebuchet MS"/>
                <w:b/>
                <w:bCs/>
                <w:sz w:val="22"/>
                <w:szCs w:val="22"/>
              </w:rPr>
              <w:t>Pasiūlymo dokumentai, patvirtinantys siūlomos prekės techninius parametrus</w:t>
            </w:r>
          </w:p>
        </w:tc>
      </w:tr>
      <w:tr w:rsidR="00C16737" w:rsidRPr="004949E7" w14:paraId="0EC4095E" w14:textId="77777777" w:rsidTr="00DE7330">
        <w:trPr>
          <w:trHeight w:val="626"/>
        </w:trPr>
        <w:tc>
          <w:tcPr>
            <w:tcW w:w="564" w:type="dxa"/>
            <w:vMerge/>
            <w:vAlign w:val="center"/>
          </w:tcPr>
          <w:p w14:paraId="18635720" w14:textId="77777777" w:rsidR="00C16737" w:rsidRPr="004949E7" w:rsidRDefault="00C16737" w:rsidP="00DE7330">
            <w:pPr>
              <w:suppressAutoHyphens w:val="0"/>
              <w:snapToGrid w:val="0"/>
              <w:ind w:left="360"/>
              <w:contextualSpacing/>
              <w:rPr>
                <w:rFonts w:ascii="Trebuchet MS" w:hAnsi="Trebuchet MS"/>
                <w:sz w:val="22"/>
                <w:szCs w:val="22"/>
              </w:rPr>
            </w:pPr>
          </w:p>
        </w:tc>
        <w:tc>
          <w:tcPr>
            <w:tcW w:w="2388" w:type="dxa"/>
            <w:vMerge/>
            <w:vAlign w:val="center"/>
          </w:tcPr>
          <w:p w14:paraId="36122365" w14:textId="77777777" w:rsidR="00C16737" w:rsidRPr="004949E7" w:rsidRDefault="00C16737" w:rsidP="00C16737">
            <w:pPr>
              <w:snapToGrid w:val="0"/>
              <w:rPr>
                <w:rFonts w:ascii="Trebuchet MS" w:hAnsi="Trebuchet MS"/>
                <w:color w:val="000000"/>
                <w:sz w:val="22"/>
                <w:szCs w:val="22"/>
              </w:rPr>
            </w:pPr>
          </w:p>
        </w:tc>
        <w:tc>
          <w:tcPr>
            <w:tcW w:w="5128" w:type="dxa"/>
            <w:vMerge/>
            <w:vAlign w:val="center"/>
          </w:tcPr>
          <w:p w14:paraId="70E49914" w14:textId="77777777" w:rsidR="00C16737" w:rsidRPr="004949E7" w:rsidRDefault="00C16737" w:rsidP="00C16737">
            <w:pPr>
              <w:rPr>
                <w:rFonts w:ascii="Trebuchet MS" w:hAnsi="Trebuchet MS"/>
                <w:color w:val="000000"/>
                <w:sz w:val="22"/>
                <w:szCs w:val="22"/>
              </w:rPr>
            </w:pPr>
          </w:p>
        </w:tc>
        <w:tc>
          <w:tcPr>
            <w:tcW w:w="3544" w:type="dxa"/>
            <w:vMerge/>
          </w:tcPr>
          <w:p w14:paraId="0CD187BC" w14:textId="77777777" w:rsidR="00C16737" w:rsidRPr="004949E7" w:rsidRDefault="00C16737" w:rsidP="00C16737">
            <w:pPr>
              <w:snapToGrid w:val="0"/>
              <w:rPr>
                <w:rFonts w:ascii="Trebuchet MS" w:hAnsi="Trebuchet MS"/>
                <w:sz w:val="22"/>
                <w:szCs w:val="22"/>
              </w:rPr>
            </w:pPr>
          </w:p>
        </w:tc>
        <w:tc>
          <w:tcPr>
            <w:tcW w:w="1843" w:type="dxa"/>
          </w:tcPr>
          <w:p w14:paraId="5D50E753" w14:textId="5F6AE3EC" w:rsidR="00C16737" w:rsidRPr="004949E7" w:rsidRDefault="00C16737" w:rsidP="00C16737">
            <w:pPr>
              <w:snapToGrid w:val="0"/>
              <w:rPr>
                <w:rFonts w:ascii="Trebuchet MS" w:hAnsi="Trebuchet MS"/>
                <w:sz w:val="22"/>
                <w:szCs w:val="22"/>
              </w:rPr>
            </w:pPr>
            <w:r w:rsidRPr="004949E7">
              <w:rPr>
                <w:rFonts w:ascii="Trebuchet MS" w:hAnsi="Trebuchet MS"/>
                <w:b/>
                <w:bCs/>
                <w:sz w:val="22"/>
                <w:szCs w:val="22"/>
              </w:rPr>
              <w:t>dokumento pavadinimas</w:t>
            </w:r>
          </w:p>
        </w:tc>
        <w:tc>
          <w:tcPr>
            <w:tcW w:w="1537" w:type="dxa"/>
          </w:tcPr>
          <w:p w14:paraId="03C7458E" w14:textId="22B6B28C" w:rsidR="00C16737" w:rsidRPr="004949E7" w:rsidRDefault="00C16737" w:rsidP="00C16737">
            <w:pPr>
              <w:snapToGrid w:val="0"/>
              <w:rPr>
                <w:rFonts w:ascii="Trebuchet MS" w:hAnsi="Trebuchet MS"/>
                <w:sz w:val="22"/>
                <w:szCs w:val="22"/>
              </w:rPr>
            </w:pPr>
            <w:r w:rsidRPr="004949E7">
              <w:rPr>
                <w:rFonts w:ascii="Trebuchet MS" w:hAnsi="Trebuchet MS"/>
                <w:b/>
                <w:bCs/>
                <w:sz w:val="22"/>
                <w:szCs w:val="22"/>
              </w:rPr>
              <w:t>pasiūlymo lapo numeris</w:t>
            </w:r>
          </w:p>
        </w:tc>
      </w:tr>
      <w:tr w:rsidR="009B3C0E" w:rsidRPr="004949E7" w14:paraId="6F61F4F2" w14:textId="77777777" w:rsidTr="004D362F">
        <w:trPr>
          <w:trHeight w:val="626"/>
        </w:trPr>
        <w:tc>
          <w:tcPr>
            <w:tcW w:w="564" w:type="dxa"/>
          </w:tcPr>
          <w:p w14:paraId="4AA2FEED"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6A1AA01D"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Gamintojas, modelis</w:t>
            </w:r>
          </w:p>
        </w:tc>
        <w:tc>
          <w:tcPr>
            <w:tcW w:w="5128" w:type="dxa"/>
          </w:tcPr>
          <w:p w14:paraId="1A7D6675" w14:textId="45994DC2" w:rsidR="009B3C0E" w:rsidRPr="004949E7" w:rsidRDefault="009B3C0E" w:rsidP="009B3C0E">
            <w:pPr>
              <w:rPr>
                <w:rFonts w:ascii="Trebuchet MS" w:hAnsi="Trebuchet MS"/>
                <w:sz w:val="22"/>
                <w:szCs w:val="22"/>
              </w:rPr>
            </w:pPr>
            <w:r w:rsidRPr="004949E7">
              <w:rPr>
                <w:rFonts w:ascii="Trebuchet MS" w:hAnsi="Trebuchet MS"/>
                <w:color w:val="000000"/>
                <w:sz w:val="22"/>
                <w:szCs w:val="22"/>
              </w:rPr>
              <w:t>Nurodyti gamintoją, modelį, gamintojo suteiktą kodą.</w:t>
            </w:r>
          </w:p>
        </w:tc>
        <w:tc>
          <w:tcPr>
            <w:tcW w:w="3544" w:type="dxa"/>
          </w:tcPr>
          <w:p w14:paraId="0D0FF810" w14:textId="5022F686"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8AC3868" w14:textId="05B8115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7D05BE3" w14:textId="017E6711"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70C96AC" w14:textId="77777777" w:rsidTr="004D362F">
        <w:tc>
          <w:tcPr>
            <w:tcW w:w="564" w:type="dxa"/>
          </w:tcPr>
          <w:p w14:paraId="1BFECDD2"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192AA5F7"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Konstrukcija</w:t>
            </w:r>
          </w:p>
        </w:tc>
        <w:tc>
          <w:tcPr>
            <w:tcW w:w="5128" w:type="dxa"/>
          </w:tcPr>
          <w:p w14:paraId="142DC2CF"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Turi būti ne daugiau 1U aukščio, montuojamas į 19“ komutacinę spintą, pateikiamas su montavimo detalėmis.</w:t>
            </w:r>
          </w:p>
        </w:tc>
        <w:tc>
          <w:tcPr>
            <w:tcW w:w="3544" w:type="dxa"/>
          </w:tcPr>
          <w:p w14:paraId="5D64B605" w14:textId="685841B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BA7B7BA" w14:textId="673E9B45"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A973D04" w14:textId="67D78898"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46D42075" w14:textId="77777777" w:rsidTr="004D362F">
        <w:tc>
          <w:tcPr>
            <w:tcW w:w="564" w:type="dxa"/>
          </w:tcPr>
          <w:p w14:paraId="18FD249F" w14:textId="77777777" w:rsidR="009B3C0E" w:rsidRPr="00480DA0"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2729CF6" w14:textId="77777777" w:rsidR="009B3C0E" w:rsidRPr="00480DA0" w:rsidRDefault="009B3C0E" w:rsidP="009B3C0E">
            <w:pPr>
              <w:snapToGrid w:val="0"/>
              <w:rPr>
                <w:rFonts w:ascii="Trebuchet MS" w:hAnsi="Trebuchet MS"/>
                <w:sz w:val="22"/>
                <w:szCs w:val="22"/>
              </w:rPr>
            </w:pPr>
            <w:r w:rsidRPr="00480DA0">
              <w:rPr>
                <w:rFonts w:ascii="Trebuchet MS" w:hAnsi="Trebuchet MS"/>
                <w:color w:val="000000"/>
                <w:sz w:val="22"/>
                <w:szCs w:val="22"/>
              </w:rPr>
              <w:t>El. maitinimas</w:t>
            </w:r>
          </w:p>
        </w:tc>
        <w:tc>
          <w:tcPr>
            <w:tcW w:w="5128" w:type="dxa"/>
          </w:tcPr>
          <w:p w14:paraId="1AB4EFCF" w14:textId="77777777" w:rsidR="009B3C0E" w:rsidRDefault="009B3C0E" w:rsidP="009B3C0E">
            <w:r w:rsidRPr="00D4295A">
              <w:rPr>
                <w:rFonts w:ascii="Trebuchet MS" w:hAnsi="Trebuchet MS"/>
                <w:color w:val="000000"/>
                <w:sz w:val="22"/>
                <w:szCs w:val="22"/>
              </w:rPr>
              <w:t xml:space="preserve">Elektros maitinimo įtampa turi atitikti Lietuvos Respublikoje naudojamai </w:t>
            </w:r>
            <w:r w:rsidRPr="00D4295A">
              <w:rPr>
                <w:rFonts w:ascii="Trebuchet MS" w:eastAsia="Times New Roman" w:hAnsi="Trebuchet MS"/>
                <w:color w:val="000000" w:themeColor="text1"/>
                <w:sz w:val="22"/>
                <w:szCs w:val="22"/>
              </w:rPr>
              <w:t xml:space="preserve">230V, 50Hz </w:t>
            </w:r>
            <w:r w:rsidRPr="00D4295A">
              <w:rPr>
                <w:rFonts w:ascii="Trebuchet MS" w:hAnsi="Trebuchet MS"/>
                <w:color w:val="000000"/>
                <w:sz w:val="22"/>
                <w:szCs w:val="22"/>
              </w:rPr>
              <w:t>kintamai įtampai.</w:t>
            </w:r>
          </w:p>
          <w:p w14:paraId="41FC61DC" w14:textId="776D009C" w:rsidR="009B3C0E" w:rsidRPr="007070BA" w:rsidRDefault="009B3C0E" w:rsidP="009B3C0E">
            <w:pPr>
              <w:snapToGrid w:val="0"/>
              <w:rPr>
                <w:rFonts w:ascii="Trebuchet MS" w:hAnsi="Trebuchet MS"/>
                <w:sz w:val="22"/>
                <w:szCs w:val="22"/>
                <w:highlight w:val="yellow"/>
              </w:rPr>
            </w:pPr>
          </w:p>
        </w:tc>
        <w:tc>
          <w:tcPr>
            <w:tcW w:w="3544" w:type="dxa"/>
          </w:tcPr>
          <w:p w14:paraId="53301CFE" w14:textId="1CDE6E9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7D50B52" w14:textId="197961E3"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A42FC42" w14:textId="60AD0CB1"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1B3871F2" w14:textId="77777777" w:rsidTr="004D362F">
        <w:tc>
          <w:tcPr>
            <w:tcW w:w="564" w:type="dxa"/>
          </w:tcPr>
          <w:p w14:paraId="52EDEFFC" w14:textId="77777777" w:rsidR="009B3C0E" w:rsidRPr="004949E7" w:rsidRDefault="009B3C0E" w:rsidP="009B3C0E">
            <w:pPr>
              <w:numPr>
                <w:ilvl w:val="0"/>
                <w:numId w:val="35"/>
              </w:numPr>
              <w:suppressAutoHyphens w:val="0"/>
              <w:snapToGrid w:val="0"/>
              <w:rPr>
                <w:rFonts w:ascii="Trebuchet MS" w:eastAsia="Times New Roman" w:hAnsi="Trebuchet MS"/>
                <w:sz w:val="22"/>
                <w:szCs w:val="22"/>
              </w:rPr>
            </w:pPr>
          </w:p>
        </w:tc>
        <w:tc>
          <w:tcPr>
            <w:tcW w:w="2388" w:type="dxa"/>
          </w:tcPr>
          <w:p w14:paraId="0D1C7B54" w14:textId="77777777" w:rsidR="009B3C0E" w:rsidRPr="004949E7" w:rsidRDefault="009B3C0E" w:rsidP="009B3C0E">
            <w:pPr>
              <w:jc w:val="both"/>
              <w:rPr>
                <w:rFonts w:ascii="Trebuchet MS" w:hAnsi="Trebuchet MS"/>
                <w:color w:val="000000"/>
                <w:sz w:val="22"/>
                <w:szCs w:val="22"/>
              </w:rPr>
            </w:pPr>
            <w:r w:rsidRPr="004949E7">
              <w:rPr>
                <w:rFonts w:ascii="Trebuchet MS" w:hAnsi="Trebuchet MS"/>
                <w:color w:val="000000"/>
                <w:sz w:val="22"/>
                <w:szCs w:val="22"/>
              </w:rPr>
              <w:t>Prievadai</w:t>
            </w:r>
          </w:p>
          <w:p w14:paraId="18B404C2" w14:textId="77777777" w:rsidR="009B3C0E" w:rsidRPr="004949E7" w:rsidRDefault="009B3C0E" w:rsidP="009B3C0E">
            <w:pPr>
              <w:rPr>
                <w:rFonts w:ascii="Trebuchet MS" w:eastAsia="Times New Roman" w:hAnsi="Trebuchet MS"/>
                <w:sz w:val="22"/>
                <w:szCs w:val="22"/>
              </w:rPr>
            </w:pPr>
          </w:p>
        </w:tc>
        <w:tc>
          <w:tcPr>
            <w:tcW w:w="5128" w:type="dxa"/>
          </w:tcPr>
          <w:p w14:paraId="4D2745A4" w14:textId="77777777" w:rsidR="009B3C0E" w:rsidRPr="004949E7" w:rsidRDefault="009B3C0E" w:rsidP="009B3C0E">
            <w:pPr>
              <w:contextualSpacing/>
              <w:jc w:val="both"/>
              <w:rPr>
                <w:rFonts w:ascii="Trebuchet MS" w:hAnsi="Trebuchet MS"/>
                <w:color w:val="000000"/>
                <w:sz w:val="22"/>
                <w:szCs w:val="22"/>
              </w:rPr>
            </w:pPr>
            <w:r w:rsidRPr="004949E7">
              <w:rPr>
                <w:rFonts w:ascii="Trebuchet MS" w:hAnsi="Trebuchet MS"/>
                <w:color w:val="000000"/>
                <w:sz w:val="22"/>
                <w:szCs w:val="22"/>
              </w:rPr>
              <w:t>Ne mažiau kaip:</w:t>
            </w:r>
          </w:p>
          <w:p w14:paraId="76A78322" w14:textId="77777777" w:rsidR="009B3C0E" w:rsidRPr="004949E7" w:rsidRDefault="009B3C0E" w:rsidP="009B3C0E">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12 vnt. keičiamos greitaveikos 10/100/1000BASE-T tipo prievadų su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(802.3af/at);</w:t>
            </w:r>
          </w:p>
          <w:p w14:paraId="135EB866" w14:textId="77777777" w:rsidR="009B3C0E" w:rsidRPr="004949E7" w:rsidRDefault="009B3C0E" w:rsidP="009B3C0E">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2 vnt. keičiamos greitaveikos 1/10G (SFP) tipo prievadų;</w:t>
            </w:r>
          </w:p>
          <w:p w14:paraId="33D4DD13" w14:textId="77777777" w:rsidR="009B3C0E" w:rsidRPr="004949E7" w:rsidRDefault="009B3C0E" w:rsidP="009B3C0E">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 vnt. dedikuotas valdymui skirtas RJ45 tipo prievadas;</w:t>
            </w:r>
          </w:p>
          <w:p w14:paraId="0831E857" w14:textId="77777777" w:rsidR="009B3C0E" w:rsidRPr="004949E7" w:rsidRDefault="009B3C0E" w:rsidP="009B3C0E">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1vnt. USB (</w:t>
            </w:r>
            <w:proofErr w:type="spellStart"/>
            <w:r w:rsidRPr="004949E7">
              <w:rPr>
                <w:rFonts w:ascii="Trebuchet MS" w:hAnsi="Trebuchet MS"/>
                <w:color w:val="000000"/>
                <w:sz w:val="22"/>
                <w:szCs w:val="22"/>
              </w:rPr>
              <w:t>micro</w:t>
            </w:r>
            <w:proofErr w:type="spellEnd"/>
            <w:r w:rsidRPr="004949E7">
              <w:rPr>
                <w:rFonts w:ascii="Trebuchet MS" w:hAnsi="Trebuchet MS"/>
                <w:color w:val="000000"/>
                <w:sz w:val="22"/>
                <w:szCs w:val="22"/>
              </w:rPr>
              <w:t>-USB arba USB-C arba mini-USB) tipo konsolės prievadas;</w:t>
            </w:r>
          </w:p>
          <w:p w14:paraId="7DAAFB30" w14:textId="77777777" w:rsidR="009B3C0E" w:rsidRPr="004949E7" w:rsidRDefault="009B3C0E" w:rsidP="009B3C0E">
            <w:pPr>
              <w:numPr>
                <w:ilvl w:val="0"/>
                <w:numId w:val="14"/>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1vnt. USB tipo prievadas (</w:t>
            </w:r>
            <w:proofErr w:type="spellStart"/>
            <w:r w:rsidRPr="004949E7">
              <w:rPr>
                <w:rFonts w:ascii="Trebuchet MS" w:hAnsi="Trebuchet MS"/>
                <w:color w:val="000000"/>
                <w:sz w:val="22"/>
                <w:szCs w:val="22"/>
              </w:rPr>
              <w:t>host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port</w:t>
            </w:r>
            <w:proofErr w:type="spellEnd"/>
            <w:r w:rsidRPr="004949E7">
              <w:rPr>
                <w:rFonts w:ascii="Trebuchet MS" w:hAnsi="Trebuchet MS"/>
                <w:color w:val="000000"/>
                <w:sz w:val="22"/>
                <w:szCs w:val="22"/>
              </w:rPr>
              <w:t>).</w:t>
            </w:r>
          </w:p>
        </w:tc>
        <w:tc>
          <w:tcPr>
            <w:tcW w:w="3544" w:type="dxa"/>
          </w:tcPr>
          <w:p w14:paraId="7E2B50F6" w14:textId="1C46420C"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ECDFB5B" w14:textId="657824D7"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3735960" w14:textId="4D2A3275"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33C06F18" w14:textId="77777777" w:rsidTr="004D362F">
        <w:tc>
          <w:tcPr>
            <w:tcW w:w="564" w:type="dxa"/>
          </w:tcPr>
          <w:p w14:paraId="5F7821FC" w14:textId="77777777" w:rsidR="009B3C0E" w:rsidRPr="004949E7" w:rsidRDefault="009B3C0E" w:rsidP="009B3C0E">
            <w:pPr>
              <w:numPr>
                <w:ilvl w:val="0"/>
                <w:numId w:val="35"/>
              </w:numPr>
              <w:suppressAutoHyphens w:val="0"/>
              <w:snapToGrid w:val="0"/>
              <w:rPr>
                <w:rFonts w:ascii="Trebuchet MS" w:eastAsia="Times New Roman" w:hAnsi="Trebuchet MS"/>
                <w:sz w:val="22"/>
                <w:szCs w:val="22"/>
              </w:rPr>
            </w:pPr>
          </w:p>
        </w:tc>
        <w:tc>
          <w:tcPr>
            <w:tcW w:w="2388" w:type="dxa"/>
          </w:tcPr>
          <w:p w14:paraId="1EBCAEEB" w14:textId="77777777" w:rsidR="009B3C0E" w:rsidRPr="004949E7" w:rsidRDefault="009B3C0E" w:rsidP="009B3C0E">
            <w:pPr>
              <w:jc w:val="both"/>
              <w:rPr>
                <w:rFonts w:ascii="Trebuchet MS" w:hAnsi="Trebuchet MS"/>
                <w:color w:val="000000"/>
                <w:sz w:val="22"/>
                <w:szCs w:val="22"/>
              </w:rPr>
            </w:pP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parametrai</w:t>
            </w:r>
          </w:p>
        </w:tc>
        <w:tc>
          <w:tcPr>
            <w:tcW w:w="5128" w:type="dxa"/>
          </w:tcPr>
          <w:p w14:paraId="478F3634" w14:textId="77777777" w:rsidR="009B3C0E" w:rsidRPr="004949E7" w:rsidRDefault="009B3C0E" w:rsidP="009B3C0E">
            <w:pPr>
              <w:contextualSpacing/>
              <w:jc w:val="both"/>
              <w:rPr>
                <w:rFonts w:ascii="Trebuchet MS" w:hAnsi="Trebuchet MS"/>
                <w:color w:val="000000"/>
                <w:sz w:val="22"/>
                <w:szCs w:val="22"/>
              </w:rPr>
            </w:pPr>
            <w:r w:rsidRPr="004949E7">
              <w:rPr>
                <w:rFonts w:ascii="Trebuchet MS" w:hAnsi="Trebuchet MS"/>
                <w:sz w:val="22"/>
                <w:szCs w:val="22"/>
              </w:rPr>
              <w:t xml:space="preserve">Bendra </w:t>
            </w:r>
            <w:proofErr w:type="spellStart"/>
            <w:r w:rsidRPr="004949E7">
              <w:rPr>
                <w:rFonts w:ascii="Trebuchet MS" w:hAnsi="Trebuchet MS"/>
                <w:sz w:val="22"/>
                <w:szCs w:val="22"/>
              </w:rPr>
              <w:t>PoE</w:t>
            </w:r>
            <w:proofErr w:type="spellEnd"/>
            <w:r w:rsidRPr="004949E7">
              <w:rPr>
                <w:rFonts w:ascii="Trebuchet MS" w:hAnsi="Trebuchet MS"/>
                <w:sz w:val="22"/>
                <w:szCs w:val="22"/>
              </w:rPr>
              <w:t xml:space="preserve"> galia ne mažiau kaip 139W.</w:t>
            </w:r>
            <w:r w:rsidRPr="004949E7">
              <w:rPr>
                <w:rFonts w:ascii="Trebuchet MS" w:hAnsi="Trebuchet MS"/>
                <w:color w:val="000000"/>
                <w:sz w:val="22"/>
                <w:szCs w:val="22"/>
              </w:rPr>
              <w:t xml:space="preserve"> Komutatorius turi užtikrinti nuolatinį </w:t>
            </w:r>
            <w:proofErr w:type="spellStart"/>
            <w:r w:rsidRPr="004949E7">
              <w:rPr>
                <w:rFonts w:ascii="Trebuchet MS" w:hAnsi="Trebuchet MS"/>
                <w:color w:val="000000"/>
                <w:sz w:val="22"/>
                <w:szCs w:val="22"/>
              </w:rPr>
              <w:t>PoE</w:t>
            </w:r>
            <w:proofErr w:type="spellEnd"/>
            <w:r w:rsidRPr="004949E7">
              <w:rPr>
                <w:rFonts w:ascii="Trebuchet MS" w:hAnsi="Trebuchet MS"/>
                <w:color w:val="000000"/>
                <w:sz w:val="22"/>
                <w:szCs w:val="22"/>
              </w:rPr>
              <w:t xml:space="preserve"> tiekimą komutatoriaus perkrovimo ir programinės įrangos atnaujinimo metu.</w:t>
            </w:r>
          </w:p>
        </w:tc>
        <w:tc>
          <w:tcPr>
            <w:tcW w:w="3544" w:type="dxa"/>
          </w:tcPr>
          <w:p w14:paraId="3ABE3436" w14:textId="4E608500"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DE5D708" w14:textId="6CE5E0B0"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C1F31A5" w14:textId="49E9A65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04A2595B" w14:textId="77777777" w:rsidTr="004D362F">
        <w:tc>
          <w:tcPr>
            <w:tcW w:w="564" w:type="dxa"/>
          </w:tcPr>
          <w:p w14:paraId="7872B1A0" w14:textId="77777777" w:rsidR="009B3C0E" w:rsidRPr="004949E7" w:rsidRDefault="009B3C0E" w:rsidP="009B3C0E">
            <w:pPr>
              <w:numPr>
                <w:ilvl w:val="0"/>
                <w:numId w:val="35"/>
              </w:numPr>
              <w:suppressAutoHyphens w:val="0"/>
              <w:snapToGrid w:val="0"/>
              <w:rPr>
                <w:rFonts w:ascii="Trebuchet MS" w:eastAsia="Times New Roman" w:hAnsi="Trebuchet MS"/>
                <w:sz w:val="22"/>
                <w:szCs w:val="22"/>
              </w:rPr>
            </w:pPr>
          </w:p>
        </w:tc>
        <w:tc>
          <w:tcPr>
            <w:tcW w:w="2388" w:type="dxa"/>
          </w:tcPr>
          <w:p w14:paraId="63153305" w14:textId="77777777" w:rsidR="009B3C0E" w:rsidRPr="004949E7" w:rsidRDefault="009B3C0E" w:rsidP="009B3C0E">
            <w:pPr>
              <w:rPr>
                <w:rFonts w:ascii="Trebuchet MS" w:eastAsia="Times New Roman" w:hAnsi="Trebuchet MS"/>
                <w:sz w:val="22"/>
                <w:szCs w:val="22"/>
              </w:rPr>
            </w:pPr>
            <w:r w:rsidRPr="004949E7">
              <w:rPr>
                <w:rFonts w:ascii="Trebuchet MS" w:eastAsia="Times New Roman" w:hAnsi="Trebuchet MS"/>
                <w:color w:val="000000"/>
                <w:sz w:val="22"/>
                <w:szCs w:val="22"/>
              </w:rPr>
              <w:t>Našumas</w:t>
            </w:r>
          </w:p>
        </w:tc>
        <w:tc>
          <w:tcPr>
            <w:tcW w:w="5128" w:type="dxa"/>
          </w:tcPr>
          <w:p w14:paraId="3F53363C" w14:textId="77777777" w:rsidR="009B3C0E" w:rsidRPr="004949E7" w:rsidRDefault="009B3C0E" w:rsidP="009B3C0E">
            <w:pPr>
              <w:contextualSpacing/>
              <w:jc w:val="both"/>
              <w:rPr>
                <w:rFonts w:ascii="Trebuchet MS" w:hAnsi="Trebuchet MS"/>
                <w:color w:val="000000"/>
                <w:sz w:val="22"/>
                <w:szCs w:val="22"/>
              </w:rPr>
            </w:pPr>
            <w:r w:rsidRPr="004949E7">
              <w:rPr>
                <w:rFonts w:ascii="Trebuchet MS" w:hAnsi="Trebuchet MS"/>
                <w:color w:val="000000"/>
                <w:sz w:val="22"/>
                <w:szCs w:val="22"/>
              </w:rPr>
              <w:t xml:space="preserve">Komutavimo našumas ne mažiau kaip 68 </w:t>
            </w:r>
            <w:proofErr w:type="spellStart"/>
            <w:r w:rsidRPr="004949E7">
              <w:rPr>
                <w:rFonts w:ascii="Trebuchet MS" w:hAnsi="Trebuchet MS"/>
                <w:color w:val="000000"/>
                <w:sz w:val="22"/>
                <w:szCs w:val="22"/>
              </w:rPr>
              <w:t>Gbps</w:t>
            </w:r>
            <w:proofErr w:type="spellEnd"/>
            <w:r w:rsidRPr="004949E7">
              <w:rPr>
                <w:rFonts w:ascii="Trebuchet MS" w:hAnsi="Trebuchet MS"/>
                <w:color w:val="000000"/>
                <w:sz w:val="22"/>
                <w:szCs w:val="22"/>
              </w:rPr>
              <w:t>.</w:t>
            </w:r>
          </w:p>
          <w:p w14:paraId="76547974" w14:textId="77777777" w:rsidR="009B3C0E" w:rsidRPr="004949E7" w:rsidRDefault="009B3C0E" w:rsidP="009B3C0E">
            <w:pPr>
              <w:contextualSpacing/>
              <w:jc w:val="both"/>
              <w:rPr>
                <w:rFonts w:ascii="Trebuchet MS" w:hAnsi="Trebuchet MS"/>
                <w:color w:val="000000"/>
                <w:sz w:val="22"/>
                <w:szCs w:val="22"/>
              </w:rPr>
            </w:pPr>
            <w:r w:rsidRPr="004949E7">
              <w:rPr>
                <w:rFonts w:ascii="Trebuchet MS" w:hAnsi="Trebuchet MS"/>
                <w:color w:val="000000"/>
                <w:sz w:val="22"/>
                <w:szCs w:val="22"/>
              </w:rPr>
              <w:t xml:space="preserve">Pralaidumo našumas ne mažiau 45 </w:t>
            </w:r>
            <w:proofErr w:type="spellStart"/>
            <w:r w:rsidRPr="004949E7">
              <w:rPr>
                <w:rFonts w:ascii="Trebuchet MS" w:hAnsi="Trebuchet MS"/>
                <w:color w:val="000000"/>
                <w:sz w:val="22"/>
                <w:szCs w:val="22"/>
              </w:rPr>
              <w:t>Mpps</w:t>
            </w:r>
            <w:proofErr w:type="spellEnd"/>
            <w:r w:rsidRPr="004949E7">
              <w:rPr>
                <w:rFonts w:ascii="Trebuchet MS" w:hAnsi="Trebuchet MS"/>
                <w:color w:val="000000"/>
                <w:sz w:val="22"/>
                <w:szCs w:val="22"/>
              </w:rPr>
              <w:t>.</w:t>
            </w:r>
          </w:p>
        </w:tc>
        <w:tc>
          <w:tcPr>
            <w:tcW w:w="3544" w:type="dxa"/>
          </w:tcPr>
          <w:p w14:paraId="11B1DE53" w14:textId="67DB252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FAAC5CE" w14:textId="3F6EDA6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1C4594B" w14:textId="1ABCFC8E"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4830D6C3" w14:textId="77777777" w:rsidTr="004D362F">
        <w:tc>
          <w:tcPr>
            <w:tcW w:w="564" w:type="dxa"/>
          </w:tcPr>
          <w:p w14:paraId="634AB9FE"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4CE3F7B"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Komutatorių apjungimas</w:t>
            </w:r>
          </w:p>
        </w:tc>
        <w:tc>
          <w:tcPr>
            <w:tcW w:w="5128" w:type="dxa"/>
          </w:tcPr>
          <w:p w14:paraId="37663557" w14:textId="77777777" w:rsidR="009B3C0E" w:rsidRPr="004949E7" w:rsidRDefault="009B3C0E" w:rsidP="006C49FD">
            <w:pPr>
              <w:snapToGrid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4949E7">
              <w:rPr>
                <w:rFonts w:ascii="Trebuchet MS" w:eastAsia="Times New Roman" w:hAnsi="Trebuchet MS"/>
                <w:i/>
                <w:iCs/>
                <w:color w:val="000000" w:themeColor="text1"/>
                <w:sz w:val="22"/>
                <w:szCs w:val="22"/>
              </w:rPr>
              <w:t>ang</w:t>
            </w:r>
            <w:proofErr w:type="spellEnd"/>
            <w:r w:rsidRPr="004949E7">
              <w:rPr>
                <w:rFonts w:ascii="Trebuchet MS" w:eastAsia="Times New Roman" w:hAnsi="Trebuchet MS"/>
                <w:i/>
                <w:iCs/>
                <w:color w:val="000000" w:themeColor="text1"/>
                <w:sz w:val="22"/>
                <w:szCs w:val="22"/>
              </w:rPr>
              <w:t xml:space="preserve">. </w:t>
            </w:r>
            <w:proofErr w:type="spellStart"/>
            <w:r w:rsidRPr="004949E7">
              <w:rPr>
                <w:rFonts w:ascii="Trebuchet MS" w:eastAsia="Times New Roman" w:hAnsi="Trebuchet MS"/>
                <w:i/>
                <w:iCs/>
                <w:color w:val="000000" w:themeColor="text1"/>
                <w:sz w:val="22"/>
                <w:szCs w:val="22"/>
              </w:rPr>
              <w:t>stack</w:t>
            </w:r>
            <w:proofErr w:type="spellEnd"/>
            <w:r w:rsidRPr="004949E7">
              <w:rPr>
                <w:rFonts w:ascii="Trebuchet MS" w:eastAsia="Times New Roman" w:hAnsi="Trebuchet MS"/>
                <w:color w:val="000000" w:themeColor="text1"/>
                <w:sz w:val="22"/>
                <w:szCs w:val="22"/>
              </w:rPr>
              <w:t xml:space="preserve">). Apjungtų komutatorių greitaveika ne mažiau kaip 20 </w:t>
            </w:r>
            <w:proofErr w:type="spellStart"/>
            <w:r w:rsidRPr="004949E7">
              <w:rPr>
                <w:rFonts w:ascii="Trebuchet MS" w:eastAsia="Times New Roman" w:hAnsi="Trebuchet MS"/>
                <w:color w:val="000000" w:themeColor="text1"/>
                <w:sz w:val="22"/>
                <w:szCs w:val="22"/>
              </w:rPr>
              <w:t>Gbps</w:t>
            </w:r>
            <w:proofErr w:type="spellEnd"/>
            <w:r w:rsidRPr="004949E7">
              <w:rPr>
                <w:rFonts w:ascii="Trebuchet MS" w:eastAsia="Times New Roman" w:hAnsi="Trebuchet MS"/>
                <w:color w:val="000000" w:themeColor="text1"/>
                <w:sz w:val="22"/>
                <w:szCs w:val="22"/>
              </w:rPr>
              <w:t xml:space="preserve">. </w:t>
            </w:r>
          </w:p>
        </w:tc>
        <w:tc>
          <w:tcPr>
            <w:tcW w:w="3544" w:type="dxa"/>
          </w:tcPr>
          <w:p w14:paraId="367CA2B4" w14:textId="5D2CD59B"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667AAAAE" w14:textId="6583FCF1"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7191468" w14:textId="138B8CA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0EC59654" w14:textId="77777777" w:rsidTr="004D362F">
        <w:tc>
          <w:tcPr>
            <w:tcW w:w="564" w:type="dxa"/>
          </w:tcPr>
          <w:p w14:paraId="14ABCFC8"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1E4EF670"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Virtualių tinklų identifikatorių kiekis</w:t>
            </w:r>
          </w:p>
        </w:tc>
        <w:tc>
          <w:tcPr>
            <w:tcW w:w="5128" w:type="dxa"/>
          </w:tcPr>
          <w:p w14:paraId="5650E4CD" w14:textId="77777777" w:rsidR="009B3C0E" w:rsidRPr="004949E7" w:rsidRDefault="009B3C0E" w:rsidP="009B3C0E">
            <w:pPr>
              <w:snapToGrid w:val="0"/>
              <w:rPr>
                <w:rFonts w:ascii="Trebuchet MS" w:hAnsi="Trebuchet MS"/>
                <w:bCs/>
                <w:sz w:val="22"/>
                <w:szCs w:val="22"/>
              </w:rPr>
            </w:pPr>
            <w:r w:rsidRPr="004949E7">
              <w:rPr>
                <w:rFonts w:ascii="Trebuchet MS" w:eastAsia="Times New Roman" w:hAnsi="Trebuchet MS"/>
                <w:color w:val="000000" w:themeColor="text1"/>
                <w:sz w:val="22"/>
                <w:szCs w:val="22"/>
              </w:rPr>
              <w:t>Ne mažiau kaip 4000 VLAN ID</w:t>
            </w:r>
          </w:p>
        </w:tc>
        <w:tc>
          <w:tcPr>
            <w:tcW w:w="3544" w:type="dxa"/>
          </w:tcPr>
          <w:p w14:paraId="7E8EEE31" w14:textId="1C0B7AF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C54C4B6" w14:textId="4B1B2D1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8667C90" w14:textId="6C9E96F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A37CB4D" w14:textId="77777777" w:rsidTr="004D362F">
        <w:tc>
          <w:tcPr>
            <w:tcW w:w="564" w:type="dxa"/>
          </w:tcPr>
          <w:p w14:paraId="4D24CB4A"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1797A742"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MAC adresų lentelės dydis</w:t>
            </w:r>
          </w:p>
        </w:tc>
        <w:tc>
          <w:tcPr>
            <w:tcW w:w="5128" w:type="dxa"/>
          </w:tcPr>
          <w:p w14:paraId="2FF84C7E"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Ne mažiau kaip 32000 adresų</w:t>
            </w:r>
          </w:p>
        </w:tc>
        <w:tc>
          <w:tcPr>
            <w:tcW w:w="3544" w:type="dxa"/>
          </w:tcPr>
          <w:p w14:paraId="60479690" w14:textId="7F7A3A63"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5680E05" w14:textId="46AA9C8C"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39B5C7B" w14:textId="1A4485D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E03F09D" w14:textId="77777777" w:rsidTr="004D362F">
        <w:tc>
          <w:tcPr>
            <w:tcW w:w="564" w:type="dxa"/>
          </w:tcPr>
          <w:p w14:paraId="297F230A"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0D6FF6DA"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IPv4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8" w:type="dxa"/>
          </w:tcPr>
          <w:p w14:paraId="1B5DAFDC" w14:textId="77777777" w:rsidR="009B3C0E" w:rsidRPr="004949E7" w:rsidRDefault="009B3C0E" w:rsidP="009B3C0E">
            <w:pPr>
              <w:snapToGrid w:val="0"/>
              <w:rPr>
                <w:rFonts w:ascii="Trebuchet MS" w:hAnsi="Trebuchet MS"/>
                <w:b/>
                <w:sz w:val="22"/>
                <w:szCs w:val="22"/>
              </w:rPr>
            </w:pPr>
            <w:r w:rsidRPr="004949E7">
              <w:rPr>
                <w:rFonts w:ascii="Trebuchet MS" w:hAnsi="Trebuchet MS"/>
                <w:color w:val="000000"/>
                <w:sz w:val="22"/>
                <w:szCs w:val="22"/>
              </w:rPr>
              <w:t>Ne mažiau kaip 2000</w:t>
            </w:r>
          </w:p>
        </w:tc>
        <w:tc>
          <w:tcPr>
            <w:tcW w:w="3544" w:type="dxa"/>
          </w:tcPr>
          <w:p w14:paraId="782612AC" w14:textId="0F1ED92F"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67A74ED0" w14:textId="65076820"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74305A45" w14:textId="68327481"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9B3C0E" w:rsidRPr="004949E7" w14:paraId="4335A2A5" w14:textId="77777777" w:rsidTr="004D362F">
        <w:tc>
          <w:tcPr>
            <w:tcW w:w="564" w:type="dxa"/>
          </w:tcPr>
          <w:p w14:paraId="7832B86F"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CDA6ED6"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 xml:space="preserve">IPv6 </w:t>
            </w:r>
            <w:proofErr w:type="spellStart"/>
            <w:r w:rsidRPr="004949E7">
              <w:rPr>
                <w:rFonts w:ascii="Trebuchet MS" w:eastAsia="Times New Roman" w:hAnsi="Trebuchet MS"/>
                <w:color w:val="000000" w:themeColor="text1"/>
                <w:sz w:val="22"/>
                <w:szCs w:val="22"/>
              </w:rPr>
              <w:t>unicast</w:t>
            </w:r>
            <w:proofErr w:type="spellEnd"/>
            <w:r w:rsidRPr="004949E7">
              <w:rPr>
                <w:rFonts w:ascii="Trebuchet MS" w:eastAsia="Times New Roman" w:hAnsi="Trebuchet MS"/>
                <w:color w:val="000000" w:themeColor="text1"/>
                <w:sz w:val="22"/>
                <w:szCs w:val="22"/>
              </w:rPr>
              <w:t xml:space="preserve"> maršrutų kiekis</w:t>
            </w:r>
          </w:p>
        </w:tc>
        <w:tc>
          <w:tcPr>
            <w:tcW w:w="5128" w:type="dxa"/>
          </w:tcPr>
          <w:p w14:paraId="72DAF2F6" w14:textId="77777777" w:rsidR="009B3C0E" w:rsidRPr="004949E7" w:rsidRDefault="009B3C0E" w:rsidP="009B3C0E">
            <w:pPr>
              <w:snapToGrid w:val="0"/>
              <w:rPr>
                <w:rFonts w:ascii="Trebuchet MS" w:hAnsi="Trebuchet MS"/>
                <w:b/>
                <w:sz w:val="22"/>
                <w:szCs w:val="22"/>
              </w:rPr>
            </w:pPr>
            <w:r w:rsidRPr="004949E7">
              <w:rPr>
                <w:rFonts w:ascii="Trebuchet MS" w:hAnsi="Trebuchet MS"/>
                <w:color w:val="000000"/>
                <w:sz w:val="22"/>
                <w:szCs w:val="22"/>
              </w:rPr>
              <w:t>Ne mažiau kaip 1000</w:t>
            </w:r>
          </w:p>
        </w:tc>
        <w:tc>
          <w:tcPr>
            <w:tcW w:w="3544" w:type="dxa"/>
          </w:tcPr>
          <w:p w14:paraId="58AEC926" w14:textId="2D7EA53C"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843" w:type="dxa"/>
          </w:tcPr>
          <w:p w14:paraId="4467A639" w14:textId="301A8EBE"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1537" w:type="dxa"/>
          </w:tcPr>
          <w:p w14:paraId="54A7C4CC" w14:textId="05E2ED83" w:rsidR="009B3C0E" w:rsidRPr="004949E7" w:rsidRDefault="009B3C0E" w:rsidP="00272ED2">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9B3C0E" w:rsidRPr="004949E7" w14:paraId="7E494F7D" w14:textId="77777777" w:rsidTr="004D362F">
        <w:tc>
          <w:tcPr>
            <w:tcW w:w="564" w:type="dxa"/>
          </w:tcPr>
          <w:p w14:paraId="7BAD7A4A"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9396DBB"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IGMP grupių kiekis</w:t>
            </w:r>
          </w:p>
        </w:tc>
        <w:tc>
          <w:tcPr>
            <w:tcW w:w="5128" w:type="dxa"/>
          </w:tcPr>
          <w:p w14:paraId="3B337AB9"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Ne mažiau kaip 768</w:t>
            </w:r>
          </w:p>
        </w:tc>
        <w:tc>
          <w:tcPr>
            <w:tcW w:w="3544" w:type="dxa"/>
          </w:tcPr>
          <w:p w14:paraId="3E14FA70" w14:textId="6E95BB5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5D86385" w14:textId="668F281C"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40F7D23D" w14:textId="1D0295D0"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69E600E" w14:textId="77777777" w:rsidTr="004D362F">
        <w:tc>
          <w:tcPr>
            <w:tcW w:w="564" w:type="dxa"/>
          </w:tcPr>
          <w:p w14:paraId="5D7B6CBD"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63077217"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ingress</w:t>
            </w:r>
            <w:proofErr w:type="spellEnd"/>
            <w:r w:rsidRPr="004949E7">
              <w:rPr>
                <w:rFonts w:ascii="Trebuchet MS" w:eastAsia="Times New Roman" w:hAnsi="Trebuchet MS"/>
                <w:color w:val="000000" w:themeColor="text1"/>
                <w:sz w:val="22"/>
                <w:szCs w:val="22"/>
              </w:rPr>
              <w:t>) įrašų kiekis</w:t>
            </w:r>
          </w:p>
        </w:tc>
        <w:tc>
          <w:tcPr>
            <w:tcW w:w="5128" w:type="dxa"/>
          </w:tcPr>
          <w:p w14:paraId="2FB0B79F"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Ne mažiau kaip 5000</w:t>
            </w:r>
          </w:p>
        </w:tc>
        <w:tc>
          <w:tcPr>
            <w:tcW w:w="3544" w:type="dxa"/>
          </w:tcPr>
          <w:p w14:paraId="7E9012D5" w14:textId="01421DC8"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82F7594" w14:textId="14F9381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9810B61" w14:textId="37E90499"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8D2630B" w14:textId="77777777" w:rsidTr="004D362F">
        <w:tc>
          <w:tcPr>
            <w:tcW w:w="564" w:type="dxa"/>
          </w:tcPr>
          <w:p w14:paraId="14D7CE6F"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36172788" w14:textId="77777777" w:rsidR="009B3C0E" w:rsidRPr="004949E7" w:rsidRDefault="009B3C0E" w:rsidP="009B3C0E">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IPv4 ACL (</w:t>
            </w:r>
            <w:proofErr w:type="spellStart"/>
            <w:r w:rsidRPr="004949E7">
              <w:rPr>
                <w:rFonts w:ascii="Trebuchet MS" w:eastAsia="Times New Roman" w:hAnsi="Trebuchet MS"/>
                <w:color w:val="000000" w:themeColor="text1"/>
                <w:sz w:val="22"/>
                <w:szCs w:val="22"/>
              </w:rPr>
              <w:t>egress</w:t>
            </w:r>
            <w:proofErr w:type="spellEnd"/>
            <w:r w:rsidRPr="004949E7">
              <w:rPr>
                <w:rFonts w:ascii="Trebuchet MS" w:eastAsia="Times New Roman" w:hAnsi="Trebuchet MS"/>
                <w:color w:val="000000" w:themeColor="text1"/>
                <w:sz w:val="22"/>
                <w:szCs w:val="22"/>
              </w:rPr>
              <w:t>) įrašų kiekis</w:t>
            </w:r>
          </w:p>
        </w:tc>
        <w:tc>
          <w:tcPr>
            <w:tcW w:w="5128" w:type="dxa"/>
          </w:tcPr>
          <w:p w14:paraId="31545084" w14:textId="77777777" w:rsidR="009B3C0E" w:rsidRPr="004949E7" w:rsidRDefault="009B3C0E" w:rsidP="009B3C0E">
            <w:pPr>
              <w:snapToGrid w:val="0"/>
              <w:rPr>
                <w:rFonts w:ascii="Trebuchet MS" w:hAnsi="Trebuchet MS"/>
                <w:color w:val="000000"/>
                <w:sz w:val="22"/>
                <w:szCs w:val="22"/>
              </w:rPr>
            </w:pPr>
            <w:r w:rsidRPr="004949E7">
              <w:rPr>
                <w:rFonts w:ascii="Trebuchet MS" w:hAnsi="Trebuchet MS"/>
                <w:color w:val="000000"/>
                <w:sz w:val="22"/>
                <w:szCs w:val="22"/>
              </w:rPr>
              <w:t>Ne mažiau kaip 2000</w:t>
            </w:r>
          </w:p>
        </w:tc>
        <w:tc>
          <w:tcPr>
            <w:tcW w:w="3544" w:type="dxa"/>
          </w:tcPr>
          <w:p w14:paraId="0FAB7D9A" w14:textId="607D3548"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0FE324B" w14:textId="744C1BE3"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AA1B611" w14:textId="26D6CA9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26C0BE5B" w14:textId="77777777" w:rsidTr="004D362F">
        <w:tc>
          <w:tcPr>
            <w:tcW w:w="564" w:type="dxa"/>
          </w:tcPr>
          <w:p w14:paraId="3A2E9807"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288B2846"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Paketų buferio dydis</w:t>
            </w:r>
          </w:p>
        </w:tc>
        <w:tc>
          <w:tcPr>
            <w:tcW w:w="5128" w:type="dxa"/>
          </w:tcPr>
          <w:p w14:paraId="7D94D633"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Ne mažiau kaip 6 MB</w:t>
            </w:r>
          </w:p>
        </w:tc>
        <w:tc>
          <w:tcPr>
            <w:tcW w:w="3544" w:type="dxa"/>
          </w:tcPr>
          <w:p w14:paraId="786D2112" w14:textId="3E71EAC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D9AA568" w14:textId="48F21E20"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1EA5B63" w14:textId="0B7A9B0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158A5048" w14:textId="77777777" w:rsidTr="004D362F">
        <w:tc>
          <w:tcPr>
            <w:tcW w:w="564" w:type="dxa"/>
          </w:tcPr>
          <w:p w14:paraId="4B537749"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5C13F745"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Operatyviosios atminties dydis</w:t>
            </w:r>
          </w:p>
        </w:tc>
        <w:tc>
          <w:tcPr>
            <w:tcW w:w="5128" w:type="dxa"/>
          </w:tcPr>
          <w:p w14:paraId="05020469" w14:textId="77777777" w:rsidR="009B3C0E" w:rsidRPr="004949E7" w:rsidRDefault="009B3C0E" w:rsidP="009B3C0E">
            <w:pPr>
              <w:snapToGrid w:val="0"/>
              <w:rPr>
                <w:rFonts w:ascii="Trebuchet MS" w:hAnsi="Trebuchet MS"/>
                <w:bCs/>
                <w:sz w:val="22"/>
                <w:szCs w:val="22"/>
              </w:rPr>
            </w:pPr>
            <w:r w:rsidRPr="004949E7">
              <w:rPr>
                <w:rFonts w:ascii="Trebuchet MS" w:hAnsi="Trebuchet MS"/>
                <w:color w:val="000000"/>
                <w:sz w:val="22"/>
                <w:szCs w:val="22"/>
              </w:rPr>
              <w:t>Ne mažiau kaip 8 GB</w:t>
            </w:r>
          </w:p>
        </w:tc>
        <w:tc>
          <w:tcPr>
            <w:tcW w:w="3544" w:type="dxa"/>
          </w:tcPr>
          <w:p w14:paraId="6A95BD31" w14:textId="33483DD1"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D87F0AC" w14:textId="61010872"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96FEAAA" w14:textId="7FADD7E3"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3477D513" w14:textId="77777777" w:rsidTr="004D362F">
        <w:tc>
          <w:tcPr>
            <w:tcW w:w="564" w:type="dxa"/>
          </w:tcPr>
          <w:p w14:paraId="7636896F"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254358C5"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Saugojimo atminties dydis</w:t>
            </w:r>
          </w:p>
        </w:tc>
        <w:tc>
          <w:tcPr>
            <w:tcW w:w="5128" w:type="dxa"/>
          </w:tcPr>
          <w:p w14:paraId="23B13158"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 xml:space="preserve">Ne mažiau kaip 16 GB. </w:t>
            </w:r>
          </w:p>
        </w:tc>
        <w:tc>
          <w:tcPr>
            <w:tcW w:w="3544" w:type="dxa"/>
          </w:tcPr>
          <w:p w14:paraId="4F88F482" w14:textId="757841E1"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4190368" w14:textId="598C198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FBEC426" w14:textId="6EBD21DB"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5551297" w14:textId="77777777" w:rsidTr="006E781C">
        <w:trPr>
          <w:trHeight w:val="284"/>
        </w:trPr>
        <w:tc>
          <w:tcPr>
            <w:tcW w:w="564" w:type="dxa"/>
          </w:tcPr>
          <w:p w14:paraId="743609A0"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581C2327"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Standartų ir protokolų palaikymas</w:t>
            </w:r>
          </w:p>
        </w:tc>
        <w:tc>
          <w:tcPr>
            <w:tcW w:w="5128" w:type="dxa"/>
          </w:tcPr>
          <w:p w14:paraId="4A7D7BE3" w14:textId="77777777" w:rsidR="009B3C0E" w:rsidRPr="004949E7" w:rsidRDefault="009B3C0E" w:rsidP="009B3C0E">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šiuos standartus ir protokolus:</w:t>
            </w:r>
          </w:p>
          <w:p w14:paraId="4B06A2CF" w14:textId="77777777" w:rsidR="009B3C0E" w:rsidRPr="004949E7" w:rsidRDefault="009B3C0E" w:rsidP="009B3C0E">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IEEE 802.1Q VLAN;</w:t>
            </w:r>
          </w:p>
          <w:p w14:paraId="58A0B5E4"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802.1AB Link </w:t>
            </w:r>
            <w:proofErr w:type="spellStart"/>
            <w:r w:rsidRPr="004949E7">
              <w:rPr>
                <w:rFonts w:ascii="Trebuchet MS" w:hAnsi="Trebuchet MS"/>
                <w:color w:val="000000" w:themeColor="text1"/>
                <w:sz w:val="22"/>
                <w:szCs w:val="22"/>
              </w:rPr>
              <w:t>Layer</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(LLDP);</w:t>
            </w:r>
          </w:p>
          <w:p w14:paraId="286ECBBD" w14:textId="77777777" w:rsidR="009B3C0E" w:rsidRPr="004949E7" w:rsidRDefault="009B3C0E" w:rsidP="009B3C0E">
            <w:pPr>
              <w:numPr>
                <w:ilvl w:val="0"/>
                <w:numId w:val="12"/>
              </w:numPr>
              <w:suppressAutoHyphens w:val="0"/>
              <w:contextualSpacing/>
              <w:jc w:val="both"/>
              <w:rPr>
                <w:rFonts w:ascii="Trebuchet MS" w:hAnsi="Trebuchet MS"/>
                <w:color w:val="000000" w:themeColor="text1"/>
                <w:sz w:val="22"/>
                <w:szCs w:val="22"/>
              </w:rPr>
            </w:pPr>
            <w:r w:rsidRPr="004949E7">
              <w:rPr>
                <w:rFonts w:ascii="Trebuchet MS" w:hAnsi="Trebuchet MS"/>
                <w:color w:val="000000" w:themeColor="text1"/>
                <w:sz w:val="22"/>
                <w:szCs w:val="22"/>
              </w:rPr>
              <w:t>LLDP-MED (</w:t>
            </w:r>
            <w:proofErr w:type="spellStart"/>
            <w:r w:rsidRPr="004949E7">
              <w:rPr>
                <w:rFonts w:ascii="Trebuchet MS" w:hAnsi="Trebuchet MS"/>
                <w:color w:val="000000" w:themeColor="text1"/>
                <w:sz w:val="22"/>
                <w:szCs w:val="22"/>
              </w:rPr>
              <w:t>Media</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Endpoint</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Discovery</w:t>
            </w:r>
            <w:proofErr w:type="spellEnd"/>
            <w:r w:rsidRPr="004949E7">
              <w:rPr>
                <w:rFonts w:ascii="Trebuchet MS" w:hAnsi="Trebuchet MS"/>
                <w:color w:val="000000" w:themeColor="text1"/>
                <w:sz w:val="22"/>
                <w:szCs w:val="22"/>
              </w:rPr>
              <w:t>);</w:t>
            </w:r>
          </w:p>
          <w:p w14:paraId="3D8AD851"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802.1s </w:t>
            </w:r>
            <w:proofErr w:type="spellStart"/>
            <w:r w:rsidRPr="004949E7">
              <w:rPr>
                <w:rFonts w:ascii="Trebuchet MS" w:hAnsi="Trebuchet MS"/>
                <w:color w:val="000000" w:themeColor="text1"/>
                <w:sz w:val="22"/>
                <w:szCs w:val="22"/>
              </w:rPr>
              <w:t>Multiple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(MSTP);</w:t>
            </w:r>
          </w:p>
          <w:p w14:paraId="12998048"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IEEE 802.1w </w:t>
            </w:r>
            <w:proofErr w:type="spellStart"/>
            <w:r w:rsidRPr="004949E7">
              <w:rPr>
                <w:rFonts w:ascii="Trebuchet MS" w:hAnsi="Trebuchet MS"/>
                <w:color w:val="000000" w:themeColor="text1"/>
                <w:sz w:val="22"/>
                <w:szCs w:val="22"/>
              </w:rPr>
              <w:t>Rapid</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Spanning</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Tree</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(RSTP);</w:t>
            </w:r>
          </w:p>
          <w:p w14:paraId="25DB105E"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RPVST+;</w:t>
            </w:r>
          </w:p>
          <w:p w14:paraId="600FA131"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sz w:val="22"/>
                <w:szCs w:val="22"/>
              </w:rPr>
              <w:t xml:space="preserve">Port </w:t>
            </w:r>
            <w:proofErr w:type="spellStart"/>
            <w:r w:rsidRPr="004949E7">
              <w:rPr>
                <w:rFonts w:ascii="Trebuchet MS" w:hAnsi="Trebuchet MS"/>
                <w:color w:val="000000"/>
                <w:sz w:val="22"/>
                <w:szCs w:val="22"/>
              </w:rPr>
              <w:t>Mirroring</w:t>
            </w:r>
            <w:proofErr w:type="spellEnd"/>
            <w:r w:rsidRPr="004949E7">
              <w:rPr>
                <w:rFonts w:ascii="Trebuchet MS" w:hAnsi="Trebuchet MS"/>
                <w:color w:val="000000"/>
                <w:sz w:val="22"/>
                <w:szCs w:val="22"/>
              </w:rPr>
              <w:t>;</w:t>
            </w:r>
          </w:p>
          <w:p w14:paraId="52A7B3BC"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 xml:space="preserve">Network Time </w:t>
            </w:r>
            <w:proofErr w:type="spellStart"/>
            <w:r w:rsidRPr="004949E7">
              <w:rPr>
                <w:rFonts w:ascii="Trebuchet MS" w:hAnsi="Trebuchet MS"/>
                <w:color w:val="000000" w:themeColor="text1"/>
                <w:sz w:val="22"/>
                <w:szCs w:val="22"/>
              </w:rPr>
              <w:t>Protocol</w:t>
            </w:r>
            <w:proofErr w:type="spellEnd"/>
            <w:r w:rsidRPr="004949E7">
              <w:rPr>
                <w:rFonts w:ascii="Trebuchet MS" w:hAnsi="Trebuchet MS"/>
                <w:color w:val="000000" w:themeColor="text1"/>
                <w:sz w:val="22"/>
                <w:szCs w:val="22"/>
              </w:rPr>
              <w:t xml:space="preserve"> (NTP);</w:t>
            </w:r>
          </w:p>
          <w:p w14:paraId="06A71276" w14:textId="77777777" w:rsidR="009B3C0E" w:rsidRPr="004949E7" w:rsidRDefault="009B3C0E" w:rsidP="009B3C0E">
            <w:pPr>
              <w:numPr>
                <w:ilvl w:val="0"/>
                <w:numId w:val="12"/>
              </w:numPr>
              <w:suppressAutoHyphens w:val="0"/>
              <w:contextualSpacing/>
              <w:jc w:val="both"/>
              <w:rPr>
                <w:rFonts w:ascii="Trebuchet MS" w:hAnsi="Trebuchet MS"/>
                <w:color w:val="000000"/>
                <w:sz w:val="22"/>
                <w:szCs w:val="22"/>
              </w:rPr>
            </w:pPr>
            <w:r w:rsidRPr="004949E7">
              <w:rPr>
                <w:rFonts w:ascii="Trebuchet MS" w:hAnsi="Trebuchet MS"/>
                <w:color w:val="000000" w:themeColor="text1"/>
                <w:sz w:val="22"/>
                <w:szCs w:val="22"/>
              </w:rPr>
              <w:t>MVRP.</w:t>
            </w:r>
          </w:p>
        </w:tc>
        <w:tc>
          <w:tcPr>
            <w:tcW w:w="3544" w:type="dxa"/>
          </w:tcPr>
          <w:p w14:paraId="45E6BB96" w14:textId="21845578"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FB745E1" w14:textId="0ED8BF6B"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27BE034" w14:textId="2C341B27"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3D75404" w14:textId="77777777" w:rsidTr="004D362F">
        <w:tc>
          <w:tcPr>
            <w:tcW w:w="564" w:type="dxa"/>
          </w:tcPr>
          <w:p w14:paraId="5BB713AE" w14:textId="77777777" w:rsidR="009B3C0E" w:rsidRPr="004949E7" w:rsidRDefault="009B3C0E" w:rsidP="009B3C0E">
            <w:pPr>
              <w:numPr>
                <w:ilvl w:val="0"/>
                <w:numId w:val="35"/>
              </w:numPr>
              <w:suppressAutoHyphens w:val="0"/>
              <w:snapToGrid w:val="0"/>
              <w:rPr>
                <w:rFonts w:ascii="Trebuchet MS" w:eastAsia="Times New Roman" w:hAnsi="Trebuchet MS"/>
                <w:sz w:val="22"/>
                <w:szCs w:val="22"/>
              </w:rPr>
            </w:pPr>
          </w:p>
        </w:tc>
        <w:tc>
          <w:tcPr>
            <w:tcW w:w="2388" w:type="dxa"/>
          </w:tcPr>
          <w:p w14:paraId="197AD88C" w14:textId="77777777" w:rsidR="009B3C0E" w:rsidRPr="004949E7" w:rsidRDefault="009B3C0E" w:rsidP="009B3C0E">
            <w:pPr>
              <w:snapToGrid w:val="0"/>
              <w:rPr>
                <w:rFonts w:ascii="Trebuchet MS" w:eastAsia="Times New Roman" w:hAnsi="Trebuchet MS"/>
                <w:sz w:val="22"/>
                <w:szCs w:val="22"/>
              </w:rPr>
            </w:pPr>
            <w:r w:rsidRPr="004949E7">
              <w:rPr>
                <w:rFonts w:ascii="Trebuchet MS" w:eastAsia="Times New Roman" w:hAnsi="Trebuchet MS"/>
                <w:sz w:val="22"/>
                <w:szCs w:val="22"/>
              </w:rPr>
              <w:t>VXLAN funkcionalumas</w:t>
            </w:r>
          </w:p>
        </w:tc>
        <w:tc>
          <w:tcPr>
            <w:tcW w:w="5128" w:type="dxa"/>
          </w:tcPr>
          <w:p w14:paraId="18D240A3" w14:textId="77777777" w:rsidR="009B3C0E" w:rsidRPr="004949E7" w:rsidRDefault="009B3C0E" w:rsidP="009B3C0E">
            <w:pPr>
              <w:jc w:val="both"/>
              <w:rPr>
                <w:rFonts w:ascii="Trebuchet MS" w:hAnsi="Trebuchet MS"/>
                <w:sz w:val="22"/>
                <w:szCs w:val="22"/>
              </w:rPr>
            </w:pPr>
            <w:r w:rsidRPr="004949E7">
              <w:rPr>
                <w:rFonts w:ascii="Trebuchet MS" w:hAnsi="Trebuchet MS"/>
                <w:sz w:val="22"/>
                <w:szCs w:val="22"/>
              </w:rPr>
              <w:t>Turi palaikyti VXLAN funkcionalumą.</w:t>
            </w:r>
          </w:p>
        </w:tc>
        <w:tc>
          <w:tcPr>
            <w:tcW w:w="3544" w:type="dxa"/>
          </w:tcPr>
          <w:p w14:paraId="7B5EDB5D" w14:textId="6CCF9277"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112885C" w14:textId="77FF15F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5067585" w14:textId="0FFBD73E"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16F34B11" w14:textId="77777777" w:rsidTr="004D362F">
        <w:tc>
          <w:tcPr>
            <w:tcW w:w="564" w:type="dxa"/>
          </w:tcPr>
          <w:p w14:paraId="26BF2274" w14:textId="77777777" w:rsidR="009B3C0E" w:rsidRPr="004949E7" w:rsidRDefault="009B3C0E" w:rsidP="009B3C0E">
            <w:pPr>
              <w:numPr>
                <w:ilvl w:val="0"/>
                <w:numId w:val="35"/>
              </w:numPr>
              <w:suppressAutoHyphens w:val="0"/>
              <w:snapToGrid w:val="0"/>
              <w:rPr>
                <w:rFonts w:ascii="Trebuchet MS" w:eastAsia="Times New Roman" w:hAnsi="Trebuchet MS"/>
                <w:sz w:val="22"/>
                <w:szCs w:val="22"/>
              </w:rPr>
            </w:pPr>
          </w:p>
        </w:tc>
        <w:tc>
          <w:tcPr>
            <w:tcW w:w="2388" w:type="dxa"/>
          </w:tcPr>
          <w:p w14:paraId="0D997F81" w14:textId="77777777" w:rsidR="009B3C0E" w:rsidRPr="004949E7" w:rsidRDefault="009B3C0E" w:rsidP="009B3C0E">
            <w:pPr>
              <w:snapToGrid w:val="0"/>
              <w:rPr>
                <w:rFonts w:ascii="Trebuchet MS" w:hAnsi="Trebuchet MS"/>
                <w:sz w:val="22"/>
                <w:szCs w:val="22"/>
              </w:rPr>
            </w:pPr>
            <w:proofErr w:type="spellStart"/>
            <w:r w:rsidRPr="004949E7">
              <w:rPr>
                <w:rFonts w:ascii="Trebuchet MS" w:hAnsi="Trebuchet MS"/>
                <w:sz w:val="22"/>
                <w:szCs w:val="22"/>
              </w:rPr>
              <w:t>Maršrutizavimo</w:t>
            </w:r>
            <w:proofErr w:type="spellEnd"/>
            <w:r w:rsidRPr="004949E7">
              <w:rPr>
                <w:rFonts w:ascii="Trebuchet MS" w:hAnsi="Trebuchet MS"/>
                <w:sz w:val="22"/>
                <w:szCs w:val="22"/>
              </w:rPr>
              <w:t xml:space="preserve"> </w:t>
            </w:r>
            <w:r w:rsidRPr="004949E7">
              <w:rPr>
                <w:rFonts w:ascii="Trebuchet MS" w:eastAsia="Times New Roman" w:hAnsi="Trebuchet MS"/>
                <w:sz w:val="22"/>
                <w:szCs w:val="22"/>
              </w:rPr>
              <w:t>protokolų ir funkcijų palaikymas</w:t>
            </w:r>
          </w:p>
        </w:tc>
        <w:tc>
          <w:tcPr>
            <w:tcW w:w="5128" w:type="dxa"/>
          </w:tcPr>
          <w:p w14:paraId="54BD36A7" w14:textId="77777777" w:rsidR="009B3C0E" w:rsidRPr="004949E7" w:rsidRDefault="009B3C0E" w:rsidP="009B3C0E">
            <w:pPr>
              <w:jc w:val="both"/>
              <w:rPr>
                <w:rFonts w:ascii="Trebuchet MS" w:hAnsi="Trebuchet MS"/>
                <w:sz w:val="22"/>
                <w:szCs w:val="22"/>
              </w:rPr>
            </w:pPr>
            <w:r w:rsidRPr="004949E7">
              <w:rPr>
                <w:rFonts w:ascii="Trebuchet MS" w:hAnsi="Trebuchet MS"/>
                <w:sz w:val="22"/>
                <w:szCs w:val="22"/>
              </w:rPr>
              <w:t xml:space="preserve"> </w:t>
            </w:r>
            <w:r w:rsidRPr="004949E7">
              <w:rPr>
                <w:rFonts w:ascii="Trebuchet MS" w:eastAsia="Times New Roman" w:hAnsi="Trebuchet MS"/>
                <w:sz w:val="22"/>
                <w:szCs w:val="22"/>
              </w:rPr>
              <w:t xml:space="preserve">Turi palaikyti šiuos </w:t>
            </w:r>
            <w:proofErr w:type="spellStart"/>
            <w:r w:rsidRPr="004949E7">
              <w:rPr>
                <w:rFonts w:ascii="Trebuchet MS" w:eastAsia="Times New Roman" w:hAnsi="Trebuchet MS"/>
                <w:sz w:val="22"/>
                <w:szCs w:val="22"/>
              </w:rPr>
              <w:t>maršrutizavimo</w:t>
            </w:r>
            <w:proofErr w:type="spellEnd"/>
            <w:r w:rsidRPr="004949E7">
              <w:rPr>
                <w:rFonts w:ascii="Trebuchet MS" w:eastAsia="Times New Roman" w:hAnsi="Trebuchet MS"/>
                <w:sz w:val="22"/>
                <w:szCs w:val="22"/>
              </w:rPr>
              <w:t xml:space="preserve"> protokolus ir funkcijas:</w:t>
            </w:r>
          </w:p>
          <w:p w14:paraId="79E686BF" w14:textId="77777777" w:rsidR="009B3C0E" w:rsidRPr="004949E7" w:rsidRDefault="009B3C0E" w:rsidP="009B3C0E">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OSPFv2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1BCC44AD" w14:textId="77777777" w:rsidR="009B3C0E" w:rsidRPr="004949E7" w:rsidRDefault="009B3C0E" w:rsidP="009B3C0E">
            <w:pPr>
              <w:numPr>
                <w:ilvl w:val="0"/>
                <w:numId w:val="13"/>
              </w:numPr>
              <w:suppressAutoHyphens w:val="0"/>
              <w:jc w:val="both"/>
              <w:rPr>
                <w:rFonts w:ascii="Trebuchet MS" w:eastAsia="Times New Roman" w:hAnsi="Trebuchet MS"/>
                <w:sz w:val="22"/>
                <w:szCs w:val="22"/>
              </w:rPr>
            </w:pPr>
            <w:r w:rsidRPr="004949E7">
              <w:rPr>
                <w:rFonts w:ascii="Trebuchet MS" w:eastAsia="Times New Roman" w:hAnsi="Trebuchet MS"/>
                <w:sz w:val="22"/>
                <w:szCs w:val="22"/>
              </w:rPr>
              <w:t xml:space="preserve">OSPFv3 </w:t>
            </w:r>
            <w:proofErr w:type="spellStart"/>
            <w:r w:rsidRPr="004949E7">
              <w:rPr>
                <w:rFonts w:ascii="Trebuchet MS" w:eastAsia="Times New Roman" w:hAnsi="Trebuchet MS"/>
                <w:sz w:val="22"/>
                <w:szCs w:val="22"/>
              </w:rPr>
              <w:t>for</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06735AEC" w14:textId="77777777" w:rsidR="009B3C0E" w:rsidRPr="004949E7" w:rsidRDefault="009B3C0E" w:rsidP="009B3C0E">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Static</w:t>
            </w:r>
            <w:proofErr w:type="spellEnd"/>
            <w:r w:rsidRPr="004949E7">
              <w:rPr>
                <w:rFonts w:ascii="Trebuchet MS" w:eastAsia="Times New Roman" w:hAnsi="Trebuchet MS"/>
                <w:sz w:val="22"/>
                <w:szCs w:val="22"/>
              </w:rPr>
              <w:t xml:space="preserve"> IPv4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IPv6 </w:t>
            </w:r>
            <w:proofErr w:type="spellStart"/>
            <w:r w:rsidRPr="004949E7">
              <w:rPr>
                <w:rFonts w:ascii="Trebuchet MS" w:eastAsia="Times New Roman" w:hAnsi="Trebuchet MS"/>
                <w:sz w:val="22"/>
                <w:szCs w:val="22"/>
              </w:rPr>
              <w:t>routing</w:t>
            </w:r>
            <w:proofErr w:type="spellEnd"/>
            <w:r w:rsidRPr="004949E7">
              <w:rPr>
                <w:rFonts w:ascii="Trebuchet MS" w:eastAsia="Times New Roman" w:hAnsi="Trebuchet MS"/>
                <w:sz w:val="22"/>
                <w:szCs w:val="22"/>
              </w:rPr>
              <w:t>;</w:t>
            </w:r>
          </w:p>
          <w:p w14:paraId="1273BA72" w14:textId="77777777" w:rsidR="009B3C0E" w:rsidRPr="004949E7" w:rsidRDefault="009B3C0E" w:rsidP="009B3C0E">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sz w:val="22"/>
                <w:szCs w:val="22"/>
              </w:rPr>
              <w:t>Equal-Cost</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Multipath</w:t>
            </w:r>
            <w:proofErr w:type="spellEnd"/>
            <w:r w:rsidRPr="004949E7">
              <w:rPr>
                <w:rFonts w:ascii="Trebuchet MS" w:eastAsia="Times New Roman" w:hAnsi="Trebuchet MS"/>
                <w:sz w:val="22"/>
                <w:szCs w:val="22"/>
              </w:rPr>
              <w:t xml:space="preserve"> (ECMP).</w:t>
            </w:r>
            <w:r w:rsidRPr="004949E7" w:rsidDel="007016E9">
              <w:rPr>
                <w:rFonts w:ascii="Trebuchet MS" w:hAnsi="Trebuchet MS"/>
                <w:sz w:val="22"/>
                <w:szCs w:val="22"/>
              </w:rPr>
              <w:t xml:space="preserve"> </w:t>
            </w:r>
          </w:p>
        </w:tc>
        <w:tc>
          <w:tcPr>
            <w:tcW w:w="3544" w:type="dxa"/>
          </w:tcPr>
          <w:p w14:paraId="123436BF" w14:textId="7232D012"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782509E3" w14:textId="0E777E7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7CC46F6B" w14:textId="193BBC8E"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3CB21E8" w14:textId="77777777" w:rsidTr="004D362F">
        <w:tc>
          <w:tcPr>
            <w:tcW w:w="564" w:type="dxa"/>
          </w:tcPr>
          <w:p w14:paraId="0E9393EF"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E9EF99C" w14:textId="77777777" w:rsidR="009B3C0E" w:rsidRPr="004949E7" w:rsidRDefault="009B3C0E" w:rsidP="009B3C0E">
            <w:pPr>
              <w:snapToGrid w:val="0"/>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protokolų palaikymas</w:t>
            </w:r>
          </w:p>
        </w:tc>
        <w:tc>
          <w:tcPr>
            <w:tcW w:w="5128" w:type="dxa"/>
          </w:tcPr>
          <w:p w14:paraId="43DAC1F1" w14:textId="77777777" w:rsidR="009B3C0E" w:rsidRPr="004949E7" w:rsidRDefault="009B3C0E" w:rsidP="009B3C0E">
            <w:pPr>
              <w:jc w:val="both"/>
              <w:rPr>
                <w:rFonts w:ascii="Trebuchet MS" w:eastAsia="Times New Roman" w:hAnsi="Trebuchet MS"/>
                <w:sz w:val="22"/>
                <w:szCs w:val="22"/>
              </w:rPr>
            </w:pPr>
            <w:r w:rsidRPr="004949E7">
              <w:rPr>
                <w:rFonts w:ascii="Trebuchet MS" w:eastAsia="Times New Roman" w:hAnsi="Trebuchet MS"/>
                <w:sz w:val="22"/>
                <w:szCs w:val="22"/>
              </w:rPr>
              <w:t>Turi palaikyti šiuos protokolus:</w:t>
            </w:r>
          </w:p>
          <w:p w14:paraId="3A4F2673" w14:textId="77777777" w:rsidR="009B3C0E" w:rsidRPr="004949E7" w:rsidRDefault="009B3C0E" w:rsidP="009B3C0E">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IGMPv1, v2, </w:t>
            </w:r>
            <w:proofErr w:type="spellStart"/>
            <w:r w:rsidRPr="004949E7">
              <w:rPr>
                <w:rFonts w:ascii="Trebuchet MS" w:eastAsia="Times New Roman" w:hAnsi="Trebuchet MS"/>
                <w:sz w:val="22"/>
                <w:szCs w:val="22"/>
              </w:rPr>
              <w:t>and</w:t>
            </w:r>
            <w:proofErr w:type="spellEnd"/>
            <w:r w:rsidRPr="004949E7">
              <w:rPr>
                <w:rFonts w:ascii="Trebuchet MS" w:eastAsia="Times New Roman" w:hAnsi="Trebuchet MS"/>
                <w:sz w:val="22"/>
                <w:szCs w:val="22"/>
              </w:rPr>
              <w:t xml:space="preserve"> v3; </w:t>
            </w:r>
          </w:p>
          <w:p w14:paraId="0982D2D6" w14:textId="77777777" w:rsidR="009B3C0E" w:rsidRPr="004949E7" w:rsidRDefault="009B3C0E" w:rsidP="009B3C0E">
            <w:pPr>
              <w:numPr>
                <w:ilvl w:val="0"/>
                <w:numId w:val="13"/>
              </w:numPr>
              <w:suppressAutoHyphens w:val="0"/>
              <w:jc w:val="both"/>
              <w:rPr>
                <w:rFonts w:ascii="Trebuchet MS" w:hAnsi="Trebuchet MS"/>
                <w:sz w:val="22"/>
                <w:szCs w:val="22"/>
              </w:rPr>
            </w:pPr>
            <w:proofErr w:type="spellStart"/>
            <w:r w:rsidRPr="004949E7">
              <w:rPr>
                <w:rFonts w:ascii="Trebuchet MS" w:hAnsi="Trebuchet MS"/>
                <w:sz w:val="22"/>
                <w:szCs w:val="22"/>
              </w:rPr>
              <w:t>Multicast</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Listener</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Discovery</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Version</w:t>
            </w:r>
            <w:proofErr w:type="spellEnd"/>
            <w:r w:rsidRPr="004949E7">
              <w:rPr>
                <w:rFonts w:ascii="Trebuchet MS" w:hAnsi="Trebuchet MS"/>
                <w:sz w:val="22"/>
                <w:szCs w:val="22"/>
              </w:rPr>
              <w:t xml:space="preserve"> 2 (MLDv2) </w:t>
            </w:r>
            <w:proofErr w:type="spellStart"/>
            <w:r w:rsidRPr="004949E7">
              <w:rPr>
                <w:rFonts w:ascii="Trebuchet MS" w:hAnsi="Trebuchet MS"/>
                <w:sz w:val="22"/>
                <w:szCs w:val="22"/>
              </w:rPr>
              <w:t>for</w:t>
            </w:r>
            <w:proofErr w:type="spellEnd"/>
            <w:r w:rsidRPr="004949E7">
              <w:rPr>
                <w:rFonts w:ascii="Trebuchet MS" w:hAnsi="Trebuchet MS"/>
                <w:sz w:val="22"/>
                <w:szCs w:val="22"/>
              </w:rPr>
              <w:t xml:space="preserve"> IPv6;</w:t>
            </w:r>
          </w:p>
          <w:p w14:paraId="7ADF1309" w14:textId="77777777" w:rsidR="009B3C0E" w:rsidRPr="004949E7" w:rsidRDefault="009B3C0E" w:rsidP="009B3C0E">
            <w:pPr>
              <w:numPr>
                <w:ilvl w:val="0"/>
                <w:numId w:val="13"/>
              </w:numPr>
              <w:suppressAutoHyphens w:val="0"/>
              <w:jc w:val="both"/>
              <w:rPr>
                <w:rFonts w:ascii="Trebuchet MS" w:hAnsi="Trebuchet MS"/>
                <w:sz w:val="22"/>
                <w:szCs w:val="22"/>
              </w:rPr>
            </w:pPr>
            <w:r w:rsidRPr="004949E7">
              <w:rPr>
                <w:rFonts w:ascii="Trebuchet MS" w:hAnsi="Trebuchet MS"/>
                <w:sz w:val="22"/>
                <w:szCs w:val="22"/>
              </w:rPr>
              <w:t xml:space="preserve">MLD </w:t>
            </w:r>
            <w:proofErr w:type="spellStart"/>
            <w:r w:rsidRPr="004949E7">
              <w:rPr>
                <w:rFonts w:ascii="Trebuchet MS" w:hAnsi="Trebuchet MS"/>
                <w:sz w:val="22"/>
                <w:szCs w:val="22"/>
              </w:rPr>
              <w:t>snooping</w:t>
            </w:r>
            <w:proofErr w:type="spellEnd"/>
            <w:r w:rsidRPr="004949E7">
              <w:rPr>
                <w:rFonts w:ascii="Trebuchet MS" w:hAnsi="Trebuchet MS"/>
                <w:sz w:val="22"/>
                <w:szCs w:val="22"/>
              </w:rPr>
              <w:t>;</w:t>
            </w:r>
          </w:p>
          <w:p w14:paraId="5AEA426B" w14:textId="77777777" w:rsidR="009B3C0E" w:rsidRPr="004949E7" w:rsidRDefault="009B3C0E" w:rsidP="009B3C0E">
            <w:pPr>
              <w:numPr>
                <w:ilvl w:val="0"/>
                <w:numId w:val="13"/>
              </w:numPr>
              <w:suppressAutoHyphens w:val="0"/>
              <w:jc w:val="both"/>
              <w:rPr>
                <w:rFonts w:ascii="Trebuchet MS" w:hAnsi="Trebuchet MS"/>
                <w:sz w:val="22"/>
                <w:szCs w:val="22"/>
              </w:rPr>
            </w:pPr>
            <w:r w:rsidRPr="004949E7">
              <w:rPr>
                <w:rFonts w:ascii="Trebuchet MS" w:eastAsia="Times New Roman" w:hAnsi="Trebuchet MS"/>
                <w:sz w:val="22"/>
                <w:szCs w:val="22"/>
              </w:rPr>
              <w:t xml:space="preserve">PIM </w:t>
            </w:r>
            <w:proofErr w:type="spellStart"/>
            <w:r w:rsidRPr="004949E7">
              <w:rPr>
                <w:rFonts w:ascii="Trebuchet MS" w:eastAsia="Times New Roman" w:hAnsi="Trebuchet MS"/>
                <w:sz w:val="22"/>
                <w:szCs w:val="22"/>
              </w:rPr>
              <w:t>Dense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eastAsia="Times New Roman" w:hAnsi="Trebuchet MS"/>
                <w:sz w:val="22"/>
                <w:szCs w:val="22"/>
              </w:rPr>
              <w:t xml:space="preserve">, PIM </w:t>
            </w:r>
            <w:proofErr w:type="spellStart"/>
            <w:r w:rsidRPr="004949E7">
              <w:rPr>
                <w:rFonts w:ascii="Trebuchet MS" w:eastAsia="Times New Roman" w:hAnsi="Trebuchet MS"/>
                <w:sz w:val="22"/>
                <w:szCs w:val="22"/>
              </w:rPr>
              <w:t>Sparse</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sz w:val="22"/>
                <w:szCs w:val="22"/>
              </w:rPr>
              <w:t>Mode</w:t>
            </w:r>
            <w:proofErr w:type="spellEnd"/>
            <w:r w:rsidRPr="004949E7">
              <w:rPr>
                <w:rFonts w:ascii="Trebuchet MS" w:hAnsi="Trebuchet MS"/>
                <w:sz w:val="22"/>
                <w:szCs w:val="22"/>
              </w:rPr>
              <w:t>.</w:t>
            </w:r>
          </w:p>
        </w:tc>
        <w:tc>
          <w:tcPr>
            <w:tcW w:w="3544" w:type="dxa"/>
          </w:tcPr>
          <w:p w14:paraId="5EBBA67C" w14:textId="226531A9"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FEEC1E8" w14:textId="5C62E505"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802F057" w14:textId="58F8DD03"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1C295AB" w14:textId="77777777" w:rsidTr="004D362F">
        <w:tc>
          <w:tcPr>
            <w:tcW w:w="564" w:type="dxa"/>
          </w:tcPr>
          <w:p w14:paraId="32E09521"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6CC5D047"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Aukštą patikimumą užtikrinančių protokolų palaikymas</w:t>
            </w:r>
          </w:p>
        </w:tc>
        <w:tc>
          <w:tcPr>
            <w:tcW w:w="5128" w:type="dxa"/>
          </w:tcPr>
          <w:p w14:paraId="7BD423F5" w14:textId="77777777" w:rsidR="009B3C0E" w:rsidRPr="004949E7" w:rsidRDefault="009B3C0E" w:rsidP="009B3C0E">
            <w:pPr>
              <w:jc w:val="both"/>
              <w:rPr>
                <w:rFonts w:ascii="Trebuchet MS" w:hAnsi="Trebuchet MS"/>
                <w:color w:val="000000"/>
                <w:sz w:val="22"/>
                <w:szCs w:val="22"/>
              </w:rPr>
            </w:pPr>
            <w:r w:rsidRPr="004949E7">
              <w:rPr>
                <w:rFonts w:ascii="Trebuchet MS" w:hAnsi="Trebuchet MS"/>
                <w:color w:val="000000"/>
                <w:sz w:val="22"/>
                <w:szCs w:val="22"/>
              </w:rPr>
              <w:t>Turi palaikyti šiuos aukštą patikimumą užtikrinančius protokolus:</w:t>
            </w:r>
          </w:p>
          <w:p w14:paraId="14746B10" w14:textId="77777777" w:rsidR="009B3C0E" w:rsidRPr="004949E7" w:rsidRDefault="009B3C0E" w:rsidP="009B3C0E">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Virtual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Router</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Redundancy</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(VRRP);</w:t>
            </w:r>
          </w:p>
          <w:p w14:paraId="513BFE6E" w14:textId="77777777" w:rsidR="009B3C0E" w:rsidRPr="004949E7" w:rsidRDefault="009B3C0E" w:rsidP="009B3C0E">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Uni-directional</w:t>
            </w:r>
            <w:proofErr w:type="spellEnd"/>
            <w:r w:rsidRPr="004949E7">
              <w:rPr>
                <w:rFonts w:ascii="Trebuchet MS" w:eastAsia="Times New Roman" w:hAnsi="Trebuchet MS"/>
                <w:color w:val="000000" w:themeColor="text1"/>
                <w:sz w:val="22"/>
                <w:szCs w:val="22"/>
              </w:rPr>
              <w:t xml:space="preserve"> Link </w:t>
            </w:r>
            <w:proofErr w:type="spellStart"/>
            <w:r w:rsidRPr="004949E7">
              <w:rPr>
                <w:rFonts w:ascii="Trebuchet MS" w:eastAsia="Times New Roman" w:hAnsi="Trebuchet MS"/>
                <w:color w:val="000000" w:themeColor="text1"/>
                <w:sz w:val="22"/>
                <w:szCs w:val="22"/>
              </w:rPr>
              <w:t>Detection</w:t>
            </w:r>
            <w:proofErr w:type="spellEnd"/>
            <w:r w:rsidRPr="004949E7">
              <w:rPr>
                <w:rFonts w:ascii="Trebuchet MS" w:eastAsia="Times New Roman" w:hAnsi="Trebuchet MS"/>
                <w:color w:val="000000" w:themeColor="text1"/>
                <w:sz w:val="22"/>
                <w:szCs w:val="22"/>
              </w:rPr>
              <w:t xml:space="preserve"> (UDLD);</w:t>
            </w:r>
          </w:p>
          <w:p w14:paraId="059CB5F4"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802.3ad Link </w:t>
            </w:r>
            <w:proofErr w:type="spellStart"/>
            <w:r w:rsidRPr="004949E7">
              <w:rPr>
                <w:rFonts w:ascii="Trebuchet MS" w:hAnsi="Trebuchet MS"/>
                <w:color w:val="000000"/>
                <w:sz w:val="22"/>
                <w:szCs w:val="22"/>
              </w:rPr>
              <w:t>Aggregation</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Protocol</w:t>
            </w:r>
            <w:proofErr w:type="spellEnd"/>
            <w:r w:rsidRPr="004949E7">
              <w:rPr>
                <w:rFonts w:ascii="Trebuchet MS" w:hAnsi="Trebuchet MS"/>
                <w:color w:val="000000"/>
                <w:sz w:val="22"/>
                <w:szCs w:val="22"/>
              </w:rPr>
              <w:t xml:space="preserve"> (LACP).</w:t>
            </w:r>
          </w:p>
        </w:tc>
        <w:tc>
          <w:tcPr>
            <w:tcW w:w="3544" w:type="dxa"/>
          </w:tcPr>
          <w:p w14:paraId="2DDE477B" w14:textId="1F2EE242"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4369086F" w14:textId="4AF3912C"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7FD0C02" w14:textId="7D15177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91F589E" w14:textId="77777777" w:rsidTr="004D362F">
        <w:tc>
          <w:tcPr>
            <w:tcW w:w="564" w:type="dxa"/>
          </w:tcPr>
          <w:p w14:paraId="50F4C55E"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594497EA"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Saugumo protokolų ir standartų palaikymas</w:t>
            </w:r>
          </w:p>
        </w:tc>
        <w:tc>
          <w:tcPr>
            <w:tcW w:w="5128" w:type="dxa"/>
          </w:tcPr>
          <w:p w14:paraId="3784D402" w14:textId="77777777" w:rsidR="009B3C0E" w:rsidRPr="004949E7" w:rsidRDefault="009B3C0E" w:rsidP="009B3C0E">
            <w:pPr>
              <w:jc w:val="both"/>
              <w:rPr>
                <w:rFonts w:ascii="Trebuchet MS" w:hAnsi="Trebuchet MS"/>
                <w:color w:val="000000"/>
                <w:sz w:val="22"/>
                <w:szCs w:val="22"/>
              </w:rPr>
            </w:pPr>
            <w:r w:rsidRPr="004949E7">
              <w:rPr>
                <w:rFonts w:ascii="Trebuchet MS" w:eastAsia="Times New Roman" w:hAnsi="Trebuchet MS"/>
                <w:color w:val="000000" w:themeColor="text1"/>
                <w:sz w:val="22"/>
                <w:szCs w:val="22"/>
              </w:rPr>
              <w:t>Turi palaikyti šiuos saugumo protokolus ir standartus</w:t>
            </w:r>
            <w:r w:rsidRPr="004949E7">
              <w:rPr>
                <w:rFonts w:ascii="Trebuchet MS" w:hAnsi="Trebuchet MS"/>
                <w:color w:val="000000"/>
                <w:sz w:val="22"/>
                <w:szCs w:val="22"/>
              </w:rPr>
              <w:t>:</w:t>
            </w:r>
          </w:p>
          <w:p w14:paraId="7DC62F0F"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TFTP;</w:t>
            </w:r>
          </w:p>
          <w:p w14:paraId="37084697"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SFTP;</w:t>
            </w:r>
          </w:p>
          <w:p w14:paraId="5388D74F"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Access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list</w:t>
            </w:r>
            <w:proofErr w:type="spellEnd"/>
            <w:r w:rsidRPr="004949E7">
              <w:rPr>
                <w:rFonts w:ascii="Trebuchet MS" w:hAnsi="Trebuchet MS"/>
                <w:color w:val="000000"/>
                <w:sz w:val="22"/>
                <w:szCs w:val="22"/>
              </w:rPr>
              <w:t xml:space="preserve"> (ACL);</w:t>
            </w:r>
          </w:p>
          <w:p w14:paraId="43B8E457" w14:textId="77777777" w:rsidR="009B3C0E" w:rsidRPr="004949E7" w:rsidRDefault="009B3C0E" w:rsidP="009B3C0E">
            <w:pPr>
              <w:numPr>
                <w:ilvl w:val="0"/>
                <w:numId w:val="13"/>
              </w:numPr>
              <w:suppressAutoHyphens w:val="0"/>
              <w:snapToGrid w:val="0"/>
              <w:contextualSpacing/>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STP BPDU;</w:t>
            </w:r>
          </w:p>
          <w:p w14:paraId="271CB400"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STP </w:t>
            </w:r>
            <w:proofErr w:type="spellStart"/>
            <w:r w:rsidRPr="004949E7">
              <w:rPr>
                <w:rFonts w:ascii="Trebuchet MS" w:eastAsia="Times New Roman" w:hAnsi="Trebuchet MS"/>
                <w:color w:val="000000" w:themeColor="text1"/>
                <w:sz w:val="22"/>
                <w:szCs w:val="22"/>
              </w:rPr>
              <w:t>root</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guard</w:t>
            </w:r>
            <w:proofErr w:type="spellEnd"/>
            <w:r w:rsidRPr="004949E7">
              <w:rPr>
                <w:rFonts w:ascii="Trebuchet MS" w:eastAsia="Times New Roman" w:hAnsi="Trebuchet MS"/>
                <w:color w:val="000000" w:themeColor="text1"/>
                <w:sz w:val="22"/>
                <w:szCs w:val="22"/>
              </w:rPr>
              <w:t>;</w:t>
            </w:r>
          </w:p>
          <w:p w14:paraId="1332280A" w14:textId="77777777" w:rsidR="009B3C0E" w:rsidRPr="004949E7" w:rsidRDefault="009B3C0E" w:rsidP="009B3C0E">
            <w:pPr>
              <w:numPr>
                <w:ilvl w:val="0"/>
                <w:numId w:val="13"/>
              </w:numPr>
              <w:suppressAutoHyphens w:val="0"/>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Dynamic</w:t>
            </w:r>
            <w:proofErr w:type="spellEnd"/>
            <w:r w:rsidRPr="004949E7">
              <w:rPr>
                <w:rFonts w:ascii="Trebuchet MS" w:eastAsia="Times New Roman" w:hAnsi="Trebuchet MS"/>
                <w:color w:val="000000" w:themeColor="text1"/>
                <w:sz w:val="22"/>
                <w:szCs w:val="22"/>
              </w:rPr>
              <w:t xml:space="preserve"> ARP;</w:t>
            </w:r>
          </w:p>
          <w:p w14:paraId="0636B86A" w14:textId="77777777" w:rsidR="009B3C0E" w:rsidRPr="004949E7" w:rsidRDefault="009B3C0E" w:rsidP="009B3C0E">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TACACS+;</w:t>
            </w:r>
          </w:p>
          <w:p w14:paraId="7C4D777F" w14:textId="77777777" w:rsidR="009B3C0E" w:rsidRPr="004949E7" w:rsidRDefault="009B3C0E" w:rsidP="009B3C0E">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RADIUS;</w:t>
            </w:r>
          </w:p>
          <w:p w14:paraId="42EE3DCB" w14:textId="77777777" w:rsidR="009B3C0E" w:rsidRPr="004949E7" w:rsidRDefault="009B3C0E" w:rsidP="009B3C0E">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SSHv2;</w:t>
            </w:r>
          </w:p>
          <w:p w14:paraId="48C57BEC" w14:textId="77777777" w:rsidR="009B3C0E" w:rsidRPr="004949E7" w:rsidRDefault="009B3C0E" w:rsidP="009B3C0E">
            <w:pPr>
              <w:numPr>
                <w:ilvl w:val="0"/>
                <w:numId w:val="13"/>
              </w:numPr>
              <w:suppressAutoHyphens w:val="0"/>
              <w:snapToGrid w:val="0"/>
              <w:contextualSpacing/>
              <w:rPr>
                <w:rFonts w:ascii="Trebuchet MS" w:hAnsi="Trebuchet MS"/>
                <w:color w:val="000000"/>
                <w:sz w:val="22"/>
                <w:szCs w:val="22"/>
              </w:rPr>
            </w:pPr>
            <w:r w:rsidRPr="004949E7">
              <w:rPr>
                <w:rFonts w:ascii="Trebuchet MS" w:hAnsi="Trebuchet MS"/>
                <w:color w:val="000000"/>
                <w:sz w:val="22"/>
                <w:szCs w:val="22"/>
              </w:rPr>
              <w:t>SSL;</w:t>
            </w:r>
          </w:p>
          <w:p w14:paraId="5B2FEB25" w14:textId="77777777" w:rsidR="009B3C0E" w:rsidRPr="004949E7" w:rsidRDefault="009B3C0E" w:rsidP="009B3C0E">
            <w:pPr>
              <w:numPr>
                <w:ilvl w:val="0"/>
                <w:numId w:val="13"/>
              </w:numPr>
              <w:suppressAutoHyphens w:val="0"/>
              <w:snapToGrid w:val="0"/>
              <w:contextualSpacing/>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IEEE 802.1X, </w:t>
            </w:r>
            <w:proofErr w:type="spellStart"/>
            <w:r w:rsidRPr="004949E7">
              <w:rPr>
                <w:rFonts w:ascii="Trebuchet MS" w:eastAsia="Times New Roman" w:hAnsi="Trebuchet MS"/>
                <w:color w:val="000000" w:themeColor="text1"/>
                <w:sz w:val="22"/>
                <w:szCs w:val="22"/>
              </w:rPr>
              <w:t>Web</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and</w:t>
            </w:r>
            <w:proofErr w:type="spellEnd"/>
            <w:r w:rsidRPr="004949E7">
              <w:rPr>
                <w:rFonts w:ascii="Trebuchet MS" w:eastAsia="Times New Roman" w:hAnsi="Trebuchet MS"/>
                <w:color w:val="000000" w:themeColor="text1"/>
                <w:sz w:val="22"/>
                <w:szCs w:val="22"/>
              </w:rPr>
              <w:t xml:space="preserve"> MAC </w:t>
            </w:r>
            <w:proofErr w:type="spellStart"/>
            <w:r w:rsidRPr="004949E7">
              <w:rPr>
                <w:rFonts w:ascii="Trebuchet MS" w:eastAsia="Times New Roman" w:hAnsi="Trebuchet MS"/>
                <w:color w:val="000000" w:themeColor="text1"/>
                <w:sz w:val="22"/>
                <w:szCs w:val="22"/>
              </w:rPr>
              <w:t>authentication</w:t>
            </w:r>
            <w:proofErr w:type="spellEnd"/>
            <w:r w:rsidRPr="004949E7">
              <w:rPr>
                <w:rFonts w:ascii="Trebuchet MS" w:eastAsia="Times New Roman" w:hAnsi="Trebuchet MS"/>
                <w:color w:val="000000" w:themeColor="text1"/>
                <w:sz w:val="22"/>
                <w:szCs w:val="22"/>
              </w:rPr>
              <w:t>.</w:t>
            </w:r>
          </w:p>
        </w:tc>
        <w:tc>
          <w:tcPr>
            <w:tcW w:w="3544" w:type="dxa"/>
          </w:tcPr>
          <w:p w14:paraId="7625B7D7" w14:textId="64AACAD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200AA3A6" w14:textId="185707C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585CBF2F" w14:textId="5DD1B77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78710F34" w14:textId="77777777" w:rsidTr="004D362F">
        <w:tc>
          <w:tcPr>
            <w:tcW w:w="564" w:type="dxa"/>
          </w:tcPr>
          <w:p w14:paraId="4297B0D7"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5068034B"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Paslaugos kokybės valdymo funkcijų palaikymas</w:t>
            </w:r>
          </w:p>
        </w:tc>
        <w:tc>
          <w:tcPr>
            <w:tcW w:w="5128" w:type="dxa"/>
          </w:tcPr>
          <w:p w14:paraId="41533042" w14:textId="77777777" w:rsidR="009B3C0E" w:rsidRPr="004949E7" w:rsidRDefault="009B3C0E" w:rsidP="009B3C0E">
            <w:pPr>
              <w:jc w:val="both"/>
              <w:rPr>
                <w:rFonts w:ascii="Trebuchet MS" w:hAnsi="Trebuchet MS"/>
                <w:color w:val="000000"/>
                <w:sz w:val="22"/>
                <w:szCs w:val="22"/>
              </w:rPr>
            </w:pPr>
            <w:r w:rsidRPr="004949E7">
              <w:rPr>
                <w:rFonts w:ascii="Trebuchet MS" w:hAnsi="Trebuchet MS"/>
                <w:color w:val="000000"/>
                <w:sz w:val="22"/>
                <w:szCs w:val="22"/>
              </w:rPr>
              <w:t>Turi palaikyti šiuos eilių valdymo metodus:</w:t>
            </w:r>
          </w:p>
          <w:p w14:paraId="2F6F2FEA" w14:textId="77777777" w:rsidR="009B3C0E" w:rsidRPr="004949E7" w:rsidRDefault="009B3C0E" w:rsidP="009B3C0E">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Strict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 xml:space="preserve"> (SP);</w:t>
            </w:r>
          </w:p>
          <w:p w14:paraId="578DF8FA" w14:textId="77777777" w:rsidR="009B3C0E" w:rsidRPr="004949E7" w:rsidRDefault="009B3C0E" w:rsidP="009B3C0E">
            <w:pPr>
              <w:numPr>
                <w:ilvl w:val="0"/>
                <w:numId w:val="13"/>
              </w:numPr>
              <w:suppressAutoHyphens w:val="0"/>
              <w:jc w:val="both"/>
              <w:rPr>
                <w:rFonts w:ascii="Trebuchet MS" w:hAnsi="Trebuchet MS"/>
                <w:color w:val="000000"/>
                <w:sz w:val="22"/>
                <w:szCs w:val="22"/>
              </w:rPr>
            </w:pPr>
            <w:proofErr w:type="spellStart"/>
            <w:r w:rsidRPr="004949E7">
              <w:rPr>
                <w:rFonts w:ascii="Trebuchet MS" w:hAnsi="Trebuchet MS"/>
                <w:color w:val="000000"/>
                <w:sz w:val="22"/>
                <w:szCs w:val="22"/>
              </w:rPr>
              <w:t>Deficit</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Weighted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Round</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Robin</w:t>
            </w:r>
            <w:proofErr w:type="spellEnd"/>
            <w:r w:rsidRPr="004949E7">
              <w:rPr>
                <w:rFonts w:ascii="Trebuchet MS" w:hAnsi="Trebuchet MS"/>
                <w:color w:val="000000"/>
                <w:sz w:val="22"/>
                <w:szCs w:val="22"/>
              </w:rPr>
              <w:t xml:space="preserve"> (DWRR) </w:t>
            </w:r>
            <w:r w:rsidRPr="004949E7">
              <w:rPr>
                <w:rFonts w:ascii="Trebuchet MS" w:eastAsia="Times New Roman" w:hAnsi="Trebuchet MS"/>
                <w:color w:val="000000" w:themeColor="text1"/>
                <w:sz w:val="22"/>
                <w:szCs w:val="22"/>
              </w:rPr>
              <w:t xml:space="preserve">arba </w:t>
            </w:r>
            <w:proofErr w:type="spellStart"/>
            <w:r w:rsidRPr="004949E7">
              <w:rPr>
                <w:rFonts w:ascii="Trebuchet MS" w:eastAsia="Times New Roman" w:hAnsi="Trebuchet MS"/>
                <w:color w:val="000000" w:themeColor="text1"/>
                <w:sz w:val="22"/>
                <w:szCs w:val="22"/>
              </w:rPr>
              <w:t>Weighted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Fair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Queueing</w:t>
            </w:r>
            <w:proofErr w:type="spellEnd"/>
            <w:r w:rsidRPr="004949E7">
              <w:rPr>
                <w:rFonts w:ascii="Trebuchet MS" w:eastAsia="Times New Roman" w:hAnsi="Trebuchet MS"/>
                <w:color w:val="000000" w:themeColor="text1"/>
                <w:sz w:val="22"/>
                <w:szCs w:val="22"/>
              </w:rPr>
              <w:t xml:space="preserve"> (WFQ)</w:t>
            </w:r>
            <w:r w:rsidRPr="004949E7">
              <w:rPr>
                <w:rFonts w:ascii="Trebuchet MS" w:hAnsi="Trebuchet MS"/>
                <w:color w:val="000000"/>
                <w:sz w:val="22"/>
                <w:szCs w:val="22"/>
              </w:rPr>
              <w:t>.</w:t>
            </w:r>
          </w:p>
          <w:p w14:paraId="7C9567E8" w14:textId="77777777" w:rsidR="009B3C0E" w:rsidRPr="004949E7" w:rsidRDefault="009B3C0E" w:rsidP="009B3C0E">
            <w:pPr>
              <w:jc w:val="both"/>
              <w:rPr>
                <w:rFonts w:ascii="Trebuchet MS" w:hAnsi="Trebuchet MS"/>
                <w:color w:val="000000"/>
                <w:sz w:val="22"/>
                <w:szCs w:val="22"/>
              </w:rPr>
            </w:pPr>
            <w:r w:rsidRPr="004949E7">
              <w:rPr>
                <w:rFonts w:ascii="Trebuchet MS" w:hAnsi="Trebuchet MS"/>
                <w:color w:val="000000"/>
                <w:sz w:val="22"/>
                <w:szCs w:val="22"/>
              </w:rPr>
              <w:t>Turi palaikyti šiuos paketų valdymo algoritmus:</w:t>
            </w:r>
          </w:p>
          <w:p w14:paraId="0AC02E5D"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lastRenderedPageBreak/>
              <w:t xml:space="preserve">IEEE 802.1p </w:t>
            </w:r>
            <w:proofErr w:type="spellStart"/>
            <w:r w:rsidRPr="004949E7">
              <w:rPr>
                <w:rFonts w:ascii="Trebuchet MS" w:hAnsi="Trebuchet MS"/>
                <w:color w:val="000000"/>
                <w:sz w:val="22"/>
                <w:szCs w:val="22"/>
              </w:rPr>
              <w:t>Priority</w:t>
            </w:r>
            <w:proofErr w:type="spellEnd"/>
            <w:r w:rsidRPr="004949E7">
              <w:rPr>
                <w:rFonts w:ascii="Trebuchet MS" w:hAnsi="Trebuchet MS"/>
                <w:color w:val="000000"/>
                <w:sz w:val="22"/>
                <w:szCs w:val="22"/>
              </w:rPr>
              <w:t>;</w:t>
            </w:r>
          </w:p>
          <w:p w14:paraId="09BF5BAA"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hAnsi="Trebuchet MS"/>
                <w:color w:val="000000"/>
                <w:sz w:val="22"/>
                <w:szCs w:val="22"/>
              </w:rPr>
              <w:t xml:space="preserve">IEEE 802.3x </w:t>
            </w:r>
            <w:proofErr w:type="spellStart"/>
            <w:r w:rsidRPr="004949E7">
              <w:rPr>
                <w:rFonts w:ascii="Trebuchet MS" w:hAnsi="Trebuchet MS"/>
                <w:color w:val="000000"/>
                <w:sz w:val="22"/>
                <w:szCs w:val="22"/>
              </w:rPr>
              <w:t>Flow</w:t>
            </w:r>
            <w:proofErr w:type="spellEnd"/>
            <w:r w:rsidRPr="004949E7">
              <w:rPr>
                <w:rFonts w:ascii="Trebuchet MS" w:hAnsi="Trebuchet MS"/>
                <w:color w:val="000000"/>
                <w:sz w:val="22"/>
                <w:szCs w:val="22"/>
              </w:rPr>
              <w:t xml:space="preserve"> </w:t>
            </w:r>
            <w:proofErr w:type="spellStart"/>
            <w:r w:rsidRPr="004949E7">
              <w:rPr>
                <w:rFonts w:ascii="Trebuchet MS" w:hAnsi="Trebuchet MS"/>
                <w:color w:val="000000"/>
                <w:sz w:val="22"/>
                <w:szCs w:val="22"/>
              </w:rPr>
              <w:t>Control</w:t>
            </w:r>
            <w:proofErr w:type="spellEnd"/>
            <w:r w:rsidRPr="004949E7">
              <w:rPr>
                <w:rFonts w:ascii="Trebuchet MS" w:hAnsi="Trebuchet MS"/>
                <w:color w:val="000000"/>
                <w:sz w:val="22"/>
                <w:szCs w:val="22"/>
              </w:rPr>
              <w:t>;</w:t>
            </w:r>
          </w:p>
          <w:p w14:paraId="0D2C2CE0" w14:textId="77777777" w:rsidR="009B3C0E" w:rsidRPr="004949E7" w:rsidRDefault="009B3C0E" w:rsidP="009B3C0E">
            <w:pPr>
              <w:numPr>
                <w:ilvl w:val="0"/>
                <w:numId w:val="13"/>
              </w:numPr>
              <w:suppressAutoHyphens w:val="0"/>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Paketų klasifikavimo 802.1p standartas leidžiantis naudoti ne mažiau kaip aštuonias prioriteto eiles. Paketo žymėjimas (802.1p žyme) pagal IP adresą, IP Type </w:t>
            </w:r>
            <w:proofErr w:type="spellStart"/>
            <w:r w:rsidRPr="004949E7">
              <w:rPr>
                <w:rFonts w:ascii="Trebuchet MS" w:eastAsia="Times New Roman" w:hAnsi="Trebuchet MS"/>
                <w:color w:val="000000" w:themeColor="text1"/>
                <w:sz w:val="22"/>
                <w:szCs w:val="22"/>
              </w:rPr>
              <w:t>of</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Service</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ToS</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Layer</w:t>
            </w:r>
            <w:proofErr w:type="spellEnd"/>
            <w:r w:rsidRPr="004949E7">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4949E7">
              <w:rPr>
                <w:rFonts w:ascii="Trebuchet MS" w:eastAsia="Times New Roman" w:hAnsi="Trebuchet MS"/>
                <w:color w:val="000000" w:themeColor="text1"/>
                <w:sz w:val="22"/>
                <w:szCs w:val="22"/>
              </w:rPr>
              <w:t>DiffServ</w:t>
            </w:r>
            <w:proofErr w:type="spellEnd"/>
            <w:r w:rsidRPr="004949E7">
              <w:rPr>
                <w:rFonts w:ascii="Trebuchet MS" w:eastAsia="Times New Roman" w:hAnsi="Trebuchet MS"/>
                <w:color w:val="000000" w:themeColor="text1"/>
                <w:sz w:val="22"/>
                <w:szCs w:val="22"/>
              </w:rPr>
              <w:t>;</w:t>
            </w:r>
          </w:p>
          <w:p w14:paraId="72C255FA" w14:textId="77777777" w:rsidR="009B3C0E" w:rsidRPr="004949E7" w:rsidRDefault="009B3C0E" w:rsidP="009B3C0E">
            <w:pPr>
              <w:numPr>
                <w:ilvl w:val="0"/>
                <w:numId w:val="13"/>
              </w:numPr>
              <w:suppressAutoHyphens w:val="0"/>
              <w:jc w:val="both"/>
              <w:rPr>
                <w:rFonts w:ascii="Trebuchet MS" w:hAnsi="Trebuchet MS"/>
                <w:color w:val="000000"/>
                <w:sz w:val="22"/>
                <w:szCs w:val="22"/>
              </w:rPr>
            </w:pPr>
            <w:r w:rsidRPr="004949E7">
              <w:rPr>
                <w:rFonts w:ascii="Trebuchet MS" w:eastAsia="Times New Roman" w:hAnsi="Trebuchet MS"/>
                <w:color w:val="000000" w:themeColor="text1"/>
                <w:sz w:val="22"/>
                <w:szCs w:val="22"/>
              </w:rPr>
              <w:t xml:space="preserve">IP SLA </w:t>
            </w:r>
            <w:proofErr w:type="spellStart"/>
            <w:r w:rsidRPr="004949E7">
              <w:rPr>
                <w:rFonts w:ascii="Trebuchet MS" w:eastAsia="Times New Roman" w:hAnsi="Trebuchet MS"/>
                <w:color w:val="000000" w:themeColor="text1"/>
                <w:sz w:val="22"/>
                <w:szCs w:val="22"/>
              </w:rPr>
              <w:t>for</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Voice</w:t>
            </w:r>
            <w:proofErr w:type="spellEnd"/>
            <w:r w:rsidRPr="004949E7">
              <w:rPr>
                <w:rFonts w:ascii="Trebuchet MS" w:eastAsia="Times New Roman" w:hAnsi="Trebuchet MS"/>
                <w:color w:val="000000" w:themeColor="text1"/>
                <w:sz w:val="22"/>
                <w:szCs w:val="22"/>
              </w:rPr>
              <w:t xml:space="preserve"> balso srauto kokybės parametrų stebėsenai</w:t>
            </w:r>
            <w:r w:rsidRPr="004949E7">
              <w:rPr>
                <w:rFonts w:ascii="Trebuchet MS" w:hAnsi="Trebuchet MS"/>
                <w:color w:val="000000"/>
                <w:sz w:val="22"/>
                <w:szCs w:val="22"/>
              </w:rPr>
              <w:t>.</w:t>
            </w:r>
          </w:p>
        </w:tc>
        <w:tc>
          <w:tcPr>
            <w:tcW w:w="3544" w:type="dxa"/>
          </w:tcPr>
          <w:p w14:paraId="6FA556FF" w14:textId="0734F4F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35077178" w14:textId="2249673A"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24695866" w14:textId="7509D876"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154AE7E" w14:textId="77777777" w:rsidTr="004D362F">
        <w:tc>
          <w:tcPr>
            <w:tcW w:w="564" w:type="dxa"/>
          </w:tcPr>
          <w:p w14:paraId="2461290A"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3E7034E2"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Valdymo funkcijų palaikymas</w:t>
            </w:r>
          </w:p>
        </w:tc>
        <w:tc>
          <w:tcPr>
            <w:tcW w:w="5128" w:type="dxa"/>
          </w:tcPr>
          <w:p w14:paraId="71A98A2E" w14:textId="77777777" w:rsidR="009B3C0E" w:rsidRPr="004949E7" w:rsidRDefault="009B3C0E" w:rsidP="009B3C0E">
            <w:pPr>
              <w:snapToGrid w:val="0"/>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valdymo funkcijas:</w:t>
            </w:r>
          </w:p>
          <w:p w14:paraId="1026FCE0" w14:textId="77777777" w:rsidR="009B3C0E" w:rsidRPr="004949E7" w:rsidRDefault="009B3C0E" w:rsidP="009B3C0E">
            <w:pPr>
              <w:numPr>
                <w:ilvl w:val="0"/>
                <w:numId w:val="13"/>
              </w:numPr>
              <w:suppressAutoHyphens w:val="0"/>
              <w:rPr>
                <w:rFonts w:ascii="Trebuchet MS" w:eastAsia="Times New Roman" w:hAnsi="Trebuchet MS"/>
                <w:sz w:val="22"/>
                <w:szCs w:val="22"/>
              </w:rPr>
            </w:pPr>
            <w:r w:rsidRPr="004949E7">
              <w:rPr>
                <w:rFonts w:ascii="Trebuchet MS" w:eastAsia="Times New Roman" w:hAnsi="Trebuchet MS"/>
                <w:color w:val="000000" w:themeColor="text1"/>
                <w:sz w:val="22"/>
                <w:szCs w:val="22"/>
              </w:rPr>
              <w:t>CLI;</w:t>
            </w:r>
          </w:p>
          <w:p w14:paraId="42BFE216" w14:textId="77777777" w:rsidR="009B3C0E" w:rsidRPr="004949E7" w:rsidRDefault="009B3C0E" w:rsidP="009B3C0E">
            <w:pPr>
              <w:numPr>
                <w:ilvl w:val="0"/>
                <w:numId w:val="13"/>
              </w:numPr>
              <w:suppressAutoHyphens w:val="0"/>
              <w:snapToGrid w:val="0"/>
              <w:rPr>
                <w:rFonts w:ascii="Trebuchet MS" w:eastAsia="Times New Roman" w:hAnsi="Trebuchet MS"/>
                <w:color w:val="000000" w:themeColor="text1"/>
                <w:sz w:val="22"/>
                <w:szCs w:val="22"/>
              </w:rPr>
            </w:pPr>
            <w:r w:rsidRPr="004949E7">
              <w:rPr>
                <w:rFonts w:ascii="Trebuchet MS" w:eastAsia="Times New Roman" w:hAnsi="Trebuchet MS"/>
                <w:sz w:val="22"/>
                <w:szCs w:val="22"/>
              </w:rPr>
              <w:t>SNMP v2c/v3;</w:t>
            </w:r>
          </w:p>
          <w:p w14:paraId="56512F1F" w14:textId="77777777" w:rsidR="009B3C0E" w:rsidRPr="004949E7" w:rsidRDefault="009B3C0E" w:rsidP="009B3C0E">
            <w:pPr>
              <w:numPr>
                <w:ilvl w:val="0"/>
                <w:numId w:val="13"/>
              </w:numPr>
              <w:suppressAutoHyphens w:val="0"/>
              <w:snapToGrid w:val="0"/>
              <w:rPr>
                <w:rFonts w:ascii="Trebuchet MS" w:hAnsi="Trebuchet MS"/>
                <w:sz w:val="22"/>
                <w:szCs w:val="22"/>
              </w:rPr>
            </w:pPr>
            <w:r w:rsidRPr="004949E7">
              <w:rPr>
                <w:rFonts w:ascii="Trebuchet MS" w:eastAsia="Times New Roman" w:hAnsi="Trebuchet MS"/>
                <w:color w:val="000000" w:themeColor="text1"/>
                <w:sz w:val="22"/>
                <w:szCs w:val="22"/>
              </w:rPr>
              <w:t>debesijos tipo centralizuoto valdymo platforma.</w:t>
            </w:r>
          </w:p>
        </w:tc>
        <w:tc>
          <w:tcPr>
            <w:tcW w:w="3544" w:type="dxa"/>
          </w:tcPr>
          <w:p w14:paraId="72C3E100" w14:textId="15A6BDE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F9BA021" w14:textId="26B7E81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3899CE5" w14:textId="7850B317"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6020D9A9" w14:textId="77777777" w:rsidTr="004D362F">
        <w:trPr>
          <w:trHeight w:val="398"/>
        </w:trPr>
        <w:tc>
          <w:tcPr>
            <w:tcW w:w="564" w:type="dxa"/>
          </w:tcPr>
          <w:p w14:paraId="38B7058B"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605C834E"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Srautų stebėjimo funkcijų palaikymas</w:t>
            </w:r>
          </w:p>
        </w:tc>
        <w:tc>
          <w:tcPr>
            <w:tcW w:w="5128" w:type="dxa"/>
          </w:tcPr>
          <w:p w14:paraId="5826310F" w14:textId="77777777" w:rsidR="009B3C0E" w:rsidRPr="004949E7" w:rsidRDefault="009B3C0E" w:rsidP="009B3C0E">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srautų stebėjimo funkcijas:</w:t>
            </w:r>
          </w:p>
          <w:p w14:paraId="4C34F19A" w14:textId="77777777" w:rsidR="009B3C0E" w:rsidRPr="004949E7" w:rsidRDefault="009B3C0E" w:rsidP="009B3C0E">
            <w:pPr>
              <w:numPr>
                <w:ilvl w:val="0"/>
                <w:numId w:val="13"/>
              </w:numPr>
              <w:suppressAutoHyphens w:val="0"/>
              <w:jc w:val="both"/>
              <w:rPr>
                <w:rFonts w:ascii="Trebuchet MS" w:hAnsi="Trebuchet MS"/>
                <w:sz w:val="22"/>
                <w:szCs w:val="22"/>
              </w:rPr>
            </w:pPr>
            <w:proofErr w:type="spellStart"/>
            <w:r w:rsidRPr="004949E7">
              <w:rPr>
                <w:rFonts w:ascii="Trebuchet MS" w:eastAsia="Times New Roman" w:hAnsi="Trebuchet MS"/>
                <w:color w:val="000000" w:themeColor="text1"/>
                <w:sz w:val="22"/>
                <w:szCs w:val="22"/>
              </w:rPr>
              <w:t>sFlow</w:t>
            </w:r>
            <w:proofErr w:type="spellEnd"/>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p>
          <w:p w14:paraId="26258307" w14:textId="77777777" w:rsidR="009B3C0E" w:rsidRPr="004949E7" w:rsidRDefault="009B3C0E" w:rsidP="009B3C0E">
            <w:pPr>
              <w:numPr>
                <w:ilvl w:val="0"/>
                <w:numId w:val="13"/>
              </w:numPr>
              <w:suppressAutoHyphens w:val="0"/>
              <w:jc w:val="both"/>
              <w:rPr>
                <w:rFonts w:ascii="Trebuchet MS" w:hAnsi="Trebuchet MS"/>
                <w:sz w:val="22"/>
                <w:szCs w:val="22"/>
              </w:rPr>
            </w:pPr>
            <w:r w:rsidRPr="004949E7">
              <w:rPr>
                <w:rFonts w:ascii="Trebuchet MS" w:eastAsia="Times New Roman" w:hAnsi="Trebuchet MS"/>
                <w:color w:val="000000" w:themeColor="text1"/>
                <w:sz w:val="22"/>
                <w:szCs w:val="22"/>
              </w:rPr>
              <w:t>RMON.</w:t>
            </w:r>
          </w:p>
        </w:tc>
        <w:tc>
          <w:tcPr>
            <w:tcW w:w="3544" w:type="dxa"/>
          </w:tcPr>
          <w:p w14:paraId="4DD21628" w14:textId="38CF879B"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0FA8DE3E" w14:textId="5C7E2E0B"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8207478" w14:textId="6FB94B7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504C5E4D" w14:textId="77777777" w:rsidTr="004D362F">
        <w:tc>
          <w:tcPr>
            <w:tcW w:w="564" w:type="dxa"/>
          </w:tcPr>
          <w:p w14:paraId="674B1FD4"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4810F663" w14:textId="77777777" w:rsidR="009B3C0E" w:rsidRPr="004949E7" w:rsidRDefault="009B3C0E" w:rsidP="009B3C0E">
            <w:pPr>
              <w:snapToGrid w:val="0"/>
              <w:rPr>
                <w:rFonts w:ascii="Trebuchet MS" w:hAnsi="Trebuchet MS"/>
                <w:sz w:val="22"/>
                <w:szCs w:val="22"/>
              </w:rPr>
            </w:pPr>
            <w:r w:rsidRPr="004949E7">
              <w:rPr>
                <w:rFonts w:ascii="Trebuchet MS" w:hAnsi="Trebuchet MS"/>
                <w:color w:val="000000"/>
                <w:sz w:val="22"/>
                <w:szCs w:val="22"/>
              </w:rPr>
              <w:t>Kitos funkcijos</w:t>
            </w:r>
          </w:p>
        </w:tc>
        <w:tc>
          <w:tcPr>
            <w:tcW w:w="5128" w:type="dxa"/>
          </w:tcPr>
          <w:p w14:paraId="4DC8FCCB" w14:textId="77777777" w:rsidR="009B3C0E" w:rsidRPr="004949E7" w:rsidRDefault="009B3C0E" w:rsidP="009B3C0E">
            <w:pPr>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palaikyti šias funkcijas:</w:t>
            </w:r>
          </w:p>
          <w:p w14:paraId="3296E6DE" w14:textId="77777777" w:rsidR="009B3C0E" w:rsidRPr="004949E7" w:rsidRDefault="009B3C0E" w:rsidP="009B3C0E">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dviejų vidinės programinės įrangos versijų laikymas įrenginyje (</w:t>
            </w:r>
            <w:proofErr w:type="spellStart"/>
            <w:r w:rsidRPr="004949E7">
              <w:rPr>
                <w:rFonts w:ascii="Trebuchet MS" w:hAnsi="Trebuchet MS"/>
                <w:sz w:val="22"/>
                <w:szCs w:val="22"/>
              </w:rPr>
              <w:t>dual</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flash</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image</w:t>
            </w:r>
            <w:proofErr w:type="spellEnd"/>
            <w:r w:rsidRPr="004949E7">
              <w:rPr>
                <w:rFonts w:ascii="Trebuchet MS" w:hAnsi="Trebuchet MS"/>
                <w:sz w:val="22"/>
                <w:szCs w:val="22"/>
              </w:rPr>
              <w:t>);</w:t>
            </w:r>
          </w:p>
          <w:p w14:paraId="6223946F" w14:textId="77777777" w:rsidR="009B3C0E" w:rsidRPr="004949E7" w:rsidRDefault="009B3C0E" w:rsidP="009B3C0E">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color w:val="000000" w:themeColor="text1"/>
                <w:sz w:val="22"/>
                <w:szCs w:val="22"/>
              </w:rPr>
              <w:t>„</w:t>
            </w:r>
            <w:proofErr w:type="spellStart"/>
            <w:r w:rsidRPr="004949E7">
              <w:rPr>
                <w:rFonts w:ascii="Trebuchet MS" w:hAnsi="Trebuchet MS"/>
                <w:color w:val="000000" w:themeColor="text1"/>
                <w:sz w:val="22"/>
                <w:szCs w:val="22"/>
              </w:rPr>
              <w:t>Jumbo</w:t>
            </w:r>
            <w:proofErr w:type="spellEnd"/>
            <w:r w:rsidRPr="004949E7">
              <w:rPr>
                <w:rFonts w:ascii="Trebuchet MS" w:hAnsi="Trebuchet MS"/>
                <w:color w:val="000000" w:themeColor="text1"/>
                <w:sz w:val="22"/>
                <w:szCs w:val="22"/>
              </w:rPr>
              <w:t xml:space="preserve"> </w:t>
            </w:r>
            <w:proofErr w:type="spellStart"/>
            <w:r w:rsidRPr="004949E7">
              <w:rPr>
                <w:rFonts w:ascii="Trebuchet MS" w:hAnsi="Trebuchet MS"/>
                <w:color w:val="000000" w:themeColor="text1"/>
                <w:sz w:val="22"/>
                <w:szCs w:val="22"/>
              </w:rPr>
              <w:t>frames</w:t>
            </w:r>
            <w:proofErr w:type="spellEnd"/>
            <w:r w:rsidRPr="004949E7">
              <w:rPr>
                <w:rFonts w:ascii="Trebuchet MS" w:hAnsi="Trebuchet MS"/>
                <w:color w:val="000000" w:themeColor="text1"/>
                <w:sz w:val="22"/>
                <w:szCs w:val="22"/>
              </w:rPr>
              <w:t>“ ne mažesni kaip 9000 baitų paketai;</w:t>
            </w:r>
          </w:p>
          <w:p w14:paraId="0A025299" w14:textId="77777777" w:rsidR="009B3C0E" w:rsidRPr="004949E7" w:rsidRDefault="009B3C0E" w:rsidP="009B3C0E">
            <w:pPr>
              <w:numPr>
                <w:ilvl w:val="0"/>
                <w:numId w:val="13"/>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REST API sąsaja;</w:t>
            </w:r>
          </w:p>
          <w:p w14:paraId="16277D1E" w14:textId="77777777" w:rsidR="009B3C0E" w:rsidRPr="004949E7" w:rsidRDefault="009B3C0E" w:rsidP="009B3C0E">
            <w:pPr>
              <w:numPr>
                <w:ilvl w:val="0"/>
                <w:numId w:val="13"/>
              </w:numPr>
              <w:suppressAutoHyphens w:val="0"/>
              <w:contextualSpacing/>
              <w:jc w:val="both"/>
              <w:rPr>
                <w:rFonts w:ascii="Trebuchet MS" w:hAnsi="Trebuchet MS"/>
                <w:color w:val="000000"/>
                <w:sz w:val="22"/>
                <w:szCs w:val="22"/>
              </w:rPr>
            </w:pPr>
            <w:proofErr w:type="spellStart"/>
            <w:r w:rsidRPr="004949E7">
              <w:rPr>
                <w:rFonts w:ascii="Trebuchet MS" w:eastAsia="Times New Roman" w:hAnsi="Trebuchet MS"/>
                <w:color w:val="000000" w:themeColor="text1"/>
                <w:sz w:val="22"/>
                <w:szCs w:val="22"/>
              </w:rPr>
              <w:t>Python</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skriptų</w:t>
            </w:r>
            <w:proofErr w:type="spellEnd"/>
            <w:r w:rsidRPr="004949E7">
              <w:rPr>
                <w:rFonts w:ascii="Trebuchet MS" w:eastAsia="Times New Roman" w:hAnsi="Trebuchet MS"/>
                <w:color w:val="000000" w:themeColor="text1"/>
                <w:sz w:val="22"/>
                <w:szCs w:val="22"/>
              </w:rPr>
              <w:t xml:space="preserve"> vykdymas.</w:t>
            </w:r>
          </w:p>
        </w:tc>
        <w:tc>
          <w:tcPr>
            <w:tcW w:w="3544" w:type="dxa"/>
          </w:tcPr>
          <w:p w14:paraId="358E7B68" w14:textId="0C920C7E"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6211362" w14:textId="73728607"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3F7B0F5" w14:textId="0B8CAAA4"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007246FC" w14:textId="77777777" w:rsidTr="004D362F">
        <w:tc>
          <w:tcPr>
            <w:tcW w:w="564" w:type="dxa"/>
          </w:tcPr>
          <w:p w14:paraId="1CCA8BC3"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tcPr>
          <w:p w14:paraId="21607EE0" w14:textId="77777777" w:rsidR="009B3C0E" w:rsidRPr="004949E7" w:rsidRDefault="009B3C0E" w:rsidP="009B3C0E">
            <w:pPr>
              <w:snapToGrid w:val="0"/>
              <w:rPr>
                <w:rFonts w:ascii="Trebuchet MS" w:hAnsi="Trebuchet MS"/>
                <w:sz w:val="22"/>
                <w:szCs w:val="22"/>
              </w:rPr>
            </w:pPr>
            <w:r w:rsidRPr="004949E7">
              <w:rPr>
                <w:rFonts w:ascii="Trebuchet MS" w:eastAsia="Times New Roman" w:hAnsi="Trebuchet MS"/>
                <w:color w:val="000000" w:themeColor="text1"/>
                <w:sz w:val="22"/>
                <w:szCs w:val="22"/>
              </w:rPr>
              <w:t>Tinklo analitika</w:t>
            </w:r>
          </w:p>
        </w:tc>
        <w:tc>
          <w:tcPr>
            <w:tcW w:w="5128" w:type="dxa"/>
          </w:tcPr>
          <w:p w14:paraId="0DF01259" w14:textId="77777777" w:rsidR="009B3C0E" w:rsidRPr="004949E7" w:rsidRDefault="009B3C0E" w:rsidP="009B3C0E">
            <w:pPr>
              <w:jc w:val="both"/>
              <w:rPr>
                <w:rFonts w:ascii="Trebuchet MS" w:eastAsia="Times New Roman" w:hAnsi="Trebuchet MS"/>
                <w:color w:val="000000" w:themeColor="text1"/>
                <w:sz w:val="22"/>
                <w:szCs w:val="22"/>
              </w:rPr>
            </w:pPr>
            <w:r w:rsidRPr="004949E7">
              <w:rPr>
                <w:rFonts w:ascii="Trebuchet MS" w:eastAsia="Times New Roman" w:hAnsi="Trebuchet MS"/>
                <w:sz w:val="22"/>
                <w:szCs w:val="22"/>
              </w:rPr>
              <w:t>Turi palaikyti funkcionalumą</w:t>
            </w:r>
            <w:r w:rsidRPr="004949E7">
              <w:rPr>
                <w:rFonts w:ascii="Trebuchet MS" w:eastAsia="Times New Roman" w:hAnsi="Trebuchet MS"/>
                <w:color w:val="000000" w:themeColor="text1"/>
                <w:sz w:val="22"/>
                <w:szCs w:val="22"/>
              </w:rPr>
              <w:t>:</w:t>
            </w:r>
          </w:p>
          <w:p w14:paraId="4DFC91EF" w14:textId="77777777" w:rsidR="009B3C0E" w:rsidRPr="004949E7" w:rsidRDefault="009B3C0E" w:rsidP="009B3C0E">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stebėti ir analizuoti įvykius tinkle;</w:t>
            </w:r>
          </w:p>
          <w:p w14:paraId="6D77611A" w14:textId="77777777" w:rsidR="009B3C0E" w:rsidRPr="004949E7" w:rsidRDefault="009B3C0E" w:rsidP="009B3C0E">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identifikuoti ir spręsti problemas tinkle;</w:t>
            </w:r>
          </w:p>
          <w:p w14:paraId="17D51623" w14:textId="77777777" w:rsidR="009B3C0E" w:rsidRPr="004949E7" w:rsidRDefault="009B3C0E" w:rsidP="009B3C0E">
            <w:pPr>
              <w:numPr>
                <w:ilvl w:val="0"/>
                <w:numId w:val="13"/>
              </w:numPr>
              <w:suppressAutoHyphens w:val="0"/>
              <w:contextualSpacing/>
              <w:jc w:val="both"/>
              <w:rPr>
                <w:rFonts w:ascii="Trebuchet MS" w:eastAsia="Times New Roman" w:hAnsi="Trebuchet MS"/>
                <w:sz w:val="22"/>
                <w:szCs w:val="22"/>
              </w:rPr>
            </w:pPr>
            <w:r w:rsidRPr="004949E7">
              <w:rPr>
                <w:rFonts w:ascii="Trebuchet MS" w:eastAsia="Times New Roman" w:hAnsi="Trebuchet MS"/>
                <w:color w:val="000000"/>
                <w:sz w:val="22"/>
                <w:szCs w:val="22"/>
                <w:lang w:eastAsia="ar-SA"/>
              </w:rPr>
              <w:t>saugoti konfigūracijas ir veikimo būklės duomenis.</w:t>
            </w:r>
          </w:p>
          <w:p w14:paraId="64BF0192" w14:textId="77777777" w:rsidR="009B3C0E" w:rsidRPr="004949E7" w:rsidRDefault="009B3C0E" w:rsidP="009B3C0E">
            <w:pPr>
              <w:contextualSpacing/>
              <w:jc w:val="both"/>
              <w:rPr>
                <w:rFonts w:ascii="Trebuchet MS" w:hAnsi="Trebuchet MS"/>
                <w:color w:val="000000"/>
                <w:sz w:val="22"/>
                <w:szCs w:val="22"/>
              </w:rPr>
            </w:pPr>
            <w:r w:rsidRPr="004949E7">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3544" w:type="dxa"/>
          </w:tcPr>
          <w:p w14:paraId="6B849412" w14:textId="59F606A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583172C5" w14:textId="2C45E9C9"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0EAC3B79" w14:textId="1126892E"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9B3C0E" w:rsidRPr="004949E7" w14:paraId="4FE4C540" w14:textId="77777777" w:rsidTr="004D362F">
        <w:tc>
          <w:tcPr>
            <w:tcW w:w="564" w:type="dxa"/>
          </w:tcPr>
          <w:p w14:paraId="3B19E399" w14:textId="77777777" w:rsidR="009B3C0E" w:rsidRPr="004949E7" w:rsidRDefault="009B3C0E" w:rsidP="009B3C0E">
            <w:pPr>
              <w:numPr>
                <w:ilvl w:val="0"/>
                <w:numId w:val="35"/>
              </w:numPr>
              <w:suppressAutoHyphens w:val="0"/>
              <w:snapToGrid w:val="0"/>
              <w:contextualSpacing/>
              <w:rPr>
                <w:rFonts w:ascii="Trebuchet MS" w:hAnsi="Trebuchet MS"/>
                <w:sz w:val="22"/>
                <w:szCs w:val="22"/>
              </w:rPr>
            </w:pPr>
          </w:p>
        </w:tc>
        <w:tc>
          <w:tcPr>
            <w:tcW w:w="2388" w:type="dxa"/>
            <w:shd w:val="clear" w:color="auto" w:fill="auto"/>
          </w:tcPr>
          <w:p w14:paraId="6B3D4B4F" w14:textId="77777777" w:rsidR="009B3C0E" w:rsidRPr="004949E7" w:rsidRDefault="009B3C0E" w:rsidP="009B3C0E">
            <w:pPr>
              <w:snapToGrid w:val="0"/>
              <w:rPr>
                <w:rFonts w:ascii="Trebuchet MS" w:hAnsi="Trebuchet MS"/>
                <w:color w:val="000000"/>
                <w:sz w:val="22"/>
                <w:szCs w:val="22"/>
              </w:rPr>
            </w:pPr>
            <w:r w:rsidRPr="004949E7">
              <w:rPr>
                <w:rFonts w:ascii="Trebuchet MS" w:eastAsia="Times New Roman" w:hAnsi="Trebuchet MS"/>
                <w:color w:val="000000" w:themeColor="text1"/>
                <w:sz w:val="22"/>
                <w:szCs w:val="22"/>
              </w:rPr>
              <w:t>Centralizuotas valdymas</w:t>
            </w:r>
          </w:p>
        </w:tc>
        <w:tc>
          <w:tcPr>
            <w:tcW w:w="5128" w:type="dxa"/>
            <w:shd w:val="clear" w:color="auto" w:fill="auto"/>
          </w:tcPr>
          <w:p w14:paraId="297EFC21" w14:textId="77777777" w:rsidR="009B3C0E" w:rsidRPr="004949E7" w:rsidRDefault="009B3C0E" w:rsidP="006C49FD">
            <w:pPr>
              <w:snapToGrid w:val="0"/>
              <w:jc w:val="both"/>
              <w:rPr>
                <w:rFonts w:ascii="Trebuchet MS" w:eastAsia="Times New Roman" w:hAnsi="Trebuchet MS"/>
                <w:sz w:val="22"/>
                <w:szCs w:val="22"/>
              </w:rPr>
            </w:pPr>
            <w:r w:rsidRPr="004949E7">
              <w:rPr>
                <w:rFonts w:ascii="Trebuchet MS" w:eastAsia="Times New Roman" w:hAnsi="Trebuchet MS"/>
                <w:sz w:val="22"/>
                <w:szCs w:val="22"/>
              </w:rPr>
              <w:t xml:space="preserve">Turi būti pridedamos licencijos komutatorių įtraukti ir valdyti centralizuoto tinklo valdymo sistema, paremta debesijos pagrindu. Licencijos </w:t>
            </w:r>
            <w:r w:rsidRPr="004949E7">
              <w:rPr>
                <w:rFonts w:ascii="Trebuchet MS" w:eastAsia="Times New Roman" w:hAnsi="Trebuchet MS"/>
                <w:sz w:val="22"/>
                <w:szCs w:val="22"/>
              </w:rPr>
              <w:lastRenderedPageBreak/>
              <w:t>turi būti pateikiamos ne trumpesniam negu 3 metų laikotarpiui.</w:t>
            </w:r>
          </w:p>
          <w:p w14:paraId="079B3D28" w14:textId="77777777" w:rsidR="009B3C0E" w:rsidRPr="004949E7" w:rsidRDefault="009B3C0E" w:rsidP="006C49FD">
            <w:pPr>
              <w:snapToGrid w:val="0"/>
              <w:jc w:val="both"/>
              <w:rPr>
                <w:rFonts w:ascii="Trebuchet MS" w:hAnsi="Trebuchet MS"/>
                <w:color w:val="000000"/>
                <w:sz w:val="22"/>
                <w:szCs w:val="22"/>
              </w:rPr>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3544" w:type="dxa"/>
          </w:tcPr>
          <w:p w14:paraId="5F7961AF" w14:textId="4E6B10EF"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1843" w:type="dxa"/>
          </w:tcPr>
          <w:p w14:paraId="4EA5616C" w14:textId="66F13D2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6985DFBA" w14:textId="4FC4E5AD" w:rsidR="009B3C0E" w:rsidRPr="004949E7" w:rsidRDefault="009B3C0E" w:rsidP="00272ED2">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BB05FF" w:rsidRPr="004949E7" w14:paraId="5EE244F6" w14:textId="77777777" w:rsidTr="00BB05FF">
        <w:tc>
          <w:tcPr>
            <w:tcW w:w="564" w:type="dxa"/>
          </w:tcPr>
          <w:p w14:paraId="1C91BDF3" w14:textId="77777777" w:rsidR="00BB05FF" w:rsidRPr="004949E7" w:rsidRDefault="00BB05FF" w:rsidP="00BB05FF">
            <w:pPr>
              <w:numPr>
                <w:ilvl w:val="0"/>
                <w:numId w:val="35"/>
              </w:numPr>
              <w:suppressAutoHyphens w:val="0"/>
              <w:snapToGrid w:val="0"/>
              <w:contextualSpacing/>
              <w:rPr>
                <w:rFonts w:ascii="Trebuchet MS" w:hAnsi="Trebuchet MS"/>
                <w:sz w:val="22"/>
                <w:szCs w:val="22"/>
              </w:rPr>
            </w:pPr>
          </w:p>
        </w:tc>
        <w:tc>
          <w:tcPr>
            <w:tcW w:w="2388" w:type="dxa"/>
            <w:shd w:val="clear" w:color="auto" w:fill="auto"/>
          </w:tcPr>
          <w:p w14:paraId="1E30C69B" w14:textId="77777777" w:rsidR="00BB05FF" w:rsidRPr="00D4295A" w:rsidRDefault="00BB05FF" w:rsidP="00BB05FF">
            <w:pPr>
              <w:snapToGrid w:val="0"/>
              <w:rPr>
                <w:rFonts w:ascii="Trebuchet MS" w:hAnsi="Trebuchet MS"/>
                <w:sz w:val="22"/>
                <w:szCs w:val="22"/>
              </w:rPr>
            </w:pPr>
            <w:r w:rsidRPr="00D4295A">
              <w:rPr>
                <w:rFonts w:ascii="Trebuchet MS" w:eastAsia="Times New Roman" w:hAnsi="Trebuchet MS"/>
                <w:color w:val="000000"/>
                <w:sz w:val="22"/>
                <w:szCs w:val="22"/>
              </w:rPr>
              <w:t>Garantija</w:t>
            </w:r>
          </w:p>
        </w:tc>
        <w:tc>
          <w:tcPr>
            <w:tcW w:w="5128" w:type="dxa"/>
            <w:shd w:val="clear" w:color="auto" w:fill="auto"/>
          </w:tcPr>
          <w:p w14:paraId="503FEC0B" w14:textId="61778E65" w:rsidR="00BB05FF" w:rsidRPr="00D4295A" w:rsidRDefault="00BB05FF" w:rsidP="006C49FD">
            <w:pPr>
              <w:jc w:val="both"/>
              <w:rPr>
                <w:rFonts w:ascii="Trebuchet MS" w:eastAsia="SimSun" w:hAnsi="Trebuchet MS"/>
                <w:sz w:val="22"/>
                <w:szCs w:val="22"/>
              </w:rPr>
            </w:pPr>
            <w:r w:rsidRPr="00D4295A">
              <w:rPr>
                <w:rFonts w:ascii="Trebuchet MS" w:eastAsia="Times New Roman" w:hAnsi="Trebuchet MS"/>
                <w:color w:val="000000" w:themeColor="text1"/>
                <w:sz w:val="22"/>
                <w:szCs w:val="22"/>
              </w:rPr>
              <w:t xml:space="preserve">Siūlomai įrangai turi būti taikoma ne trumpesnė kaip </w:t>
            </w:r>
            <w:r w:rsidRPr="00D4295A">
              <w:rPr>
                <w:rFonts w:ascii="Trebuchet MS" w:hAnsi="Trebuchet MS"/>
                <w:color w:val="000000" w:themeColor="text1"/>
                <w:sz w:val="22"/>
                <w:szCs w:val="22"/>
              </w:rPr>
              <w:t xml:space="preserve">5 metų </w:t>
            </w:r>
            <w:r w:rsidRPr="00D4295A">
              <w:rPr>
                <w:rFonts w:ascii="Trebuchet MS" w:eastAsia="Times New Roman" w:hAnsi="Trebuchet MS"/>
                <w:color w:val="000000" w:themeColor="text1"/>
                <w:sz w:val="22"/>
                <w:szCs w:val="22"/>
              </w:rPr>
              <w:t xml:space="preserve">gamintojo </w:t>
            </w:r>
            <w:ins w:id="28" w:author="Rima Kabelinskienė" w:date="2025-02-06T14:51:00Z" w16du:dateUtc="2025-02-06T12:51:00Z">
              <w:r w:rsidR="00634A62">
                <w:rPr>
                  <w:rFonts w:ascii="Trebuchet MS" w:eastAsia="Times New Roman" w:hAnsi="Trebuchet MS"/>
                  <w:color w:val="000000" w:themeColor="text1"/>
                  <w:sz w:val="22"/>
                  <w:szCs w:val="22"/>
                </w:rPr>
                <w:t>garantija</w:t>
              </w:r>
              <w:r w:rsidR="00634A62" w:rsidRPr="00D4295A" w:rsidDel="00634A62">
                <w:rPr>
                  <w:rFonts w:ascii="Trebuchet MS" w:eastAsia="Times New Roman" w:hAnsi="Trebuchet MS"/>
                  <w:color w:val="000000" w:themeColor="text1"/>
                  <w:sz w:val="22"/>
                  <w:szCs w:val="22"/>
                </w:rPr>
                <w:t xml:space="preserve"> </w:t>
              </w:r>
            </w:ins>
            <w:del w:id="29" w:author="Rima Kabelinskienė" w:date="2025-02-06T14:51:00Z" w16du:dateUtc="2025-02-06T12:51:00Z">
              <w:r w:rsidRPr="00D4295A" w:rsidDel="00634A62">
                <w:rPr>
                  <w:rFonts w:ascii="Trebuchet MS" w:eastAsia="Times New Roman" w:hAnsi="Trebuchet MS"/>
                  <w:color w:val="000000" w:themeColor="text1"/>
                  <w:sz w:val="22"/>
                  <w:szCs w:val="22"/>
                </w:rPr>
                <w:delText xml:space="preserve">garantinė priežiūra </w:delText>
              </w:r>
            </w:del>
            <w:r w:rsidRPr="00D4295A">
              <w:rPr>
                <w:rFonts w:ascii="Trebuchet MS" w:eastAsia="Times New Roman" w:hAnsi="Trebuchet MS"/>
                <w:color w:val="000000" w:themeColor="text1"/>
                <w:sz w:val="22"/>
                <w:szCs w:val="22"/>
              </w:rPr>
              <w:t>(išskyrus centralizuoto tinklo valdymo sistemos licencijas).</w:t>
            </w:r>
          </w:p>
        </w:tc>
        <w:tc>
          <w:tcPr>
            <w:tcW w:w="3544" w:type="dxa"/>
          </w:tcPr>
          <w:p w14:paraId="09666ABB" w14:textId="6A8B7D00"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843" w:type="dxa"/>
          </w:tcPr>
          <w:p w14:paraId="39194A8C" w14:textId="72B533B2"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1537" w:type="dxa"/>
          </w:tcPr>
          <w:p w14:paraId="3F4F43A1" w14:textId="2C8D1F30" w:rsidR="00BB05FF" w:rsidRPr="004949E7" w:rsidRDefault="00BB05FF" w:rsidP="00BB05FF">
            <w:pPr>
              <w:snapToGrid w:val="0"/>
              <w:jc w:val="center"/>
              <w:rPr>
                <w:rFonts w:ascii="Trebuchet MS" w:hAnsi="Trebuchet MS"/>
                <w:sz w:val="22"/>
                <w:szCs w:val="22"/>
              </w:rPr>
            </w:pPr>
            <w:r w:rsidRPr="00EC2CD9">
              <w:rPr>
                <w:rFonts w:ascii="Trebuchet MS" w:hAnsi="Trebuchet MS"/>
                <w:i/>
                <w:color w:val="FF0000"/>
                <w:sz w:val="22"/>
                <w:szCs w:val="22"/>
              </w:rPr>
              <w:t>įrašyti</w:t>
            </w:r>
          </w:p>
        </w:tc>
      </w:tr>
    </w:tbl>
    <w:p w14:paraId="6431D352" w14:textId="77777777" w:rsidR="00F247FB" w:rsidRPr="004949E7" w:rsidRDefault="00F247FB" w:rsidP="00A17BB1">
      <w:pPr>
        <w:spacing w:before="120"/>
        <w:rPr>
          <w:rFonts w:ascii="Trebuchet MS" w:eastAsia="Times New Roman" w:hAnsi="Trebuchet MS"/>
          <w:b/>
          <w:color w:val="000000"/>
          <w:sz w:val="22"/>
          <w:szCs w:val="22"/>
        </w:rPr>
      </w:pPr>
    </w:p>
    <w:p w14:paraId="367F50FC" w14:textId="77777777" w:rsidR="00A17BB1" w:rsidRPr="004949E7" w:rsidRDefault="00A17BB1" w:rsidP="00A17BB1">
      <w:pPr>
        <w:pStyle w:val="ListParagraph"/>
        <w:numPr>
          <w:ilvl w:val="0"/>
          <w:numId w:val="19"/>
        </w:numPr>
        <w:suppressAutoHyphens w:val="0"/>
        <w:spacing w:after="160" w:line="259" w:lineRule="auto"/>
        <w:rPr>
          <w:rFonts w:ascii="Trebuchet MS" w:hAnsi="Trebuchet MS"/>
          <w:sz w:val="22"/>
          <w:szCs w:val="22"/>
        </w:rPr>
      </w:pPr>
      <w:r w:rsidRPr="004949E7">
        <w:rPr>
          <w:rFonts w:ascii="Trebuchet MS" w:hAnsi="Trebuchet MS"/>
          <w:b/>
          <w:sz w:val="22"/>
          <w:szCs w:val="22"/>
        </w:rPr>
        <w:t xml:space="preserve">Belaidė </w:t>
      </w:r>
      <w:proofErr w:type="spellStart"/>
      <w:r w:rsidRPr="004949E7">
        <w:rPr>
          <w:rFonts w:ascii="Trebuchet MS" w:hAnsi="Trebuchet MS"/>
          <w:b/>
          <w:sz w:val="22"/>
          <w:szCs w:val="22"/>
        </w:rPr>
        <w:t>Wi</w:t>
      </w:r>
      <w:proofErr w:type="spellEnd"/>
      <w:r w:rsidRPr="004949E7">
        <w:rPr>
          <w:rFonts w:ascii="Trebuchet MS" w:hAnsi="Trebuchet MS"/>
          <w:b/>
          <w:sz w:val="22"/>
          <w:szCs w:val="22"/>
        </w:rPr>
        <w:t>-Fi prieigos stotelė</w:t>
      </w:r>
    </w:p>
    <w:p w14:paraId="4A1FD136" w14:textId="60F879D4" w:rsidR="00EC5F22" w:rsidRPr="004949E7" w:rsidRDefault="00EC5F22" w:rsidP="00EC5F22">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7</w:t>
      </w:r>
    </w:p>
    <w:tbl>
      <w:tblPr>
        <w:tblW w:w="15026" w:type="dxa"/>
        <w:tblInd w:w="-8" w:type="dxa"/>
        <w:tblLayout w:type="fixed"/>
        <w:tblCellMar>
          <w:left w:w="40" w:type="dxa"/>
          <w:right w:w="40" w:type="dxa"/>
        </w:tblCellMar>
        <w:tblLook w:val="04A0" w:firstRow="1" w:lastRow="0" w:firstColumn="1" w:lastColumn="0" w:noHBand="0" w:noVBand="1"/>
      </w:tblPr>
      <w:tblGrid>
        <w:gridCol w:w="567"/>
        <w:gridCol w:w="2268"/>
        <w:gridCol w:w="5245"/>
        <w:gridCol w:w="3544"/>
        <w:gridCol w:w="1843"/>
        <w:gridCol w:w="1559"/>
      </w:tblGrid>
      <w:tr w:rsidR="003F151D" w:rsidRPr="004949E7" w14:paraId="5B86A68E" w14:textId="77777777" w:rsidTr="00F90E67">
        <w:trPr>
          <w:cantSplit/>
          <w:trHeight w:val="445"/>
        </w:trPr>
        <w:tc>
          <w:tcPr>
            <w:tcW w:w="567" w:type="dxa"/>
            <w:vMerge w:val="restart"/>
            <w:tcBorders>
              <w:top w:val="single" w:sz="6" w:space="0" w:color="auto"/>
              <w:left w:val="single" w:sz="6" w:space="0" w:color="auto"/>
              <w:right w:val="single" w:sz="6" w:space="0" w:color="auto"/>
            </w:tcBorders>
            <w:shd w:val="clear" w:color="auto" w:fill="FFFFFF"/>
          </w:tcPr>
          <w:p w14:paraId="016CDC75" w14:textId="77777777" w:rsidR="003F151D" w:rsidRPr="00240DE7" w:rsidRDefault="003F151D" w:rsidP="003F151D">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323ACF19" w14:textId="77777777" w:rsidR="003F151D" w:rsidRPr="004949E7" w:rsidRDefault="003F151D" w:rsidP="003F151D">
            <w:pPr>
              <w:suppressAutoHyphens w:val="0"/>
              <w:ind w:left="357"/>
              <w:rPr>
                <w:rFonts w:ascii="Trebuchet MS" w:hAnsi="Trebuchet MS"/>
                <w:sz w:val="22"/>
                <w:szCs w:val="22"/>
              </w:rPr>
            </w:pPr>
          </w:p>
        </w:tc>
        <w:tc>
          <w:tcPr>
            <w:tcW w:w="2268" w:type="dxa"/>
            <w:vMerge w:val="restart"/>
            <w:tcBorders>
              <w:top w:val="single" w:sz="6" w:space="0" w:color="auto"/>
              <w:left w:val="single" w:sz="6" w:space="0" w:color="auto"/>
              <w:right w:val="single" w:sz="6" w:space="0" w:color="auto"/>
            </w:tcBorders>
            <w:shd w:val="clear" w:color="auto" w:fill="FFFFFF"/>
            <w:vAlign w:val="center"/>
          </w:tcPr>
          <w:p w14:paraId="1527B572" w14:textId="485220B6" w:rsidR="003F151D" w:rsidRPr="004949E7" w:rsidRDefault="003F151D" w:rsidP="003F151D">
            <w:pPr>
              <w:shd w:val="clear" w:color="auto" w:fill="FFFFFF"/>
              <w:rPr>
                <w:rFonts w:ascii="Trebuchet MS" w:hAnsi="Trebuchet MS"/>
                <w:color w:val="000000" w:themeColor="text1"/>
                <w:sz w:val="22"/>
                <w:szCs w:val="22"/>
                <w:lang w:eastAsia="en-GB"/>
              </w:rPr>
            </w:pPr>
            <w:r w:rsidRPr="00240DE7">
              <w:rPr>
                <w:rFonts w:ascii="Trebuchet MS" w:eastAsia="Times New Roman" w:hAnsi="Trebuchet MS"/>
                <w:b/>
                <w:bCs/>
                <w:color w:val="000000" w:themeColor="text1"/>
                <w:sz w:val="22"/>
                <w:szCs w:val="22"/>
              </w:rPr>
              <w:t>Parametro pavadinimas</w:t>
            </w:r>
          </w:p>
        </w:tc>
        <w:tc>
          <w:tcPr>
            <w:tcW w:w="5245" w:type="dxa"/>
            <w:vMerge w:val="restart"/>
            <w:tcBorders>
              <w:top w:val="single" w:sz="6" w:space="0" w:color="auto"/>
              <w:left w:val="single" w:sz="6" w:space="0" w:color="auto"/>
              <w:right w:val="single" w:sz="4" w:space="0" w:color="auto"/>
            </w:tcBorders>
            <w:shd w:val="clear" w:color="auto" w:fill="FFFFFF"/>
            <w:vAlign w:val="center"/>
          </w:tcPr>
          <w:p w14:paraId="2F689535" w14:textId="11BDC668" w:rsidR="003F151D" w:rsidRPr="004949E7" w:rsidRDefault="003F151D" w:rsidP="003F151D">
            <w:pPr>
              <w:jc w:val="both"/>
              <w:rPr>
                <w:rFonts w:ascii="Trebuchet MS" w:hAnsi="Trebuchet MS"/>
                <w:color w:val="000000" w:themeColor="text1"/>
                <w:sz w:val="22"/>
                <w:szCs w:val="22"/>
                <w:lang w:eastAsia="en-GB"/>
              </w:rPr>
            </w:pPr>
            <w:r w:rsidRPr="00240DE7">
              <w:rPr>
                <w:rFonts w:ascii="Trebuchet MS" w:eastAsia="Times New Roman" w:hAnsi="Trebuchet MS"/>
                <w:b/>
                <w:bCs/>
                <w:color w:val="000000" w:themeColor="text1"/>
                <w:sz w:val="22"/>
                <w:szCs w:val="22"/>
              </w:rPr>
              <w:t>Reikalaujamos parametrų reikšmės</w:t>
            </w:r>
          </w:p>
        </w:tc>
        <w:tc>
          <w:tcPr>
            <w:tcW w:w="694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712C05" w14:textId="77777777" w:rsidR="003F151D" w:rsidRPr="00240DE7" w:rsidRDefault="003F151D"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37E15BAC" w14:textId="68B2840C" w:rsidR="003F151D" w:rsidRPr="004949E7" w:rsidRDefault="003F151D" w:rsidP="00F90E67">
            <w:pPr>
              <w:shd w:val="clear" w:color="auto" w:fill="FFFFFF"/>
              <w:jc w:val="center"/>
              <w:rPr>
                <w:rFonts w:ascii="Trebuchet MS" w:hAnsi="Trebuchet MS"/>
                <w:sz w:val="22"/>
                <w:szCs w:val="22"/>
                <w:lang w:eastAsia="en-GB"/>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3F151D" w:rsidRPr="004949E7" w14:paraId="3F747B81" w14:textId="77777777" w:rsidTr="00495735">
        <w:trPr>
          <w:cantSplit/>
          <w:trHeight w:val="445"/>
        </w:trPr>
        <w:tc>
          <w:tcPr>
            <w:tcW w:w="567" w:type="dxa"/>
            <w:vMerge/>
            <w:tcBorders>
              <w:left w:val="single" w:sz="6" w:space="0" w:color="auto"/>
              <w:right w:val="single" w:sz="6" w:space="0" w:color="auto"/>
            </w:tcBorders>
            <w:shd w:val="clear" w:color="auto" w:fill="FFFFFF"/>
          </w:tcPr>
          <w:p w14:paraId="5C077366" w14:textId="77777777" w:rsidR="003F151D" w:rsidRPr="004949E7" w:rsidRDefault="003F151D" w:rsidP="003F151D">
            <w:pPr>
              <w:suppressAutoHyphens w:val="0"/>
              <w:ind w:left="357"/>
              <w:rPr>
                <w:rFonts w:ascii="Trebuchet MS" w:hAnsi="Trebuchet MS"/>
                <w:sz w:val="22"/>
                <w:szCs w:val="22"/>
              </w:rPr>
            </w:pPr>
          </w:p>
        </w:tc>
        <w:tc>
          <w:tcPr>
            <w:tcW w:w="2268" w:type="dxa"/>
            <w:vMerge/>
            <w:tcBorders>
              <w:left w:val="single" w:sz="6" w:space="0" w:color="auto"/>
              <w:right w:val="single" w:sz="6" w:space="0" w:color="auto"/>
            </w:tcBorders>
            <w:shd w:val="clear" w:color="auto" w:fill="FFFFFF"/>
          </w:tcPr>
          <w:p w14:paraId="24E2E8B2" w14:textId="77777777" w:rsidR="003F151D" w:rsidRPr="004949E7" w:rsidRDefault="003F151D" w:rsidP="003F151D">
            <w:pPr>
              <w:shd w:val="clear" w:color="auto" w:fill="FFFFFF"/>
              <w:rPr>
                <w:rFonts w:ascii="Trebuchet MS" w:hAnsi="Trebuchet MS"/>
                <w:color w:val="000000" w:themeColor="text1"/>
                <w:sz w:val="22"/>
                <w:szCs w:val="22"/>
                <w:lang w:eastAsia="en-GB"/>
              </w:rPr>
            </w:pPr>
          </w:p>
        </w:tc>
        <w:tc>
          <w:tcPr>
            <w:tcW w:w="5245" w:type="dxa"/>
            <w:vMerge/>
            <w:tcBorders>
              <w:left w:val="single" w:sz="6" w:space="0" w:color="auto"/>
              <w:right w:val="single" w:sz="4" w:space="0" w:color="auto"/>
            </w:tcBorders>
            <w:shd w:val="clear" w:color="auto" w:fill="FFFFFF"/>
          </w:tcPr>
          <w:p w14:paraId="3005C9EF" w14:textId="77777777" w:rsidR="003F151D" w:rsidRPr="004949E7" w:rsidRDefault="003F151D" w:rsidP="003F151D">
            <w:pPr>
              <w:jc w:val="both"/>
              <w:rPr>
                <w:rFonts w:ascii="Trebuchet MS" w:hAnsi="Trebuchet MS"/>
                <w:color w:val="000000" w:themeColor="text1"/>
                <w:sz w:val="22"/>
                <w:szCs w:val="22"/>
                <w:lang w:eastAsia="en-GB"/>
              </w:rPr>
            </w:pPr>
          </w:p>
        </w:tc>
        <w:tc>
          <w:tcPr>
            <w:tcW w:w="3544" w:type="dxa"/>
            <w:vMerge w:val="restart"/>
            <w:tcBorders>
              <w:top w:val="single" w:sz="4" w:space="0" w:color="auto"/>
              <w:left w:val="single" w:sz="4" w:space="0" w:color="auto"/>
              <w:right w:val="single" w:sz="4" w:space="0" w:color="auto"/>
            </w:tcBorders>
            <w:shd w:val="clear" w:color="auto" w:fill="FFFFFF"/>
          </w:tcPr>
          <w:p w14:paraId="6920A46C" w14:textId="23809E19" w:rsidR="003F151D" w:rsidRPr="004949E7" w:rsidRDefault="003F151D" w:rsidP="003F151D">
            <w:pPr>
              <w:shd w:val="clear" w:color="auto" w:fill="FFFFFF"/>
              <w:rPr>
                <w:rFonts w:ascii="Trebuchet MS" w:hAnsi="Trebuchet MS"/>
                <w:sz w:val="22"/>
                <w:szCs w:val="22"/>
                <w:lang w:eastAsia="en-GB"/>
              </w:rPr>
            </w:pPr>
            <w:r w:rsidRPr="00240DE7">
              <w:rPr>
                <w:rFonts w:ascii="Trebuchet MS" w:hAnsi="Trebuchet MS"/>
                <w:b/>
                <w:bCs/>
                <w:sz w:val="22"/>
                <w:szCs w:val="22"/>
              </w:rPr>
              <w:t>Siūlomos prekės pavadinimas, techniniai parametrai</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14:paraId="46C2EFC0" w14:textId="183DE17A" w:rsidR="003F151D" w:rsidRPr="004949E7" w:rsidRDefault="003F151D" w:rsidP="003F151D">
            <w:pPr>
              <w:shd w:val="clear" w:color="auto" w:fill="FFFFFF"/>
              <w:rPr>
                <w:rFonts w:ascii="Trebuchet MS" w:hAnsi="Trebuchet MS"/>
                <w:sz w:val="22"/>
                <w:szCs w:val="22"/>
                <w:lang w:eastAsia="en-GB"/>
              </w:rPr>
            </w:pPr>
            <w:r w:rsidRPr="00240DE7">
              <w:rPr>
                <w:rFonts w:ascii="Trebuchet MS" w:hAnsi="Trebuchet MS"/>
                <w:b/>
                <w:bCs/>
                <w:sz w:val="22"/>
                <w:szCs w:val="22"/>
              </w:rPr>
              <w:t>Pasiūlymo dokumentai, patvirtinantys siūlomos prekės techninius parametrus</w:t>
            </w:r>
          </w:p>
        </w:tc>
      </w:tr>
      <w:tr w:rsidR="003F151D" w:rsidRPr="004949E7" w14:paraId="771E1413" w14:textId="77777777" w:rsidTr="0029262B">
        <w:trPr>
          <w:cantSplit/>
          <w:trHeight w:val="445"/>
        </w:trPr>
        <w:tc>
          <w:tcPr>
            <w:tcW w:w="567" w:type="dxa"/>
            <w:vMerge/>
            <w:tcBorders>
              <w:left w:val="single" w:sz="6" w:space="0" w:color="auto"/>
              <w:bottom w:val="single" w:sz="6" w:space="0" w:color="auto"/>
              <w:right w:val="single" w:sz="6" w:space="0" w:color="auto"/>
            </w:tcBorders>
            <w:shd w:val="clear" w:color="auto" w:fill="FFFFFF"/>
          </w:tcPr>
          <w:p w14:paraId="16ABDA44" w14:textId="77777777" w:rsidR="003F151D" w:rsidRPr="004949E7" w:rsidRDefault="003F151D" w:rsidP="00DE7330">
            <w:pPr>
              <w:suppressAutoHyphens w:val="0"/>
              <w:ind w:left="357"/>
              <w:rPr>
                <w:rFonts w:ascii="Trebuchet MS" w:hAnsi="Trebuchet MS"/>
                <w:sz w:val="22"/>
                <w:szCs w:val="22"/>
              </w:rPr>
            </w:pPr>
          </w:p>
        </w:tc>
        <w:tc>
          <w:tcPr>
            <w:tcW w:w="2268" w:type="dxa"/>
            <w:vMerge/>
            <w:tcBorders>
              <w:left w:val="single" w:sz="6" w:space="0" w:color="auto"/>
              <w:bottom w:val="single" w:sz="6" w:space="0" w:color="auto"/>
              <w:right w:val="single" w:sz="6" w:space="0" w:color="auto"/>
            </w:tcBorders>
            <w:shd w:val="clear" w:color="auto" w:fill="FFFFFF"/>
          </w:tcPr>
          <w:p w14:paraId="59E112F5" w14:textId="77777777" w:rsidR="003F151D" w:rsidRPr="004949E7" w:rsidRDefault="003F151D" w:rsidP="003F151D">
            <w:pPr>
              <w:shd w:val="clear" w:color="auto" w:fill="FFFFFF"/>
              <w:rPr>
                <w:rFonts w:ascii="Trebuchet MS" w:hAnsi="Trebuchet MS"/>
                <w:color w:val="000000" w:themeColor="text1"/>
                <w:sz w:val="22"/>
                <w:szCs w:val="22"/>
                <w:lang w:eastAsia="en-GB"/>
              </w:rPr>
            </w:pPr>
          </w:p>
        </w:tc>
        <w:tc>
          <w:tcPr>
            <w:tcW w:w="5245" w:type="dxa"/>
            <w:vMerge/>
            <w:tcBorders>
              <w:left w:val="single" w:sz="6" w:space="0" w:color="auto"/>
              <w:bottom w:val="single" w:sz="6" w:space="0" w:color="auto"/>
              <w:right w:val="single" w:sz="4" w:space="0" w:color="auto"/>
            </w:tcBorders>
            <w:shd w:val="clear" w:color="auto" w:fill="FFFFFF"/>
          </w:tcPr>
          <w:p w14:paraId="2AA119F2" w14:textId="77777777" w:rsidR="003F151D" w:rsidRPr="004949E7" w:rsidRDefault="003F151D" w:rsidP="003F151D">
            <w:pPr>
              <w:jc w:val="both"/>
              <w:rPr>
                <w:rFonts w:ascii="Trebuchet MS" w:hAnsi="Trebuchet MS"/>
                <w:color w:val="000000" w:themeColor="text1"/>
                <w:sz w:val="22"/>
                <w:szCs w:val="22"/>
                <w:lang w:eastAsia="en-GB"/>
              </w:rPr>
            </w:pPr>
          </w:p>
        </w:tc>
        <w:tc>
          <w:tcPr>
            <w:tcW w:w="3544" w:type="dxa"/>
            <w:vMerge/>
            <w:tcBorders>
              <w:left w:val="single" w:sz="4" w:space="0" w:color="auto"/>
              <w:bottom w:val="single" w:sz="4" w:space="0" w:color="auto"/>
              <w:right w:val="single" w:sz="4" w:space="0" w:color="auto"/>
            </w:tcBorders>
            <w:shd w:val="clear" w:color="auto" w:fill="FFFFFF"/>
          </w:tcPr>
          <w:p w14:paraId="016D23B2" w14:textId="77777777" w:rsidR="003F151D" w:rsidRPr="004949E7" w:rsidRDefault="003F151D" w:rsidP="003F151D">
            <w:pPr>
              <w:shd w:val="clear" w:color="auto" w:fill="FFFFFF"/>
              <w:rPr>
                <w:rFonts w:ascii="Trebuchet MS" w:hAnsi="Trebuchet MS"/>
                <w:sz w:val="22"/>
                <w:szCs w:val="22"/>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2FF21C7" w14:textId="18FFC83C" w:rsidR="003F151D" w:rsidRPr="004949E7" w:rsidRDefault="003F151D" w:rsidP="003F151D">
            <w:pPr>
              <w:shd w:val="clear" w:color="auto" w:fill="FFFFFF"/>
              <w:rPr>
                <w:rFonts w:ascii="Trebuchet MS" w:hAnsi="Trebuchet MS"/>
                <w:sz w:val="22"/>
                <w:szCs w:val="22"/>
                <w:lang w:eastAsia="en-GB"/>
              </w:rPr>
            </w:pPr>
            <w:r w:rsidRPr="00240DE7">
              <w:rPr>
                <w:rFonts w:ascii="Trebuchet MS" w:hAnsi="Trebuchet MS"/>
                <w:b/>
                <w:bCs/>
                <w:sz w:val="22"/>
                <w:szCs w:val="22"/>
              </w:rPr>
              <w:t>dokumento pavadinimas</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0BFBF64" w14:textId="27B16124" w:rsidR="003F151D" w:rsidRPr="004949E7" w:rsidRDefault="003F151D" w:rsidP="003F151D">
            <w:pPr>
              <w:shd w:val="clear" w:color="auto" w:fill="FFFFFF"/>
              <w:rPr>
                <w:rFonts w:ascii="Trebuchet MS" w:hAnsi="Trebuchet MS"/>
                <w:sz w:val="22"/>
                <w:szCs w:val="22"/>
                <w:lang w:eastAsia="en-GB"/>
              </w:rPr>
            </w:pPr>
            <w:r w:rsidRPr="00240DE7">
              <w:rPr>
                <w:rFonts w:ascii="Trebuchet MS" w:hAnsi="Trebuchet MS"/>
                <w:b/>
                <w:bCs/>
                <w:sz w:val="22"/>
                <w:szCs w:val="22"/>
              </w:rPr>
              <w:t>pasiūlymo lapo numeris</w:t>
            </w:r>
          </w:p>
        </w:tc>
      </w:tr>
      <w:tr w:rsidR="009B3C0E" w:rsidRPr="004949E7" w14:paraId="7A842B70" w14:textId="77777777" w:rsidTr="00F247FB">
        <w:trPr>
          <w:cantSplit/>
          <w:trHeight w:val="44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FB7F65F"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F73A760"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color w:val="000000" w:themeColor="text1"/>
                <w:sz w:val="22"/>
                <w:szCs w:val="22"/>
                <w:lang w:eastAsia="en-GB"/>
              </w:rPr>
              <w:t>Gamintojas, modelis</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22E8FA4C" w14:textId="2548F26E" w:rsidR="009B3C0E" w:rsidRPr="004949E7" w:rsidRDefault="009B3C0E" w:rsidP="009B3C0E">
            <w:pPr>
              <w:jc w:val="both"/>
              <w:rPr>
                <w:rFonts w:ascii="Trebuchet MS" w:hAnsi="Trebuchet MS"/>
                <w:sz w:val="22"/>
                <w:szCs w:val="22"/>
                <w:lang w:eastAsia="en-GB"/>
              </w:rPr>
            </w:pPr>
            <w:r w:rsidRPr="004949E7">
              <w:rPr>
                <w:rFonts w:ascii="Trebuchet MS" w:hAnsi="Trebuchet MS"/>
                <w:color w:val="000000" w:themeColor="text1"/>
                <w:sz w:val="22"/>
                <w:szCs w:val="22"/>
                <w:lang w:eastAsia="en-GB"/>
              </w:rPr>
              <w:t>Nurodyti gamintoją, modelį, gamintojo suteiktą kodą.</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50C4224" w14:textId="23F19FE5"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2525FA7" w14:textId="109ADBF5"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ED70914" w14:textId="1FF4F8CF"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09F066F7" w14:textId="77777777" w:rsidTr="00F247FB">
        <w:trPr>
          <w:cantSplit/>
          <w:trHeight w:val="1107"/>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B836C76"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3BE4BF9D"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Ryšio standartų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5197AE38" w14:textId="77777777" w:rsidR="009B3C0E" w:rsidRPr="004949E7" w:rsidRDefault="009B3C0E" w:rsidP="009B3C0E">
            <w:pPr>
              <w:jc w:val="both"/>
              <w:rPr>
                <w:rFonts w:ascii="Trebuchet MS" w:hAnsi="Trebuchet MS"/>
                <w:sz w:val="22"/>
                <w:szCs w:val="22"/>
                <w:lang w:eastAsia="en-GB"/>
              </w:rPr>
            </w:pPr>
            <w:r w:rsidRPr="004949E7">
              <w:rPr>
                <w:rFonts w:ascii="Trebuchet MS" w:hAnsi="Trebuchet MS"/>
                <w:sz w:val="22"/>
                <w:szCs w:val="22"/>
                <w:lang w:eastAsia="en-GB"/>
              </w:rPr>
              <w:t>Turi palaikyti šiuos ryšio standartus:</w:t>
            </w:r>
          </w:p>
          <w:p w14:paraId="43037F6C"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802.11a/g;</w:t>
            </w:r>
          </w:p>
          <w:p w14:paraId="783C2D58"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802.11b;</w:t>
            </w:r>
          </w:p>
          <w:p w14:paraId="37A48460"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802.11n;</w:t>
            </w:r>
          </w:p>
          <w:p w14:paraId="3D773702"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802.11ac;</w:t>
            </w:r>
          </w:p>
          <w:p w14:paraId="2186234B"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802.11ax;</w:t>
            </w:r>
          </w:p>
          <w:p w14:paraId="3204A660"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IEEE 802.11ax (6GHz);</w:t>
            </w:r>
          </w:p>
          <w:p w14:paraId="776F7834" w14:textId="77777777" w:rsidR="009B3C0E" w:rsidRPr="004949E7" w:rsidRDefault="009B3C0E" w:rsidP="009B3C0E">
            <w:pPr>
              <w:numPr>
                <w:ilvl w:val="0"/>
                <w:numId w:val="14"/>
              </w:numPr>
              <w:suppressAutoHyphens w:val="0"/>
              <w:contextualSpacing/>
              <w:jc w:val="both"/>
              <w:rPr>
                <w:rFonts w:ascii="Trebuchet MS" w:hAnsi="Trebuchet MS"/>
                <w:sz w:val="22"/>
                <w:szCs w:val="22"/>
              </w:rPr>
            </w:pPr>
            <w:r w:rsidRPr="004949E7">
              <w:rPr>
                <w:rFonts w:ascii="Trebuchet MS" w:hAnsi="Trebuchet MS"/>
                <w:sz w:val="22"/>
                <w:szCs w:val="22"/>
              </w:rPr>
              <w:t>Bluetooth 5;</w:t>
            </w:r>
          </w:p>
          <w:p w14:paraId="0A636019" w14:textId="77777777" w:rsidR="009B3C0E" w:rsidRPr="004949E7" w:rsidRDefault="009B3C0E" w:rsidP="009B3C0E">
            <w:pPr>
              <w:numPr>
                <w:ilvl w:val="0"/>
                <w:numId w:val="14"/>
              </w:numPr>
              <w:suppressAutoHyphens w:val="0"/>
              <w:contextualSpacing/>
              <w:jc w:val="both"/>
              <w:rPr>
                <w:rFonts w:ascii="Trebuchet MS" w:hAnsi="Trebuchet MS"/>
                <w:sz w:val="22"/>
                <w:szCs w:val="22"/>
                <w:lang w:eastAsia="en-GB"/>
              </w:rPr>
            </w:pPr>
            <w:r w:rsidRPr="004949E7">
              <w:rPr>
                <w:rFonts w:ascii="Trebuchet MS" w:hAnsi="Trebuchet MS"/>
                <w:sz w:val="22"/>
                <w:szCs w:val="22"/>
              </w:rPr>
              <w:t xml:space="preserve">IEEE 802.15.4 </w:t>
            </w:r>
            <w:proofErr w:type="spellStart"/>
            <w:r w:rsidRPr="004949E7">
              <w:rPr>
                <w:rFonts w:ascii="Trebuchet MS" w:hAnsi="Trebuchet MS"/>
                <w:sz w:val="22"/>
                <w:szCs w:val="22"/>
              </w:rPr>
              <w:t>Zigbee</w:t>
            </w:r>
            <w:proofErr w:type="spellEnd"/>
            <w:r w:rsidRPr="004949E7">
              <w:rPr>
                <w:rFonts w:ascii="Trebuchet MS" w:hAnsi="Trebuchet MS"/>
                <w:sz w:val="22"/>
                <w:szCs w:val="22"/>
              </w:rP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5A03A8D" w14:textId="078FE80A"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EF2E5F3" w14:textId="6EA5C983"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16A66A4" w14:textId="6930AA89"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044D719C" w14:textId="77777777" w:rsidTr="00F247FB">
        <w:trPr>
          <w:cantSplit/>
          <w:trHeight w:val="21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66AACCD9"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18186BC" w14:textId="74996258" w:rsidR="009B3C0E" w:rsidRPr="004949E7" w:rsidRDefault="009B3C0E" w:rsidP="009B3C0E">
            <w:pPr>
              <w:shd w:val="clear" w:color="auto" w:fill="FFFFFF"/>
              <w:rPr>
                <w:rFonts w:ascii="Trebuchet MS" w:hAnsi="Trebuchet MS"/>
                <w:sz w:val="22"/>
                <w:szCs w:val="22"/>
                <w:lang w:eastAsia="en-GB"/>
              </w:rPr>
            </w:pPr>
            <w:commentRangeStart w:id="30"/>
            <w:commentRangeStart w:id="31"/>
            <w:del w:id="32" w:author="Milda Jurevičienė" w:date="2025-02-05T09:09:00Z" w16du:dateUtc="2025-02-05T07:09:00Z">
              <w:r w:rsidRPr="004949E7" w:rsidDel="00F27203">
                <w:rPr>
                  <w:rFonts w:ascii="Trebuchet MS" w:hAnsi="Trebuchet MS"/>
                  <w:sz w:val="22"/>
                  <w:szCs w:val="22"/>
                  <w:lang w:eastAsia="en-GB"/>
                </w:rPr>
                <w:delText>Radijos</w:delText>
              </w:r>
              <w:commentRangeEnd w:id="30"/>
              <w:r w:rsidR="000F3345" w:rsidDel="00F27203">
                <w:rPr>
                  <w:rStyle w:val="CommentReference"/>
                  <w:rFonts w:ascii="Times New Roman" w:eastAsiaTheme="minorHAnsi" w:hAnsi="Times New Roman"/>
                  <w:kern w:val="2"/>
                  <w:szCs w:val="22"/>
                  <w14:ligatures w14:val="standardContextual"/>
                </w:rPr>
                <w:commentReference w:id="30"/>
              </w:r>
            </w:del>
            <w:commentRangeEnd w:id="31"/>
            <w:r w:rsidR="005B3D4B">
              <w:rPr>
                <w:rStyle w:val="CommentReference"/>
                <w:rFonts w:ascii="Times New Roman" w:eastAsiaTheme="minorHAnsi" w:hAnsi="Times New Roman"/>
                <w:kern w:val="2"/>
                <w:szCs w:val="22"/>
                <w14:ligatures w14:val="standardContextual"/>
              </w:rPr>
              <w:commentReference w:id="31"/>
            </w:r>
            <w:ins w:id="33" w:author="Milda Jurevičienė" w:date="2025-02-05T09:09:00Z" w16du:dateUtc="2025-02-05T07:09:00Z">
              <w:r w:rsidR="00F27203">
                <w:rPr>
                  <w:rFonts w:ascii="Trebuchet MS" w:hAnsi="Trebuchet MS"/>
                  <w:sz w:val="22"/>
                  <w:szCs w:val="22"/>
                  <w:lang w:eastAsia="en-GB"/>
                </w:rPr>
                <w:t>R</w:t>
              </w:r>
            </w:ins>
            <w:ins w:id="34" w:author="Milda Jurevičienė" w:date="2025-02-05T09:08:00Z" w16du:dateUtc="2025-02-05T07:08:00Z">
              <w:r w:rsidR="00F27203">
                <w:rPr>
                  <w:rFonts w:ascii="Trebuchet MS" w:hAnsi="Trebuchet MS"/>
                  <w:sz w:val="22"/>
                  <w:szCs w:val="22"/>
                  <w:lang w:eastAsia="en-GB"/>
                </w:rPr>
                <w:t>adijo imtu</w:t>
              </w:r>
            </w:ins>
            <w:ins w:id="35" w:author="Milda Jurevičienė" w:date="2025-02-05T09:09:00Z" w16du:dateUtc="2025-02-05T07:09:00Z">
              <w:r w:rsidR="00F27203">
                <w:rPr>
                  <w:rFonts w:ascii="Trebuchet MS" w:hAnsi="Trebuchet MS"/>
                  <w:sz w:val="22"/>
                  <w:szCs w:val="22"/>
                  <w:lang w:eastAsia="en-GB"/>
                </w:rPr>
                <w:t>vai</w:t>
              </w:r>
            </w:ins>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211AB556" w14:textId="0447586C" w:rsidR="009B3C0E" w:rsidRPr="004949E7" w:rsidRDefault="009B3C0E" w:rsidP="006C49FD">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Ne mažiau kaip 2</w:t>
            </w:r>
            <w:r w:rsidR="000F3345">
              <w:rPr>
                <w:rFonts w:ascii="Trebuchet MS" w:hAnsi="Trebuchet MS"/>
                <w:sz w:val="22"/>
                <w:szCs w:val="22"/>
                <w:lang w:eastAsia="en-GB"/>
              </w:rPr>
              <w:t xml:space="preserve"> </w:t>
            </w:r>
            <w:r w:rsidRPr="004949E7">
              <w:rPr>
                <w:rFonts w:ascii="Trebuchet MS" w:hAnsi="Trebuchet MS"/>
                <w:sz w:val="22"/>
                <w:szCs w:val="22"/>
                <w:lang w:eastAsia="en-GB"/>
              </w:rPr>
              <w:t xml:space="preserve">vnt. radijo imtuvų, kuriuos galima nustatyti bet kuriai dviem iš trijų galimų </w:t>
            </w:r>
            <w:proofErr w:type="spellStart"/>
            <w:r w:rsidRPr="004949E7">
              <w:rPr>
                <w:rFonts w:ascii="Trebuchet MS" w:hAnsi="Trebuchet MS"/>
                <w:sz w:val="22"/>
                <w:szCs w:val="22"/>
                <w:lang w:eastAsia="en-GB"/>
              </w:rPr>
              <w:t>Wi</w:t>
            </w:r>
            <w:proofErr w:type="spellEnd"/>
            <w:r w:rsidRPr="004949E7">
              <w:rPr>
                <w:rFonts w:ascii="Trebuchet MS" w:hAnsi="Trebuchet MS"/>
                <w:sz w:val="22"/>
                <w:szCs w:val="22"/>
                <w:lang w:eastAsia="en-GB"/>
              </w:rPr>
              <w:t>-Fi spektro juostų (2,4 GHz, 5 GHz, 6 GHz).</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017F128" w14:textId="36C584ED"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18B6FC9" w14:textId="4F5C26E3"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8AB7252" w14:textId="1D4CAEC7"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2C32901F" w14:textId="77777777" w:rsidTr="00F247FB">
        <w:trPr>
          <w:cantSplit/>
          <w:trHeight w:val="21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A0C1B88"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D88EA2D"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Antenos</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788C9BE8" w14:textId="77777777" w:rsidR="009B3C0E" w:rsidRPr="004949E7" w:rsidRDefault="009B3C0E" w:rsidP="006C49FD">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 xml:space="preserve">Integruotos </w:t>
            </w:r>
            <w:proofErr w:type="spellStart"/>
            <w:r w:rsidRPr="004949E7">
              <w:rPr>
                <w:rFonts w:ascii="Trebuchet MS" w:hAnsi="Trebuchet MS"/>
                <w:sz w:val="22"/>
                <w:szCs w:val="22"/>
                <w:lang w:eastAsia="en-GB"/>
              </w:rPr>
              <w:t>įvairiakryptės</w:t>
            </w:r>
            <w:proofErr w:type="spellEnd"/>
            <w:r w:rsidRPr="004949E7">
              <w:rPr>
                <w:rFonts w:ascii="Trebuchet MS" w:hAnsi="Trebuchet MS"/>
                <w:sz w:val="22"/>
                <w:szCs w:val="22"/>
                <w:lang w:eastAsia="en-GB"/>
              </w:rPr>
              <w:t xml:space="preserve"> (</w:t>
            </w:r>
            <w:proofErr w:type="spellStart"/>
            <w:r w:rsidRPr="004949E7">
              <w:rPr>
                <w:rFonts w:ascii="Trebuchet MS" w:hAnsi="Trebuchet MS"/>
                <w:sz w:val="22"/>
                <w:szCs w:val="22"/>
                <w:lang w:eastAsia="en-GB"/>
              </w:rPr>
              <w:t>ang</w:t>
            </w:r>
            <w:proofErr w:type="spellEnd"/>
            <w:r w:rsidRPr="004949E7">
              <w:rPr>
                <w:rFonts w:ascii="Trebuchet MS" w:hAnsi="Trebuchet MS"/>
                <w:sz w:val="22"/>
                <w:szCs w:val="22"/>
                <w:lang w:eastAsia="en-GB"/>
              </w:rPr>
              <w:t xml:space="preserve">. </w:t>
            </w:r>
            <w:proofErr w:type="spellStart"/>
            <w:r w:rsidRPr="004949E7">
              <w:rPr>
                <w:rFonts w:ascii="Trebuchet MS" w:hAnsi="Trebuchet MS"/>
                <w:i/>
                <w:iCs/>
                <w:sz w:val="22"/>
                <w:szCs w:val="22"/>
                <w:lang w:eastAsia="en-GB"/>
              </w:rPr>
              <w:t>omni-directional</w:t>
            </w:r>
            <w:proofErr w:type="spellEnd"/>
            <w:r w:rsidRPr="004949E7">
              <w:rPr>
                <w:rFonts w:ascii="Trebuchet MS" w:hAnsi="Trebuchet MS"/>
                <w:sz w:val="22"/>
                <w:szCs w:val="22"/>
                <w:lang w:eastAsia="en-GB"/>
              </w:rPr>
              <w:t>) antenos.</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7650777" w14:textId="528941E7"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9DC36C6" w14:textId="3CB93DDB"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5461223" w14:textId="2986CA0F"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7A201A69" w14:textId="77777777" w:rsidTr="00F247FB">
        <w:trPr>
          <w:cantSplit/>
          <w:trHeight w:val="21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ACFD313"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1E14344"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Duomenų perdavimo sparta</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1F4331DC" w14:textId="23DF500A" w:rsidR="009B3C0E" w:rsidRPr="004949E7" w:rsidRDefault="009B3C0E" w:rsidP="006C49FD">
            <w:pPr>
              <w:jc w:val="both"/>
              <w:rPr>
                <w:rFonts w:ascii="Trebuchet MS" w:hAnsi="Trebuchet MS"/>
                <w:sz w:val="22"/>
                <w:szCs w:val="22"/>
                <w:lang w:eastAsia="en-GB"/>
              </w:rPr>
            </w:pPr>
            <w:r w:rsidRPr="004949E7">
              <w:rPr>
                <w:rFonts w:ascii="Trebuchet MS" w:hAnsi="Trebuchet MS"/>
                <w:sz w:val="22"/>
                <w:szCs w:val="22"/>
                <w:lang w:eastAsia="en-GB"/>
              </w:rPr>
              <w:t xml:space="preserve">Turi palaikyti ne mažesnę kaip 3.6 </w:t>
            </w:r>
            <w:proofErr w:type="spellStart"/>
            <w:r w:rsidRPr="004949E7">
              <w:rPr>
                <w:rFonts w:ascii="Trebuchet MS" w:hAnsi="Trebuchet MS"/>
                <w:sz w:val="22"/>
                <w:szCs w:val="22"/>
                <w:lang w:eastAsia="en-GB"/>
              </w:rPr>
              <w:t>Gbps</w:t>
            </w:r>
            <w:proofErr w:type="spellEnd"/>
            <w:r w:rsidRPr="004949E7">
              <w:rPr>
                <w:rFonts w:ascii="Trebuchet MS" w:hAnsi="Trebuchet MS"/>
                <w:sz w:val="22"/>
                <w:szCs w:val="22"/>
                <w:lang w:eastAsia="en-GB"/>
              </w:rPr>
              <w:t xml:space="preserve"> duomenų perdavimo spartą.</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2AE2796E" w14:textId="76B21188"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D593DE9" w14:textId="23531CF6"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DC867B" w14:textId="468ADD96"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02F6C630" w14:textId="77777777" w:rsidTr="00F247FB">
        <w:trPr>
          <w:cantSplit/>
          <w:trHeight w:val="21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CA2268E"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3ADEB88"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OFDMA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323180FF" w14:textId="77777777" w:rsidR="009B3C0E" w:rsidRPr="004949E7" w:rsidRDefault="009B3C0E" w:rsidP="006C49FD">
            <w:pPr>
              <w:jc w:val="both"/>
              <w:rPr>
                <w:rFonts w:ascii="Trebuchet MS" w:hAnsi="Trebuchet MS"/>
                <w:sz w:val="22"/>
                <w:szCs w:val="22"/>
                <w:lang w:eastAsia="en-GB"/>
              </w:rPr>
            </w:pPr>
            <w:r w:rsidRPr="004949E7">
              <w:rPr>
                <w:rFonts w:ascii="Trebuchet MS" w:hAnsi="Trebuchet MS"/>
                <w:sz w:val="22"/>
                <w:szCs w:val="22"/>
                <w:lang w:eastAsia="en-GB"/>
              </w:rPr>
              <w:t>Turi palaikyti.</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5F54C0A" w14:textId="28578DB6"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E72EE5B" w14:textId="62FF321F"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02E8025" w14:textId="7332B623"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6BE99EEB" w14:textId="77777777" w:rsidTr="00F247FB">
        <w:trPr>
          <w:cantSplit/>
          <w:trHeight w:val="216"/>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501DE27F"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58711C9"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Spindulio formavimas</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49C208DC" w14:textId="77777777" w:rsidR="009B3C0E" w:rsidRPr="004949E7" w:rsidRDefault="009B3C0E" w:rsidP="006C49FD">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 xml:space="preserve">Turi palaikyti spindulio formavimo (angl. </w:t>
            </w:r>
            <w:proofErr w:type="spellStart"/>
            <w:r w:rsidRPr="004949E7">
              <w:rPr>
                <w:rFonts w:ascii="Trebuchet MS" w:hAnsi="Trebuchet MS"/>
                <w:i/>
                <w:sz w:val="22"/>
                <w:szCs w:val="22"/>
                <w:lang w:eastAsia="en-GB"/>
              </w:rPr>
              <w:t>beam-forming</w:t>
            </w:r>
            <w:proofErr w:type="spellEnd"/>
            <w:r w:rsidRPr="004949E7">
              <w:rPr>
                <w:rFonts w:ascii="Trebuchet MS" w:hAnsi="Trebuchet MS"/>
                <w:sz w:val="22"/>
                <w:szCs w:val="22"/>
                <w:lang w:eastAsia="en-GB"/>
              </w:rPr>
              <w:t>) technologiją.</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D267A38" w14:textId="41E449F9"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82B99ED" w14:textId="49323172"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3DACCA5" w14:textId="259FCA31"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736C7D4D"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C829A6C"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396B2795" w14:textId="77777777" w:rsidR="009B3C0E" w:rsidRPr="004949E7" w:rsidRDefault="009B3C0E" w:rsidP="009B3C0E">
            <w:pPr>
              <w:shd w:val="clear" w:color="auto" w:fill="FFFFFF"/>
              <w:ind w:firstLine="7"/>
              <w:rPr>
                <w:rFonts w:ascii="Trebuchet MS" w:hAnsi="Trebuchet MS"/>
                <w:sz w:val="22"/>
                <w:szCs w:val="22"/>
                <w:lang w:eastAsia="en-GB"/>
              </w:rPr>
            </w:pPr>
            <w:r w:rsidRPr="004949E7">
              <w:rPr>
                <w:rFonts w:ascii="Trebuchet MS" w:hAnsi="Trebuchet MS"/>
                <w:sz w:val="22"/>
                <w:szCs w:val="22"/>
                <w:lang w:eastAsia="en-GB"/>
              </w:rPr>
              <w:t>Laidinio tinklo jungtys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5EDA4CD4" w14:textId="6EC0E331" w:rsidR="009B3C0E" w:rsidRPr="004949E7" w:rsidRDefault="009B3C0E" w:rsidP="006C49FD">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Ne mažiau kaip 1</w:t>
            </w:r>
            <w:r w:rsidR="000F3345">
              <w:rPr>
                <w:rFonts w:ascii="Trebuchet MS" w:hAnsi="Trebuchet MS"/>
                <w:sz w:val="22"/>
                <w:szCs w:val="22"/>
                <w:lang w:eastAsia="en-GB"/>
              </w:rPr>
              <w:t xml:space="preserve"> </w:t>
            </w:r>
            <w:r w:rsidRPr="004949E7">
              <w:rPr>
                <w:rFonts w:ascii="Trebuchet MS" w:hAnsi="Trebuchet MS"/>
                <w:sz w:val="22"/>
                <w:szCs w:val="22"/>
                <w:lang w:eastAsia="en-GB"/>
              </w:rPr>
              <w:t>vnt. RJ-45 keičiamos greitaveikos 100/1000/2500BASE-T jungčių.</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2DBE8A42" w14:textId="6DF69A8A"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1CACD76" w14:textId="318C2506"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7C248B7" w14:textId="68752900"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414FBBC7"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40FF7AC"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139D4F57" w14:textId="77777777" w:rsidR="009B3C0E" w:rsidRPr="004949E7" w:rsidRDefault="009B3C0E" w:rsidP="009B3C0E">
            <w:pPr>
              <w:shd w:val="clear" w:color="auto" w:fill="FFFFFF"/>
              <w:ind w:firstLine="7"/>
              <w:rPr>
                <w:rFonts w:ascii="Trebuchet MS" w:hAnsi="Trebuchet MS"/>
                <w:sz w:val="22"/>
                <w:szCs w:val="22"/>
                <w:lang w:eastAsia="en-GB"/>
              </w:rPr>
            </w:pPr>
            <w:r w:rsidRPr="004949E7">
              <w:rPr>
                <w:rFonts w:ascii="Trebuchet MS" w:hAnsi="Trebuchet MS"/>
                <w:sz w:val="22"/>
                <w:szCs w:val="22"/>
                <w:lang w:eastAsia="en-GB"/>
              </w:rPr>
              <w:t>USB jungtys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14F96585" w14:textId="4017DE88" w:rsidR="009B3C0E" w:rsidRPr="004949E7" w:rsidRDefault="009B3C0E" w:rsidP="006C49FD">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Ne mažiau kaip 1</w:t>
            </w:r>
            <w:r w:rsidR="000F3345">
              <w:rPr>
                <w:rFonts w:ascii="Trebuchet MS" w:hAnsi="Trebuchet MS"/>
                <w:sz w:val="22"/>
                <w:szCs w:val="22"/>
                <w:lang w:eastAsia="en-GB"/>
              </w:rPr>
              <w:t xml:space="preserve"> </w:t>
            </w:r>
            <w:r w:rsidRPr="004949E7">
              <w:rPr>
                <w:rFonts w:ascii="Trebuchet MS" w:hAnsi="Trebuchet MS"/>
                <w:sz w:val="22"/>
                <w:szCs w:val="22"/>
                <w:lang w:eastAsia="en-GB"/>
              </w:rPr>
              <w:t>vnt. USB 2.0 tipo jungčių.</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C23C875" w14:textId="28938C1B"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3CE20FA" w14:textId="3F3D4E85"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EB85989" w14:textId="2DFA2174"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1BDD7BD8" w14:textId="77777777" w:rsidTr="00F247FB">
        <w:trPr>
          <w:cantSplit/>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2AE3A76C"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7A9AA3D0"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pacing w:val="-5"/>
                <w:sz w:val="22"/>
                <w:szCs w:val="22"/>
                <w:lang w:eastAsia="en-GB"/>
              </w:rPr>
              <w:t>El. maitinimas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198B4AA4" w14:textId="77777777" w:rsidR="009B3C0E" w:rsidRPr="004949E7" w:rsidRDefault="009B3C0E" w:rsidP="006C49FD">
            <w:pPr>
              <w:shd w:val="clear" w:color="auto" w:fill="FFFFFF"/>
              <w:jc w:val="both"/>
              <w:rPr>
                <w:rFonts w:ascii="Trebuchet MS" w:hAnsi="Trebuchet MS"/>
                <w:spacing w:val="-2"/>
                <w:sz w:val="22"/>
                <w:szCs w:val="22"/>
                <w:lang w:eastAsia="en-GB"/>
              </w:rPr>
            </w:pPr>
            <w:r w:rsidRPr="004949E7">
              <w:rPr>
                <w:rFonts w:ascii="Trebuchet MS" w:hAnsi="Trebuchet MS"/>
                <w:spacing w:val="-2"/>
                <w:sz w:val="22"/>
                <w:szCs w:val="22"/>
                <w:lang w:eastAsia="en-GB"/>
              </w:rPr>
              <w:t xml:space="preserve">Per 802.3af/at </w:t>
            </w:r>
            <w:proofErr w:type="spellStart"/>
            <w:r w:rsidRPr="004949E7">
              <w:rPr>
                <w:rFonts w:ascii="Trebuchet MS" w:hAnsi="Trebuchet MS"/>
                <w:spacing w:val="-2"/>
                <w:sz w:val="22"/>
                <w:szCs w:val="22"/>
                <w:lang w:eastAsia="en-GB"/>
              </w:rPr>
              <w:t>PoE</w:t>
            </w:r>
            <w:proofErr w:type="spellEnd"/>
            <w:r w:rsidRPr="004949E7">
              <w:rPr>
                <w:rFonts w:ascii="Trebuchet MS" w:hAnsi="Trebuchet MS"/>
                <w:spacing w:val="-2"/>
                <w:sz w:val="22"/>
                <w:szCs w:val="22"/>
                <w:lang w:eastAsia="en-GB"/>
              </w:rPr>
              <w:t xml:space="preserve"> prievadą. Papildomai turi būti galimybė prijungti nuolatinės srovės šaltinį.</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E86AF21" w14:textId="3F72B7E8"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FF957DC" w14:textId="02278D14"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FBB3499" w14:textId="425BE440"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9B3C0E" w:rsidRPr="004949E7" w14:paraId="4D370266" w14:textId="77777777" w:rsidTr="00F247FB">
        <w:trPr>
          <w:cantSplit/>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1AE4D208"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575A3819"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pacing w:val="-5"/>
                <w:sz w:val="22"/>
                <w:szCs w:val="22"/>
                <w:lang w:eastAsia="en-GB"/>
              </w:rPr>
              <w:t>Energijos sunaudojimas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3B2703F4" w14:textId="77777777" w:rsidR="009B3C0E" w:rsidRPr="004949E7" w:rsidRDefault="009B3C0E" w:rsidP="006C49FD">
            <w:pPr>
              <w:shd w:val="clear" w:color="auto" w:fill="FFFFFF"/>
              <w:jc w:val="both"/>
              <w:rPr>
                <w:rFonts w:ascii="Trebuchet MS" w:hAnsi="Trebuchet MS"/>
                <w:spacing w:val="-2"/>
                <w:sz w:val="22"/>
                <w:szCs w:val="22"/>
                <w:lang w:eastAsia="en-GB"/>
              </w:rPr>
            </w:pPr>
            <w:r w:rsidRPr="004949E7">
              <w:rPr>
                <w:rFonts w:ascii="Trebuchet MS" w:hAnsi="Trebuchet MS"/>
                <w:spacing w:val="-2"/>
                <w:sz w:val="22"/>
                <w:szCs w:val="22"/>
                <w:lang w:eastAsia="en-GB"/>
              </w:rPr>
              <w:t>Esant el. maitinimui per POE prievadą, ne daugiau kaip 30W.</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F9F8436" w14:textId="2F061FCA"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59FDBA5" w14:textId="4B473D9F"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2CF7E8E" w14:textId="0713EB96"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9B3C0E" w:rsidRPr="004949E7" w14:paraId="7408573B" w14:textId="77777777" w:rsidTr="00F247FB">
        <w:trPr>
          <w:cantSplit/>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5263E3B6"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5D23A318"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pacing w:val="-5"/>
                <w:sz w:val="22"/>
                <w:szCs w:val="22"/>
                <w:lang w:eastAsia="en-GB"/>
              </w:rPr>
              <w:t xml:space="preserve">BLE (Bluetooth </w:t>
            </w:r>
            <w:proofErr w:type="spellStart"/>
            <w:r w:rsidRPr="004949E7">
              <w:rPr>
                <w:rFonts w:ascii="Trebuchet MS" w:hAnsi="Trebuchet MS"/>
                <w:spacing w:val="-5"/>
                <w:sz w:val="22"/>
                <w:szCs w:val="22"/>
                <w:lang w:eastAsia="en-GB"/>
              </w:rPr>
              <w:t>Low</w:t>
            </w:r>
            <w:proofErr w:type="spellEnd"/>
            <w:r w:rsidRPr="004949E7">
              <w:rPr>
                <w:rFonts w:ascii="Trebuchet MS" w:hAnsi="Trebuchet MS"/>
                <w:spacing w:val="-5"/>
                <w:sz w:val="22"/>
                <w:szCs w:val="22"/>
                <w:lang w:eastAsia="en-GB"/>
              </w:rPr>
              <w:t xml:space="preserve"> </w:t>
            </w:r>
            <w:proofErr w:type="spellStart"/>
            <w:r w:rsidRPr="004949E7">
              <w:rPr>
                <w:rFonts w:ascii="Trebuchet MS" w:hAnsi="Trebuchet MS"/>
                <w:spacing w:val="-5"/>
                <w:sz w:val="22"/>
                <w:szCs w:val="22"/>
                <w:lang w:eastAsia="en-GB"/>
              </w:rPr>
              <w:t>Energy</w:t>
            </w:r>
            <w:proofErr w:type="spellEnd"/>
            <w:r w:rsidRPr="004949E7">
              <w:rPr>
                <w:rFonts w:ascii="Trebuchet MS" w:hAnsi="Trebuchet MS"/>
                <w:spacing w:val="-5"/>
                <w:sz w:val="22"/>
                <w:szCs w:val="22"/>
                <w:lang w:eastAsia="en-GB"/>
              </w:rPr>
              <w:t>) standarto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3B34B1BA" w14:textId="77777777" w:rsidR="009B3C0E" w:rsidRPr="004949E7" w:rsidRDefault="009B3C0E" w:rsidP="009B3C0E">
            <w:pPr>
              <w:shd w:val="clear" w:color="auto" w:fill="FFFFFF"/>
              <w:rPr>
                <w:rFonts w:ascii="Trebuchet MS" w:hAnsi="Trebuchet MS"/>
                <w:spacing w:val="-2"/>
                <w:sz w:val="22"/>
                <w:szCs w:val="22"/>
                <w:lang w:eastAsia="en-GB"/>
              </w:rPr>
            </w:pPr>
            <w:r w:rsidRPr="004949E7">
              <w:rPr>
                <w:rFonts w:ascii="Trebuchet MS" w:hAnsi="Trebuchet MS"/>
                <w:spacing w:val="-2"/>
                <w:sz w:val="22"/>
                <w:szCs w:val="22"/>
                <w:lang w:eastAsia="en-GB"/>
              </w:rPr>
              <w:t>Privalomas.</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AFCC0AC" w14:textId="18FE606D"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D787A40" w14:textId="1B3EC76A"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92F686" w14:textId="5274E0E8"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9B3C0E" w:rsidRPr="004949E7" w14:paraId="18964097" w14:textId="77777777" w:rsidTr="00F247FB">
        <w:trPr>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F0769A4"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5A6CB87B"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z w:val="22"/>
                <w:szCs w:val="22"/>
                <w:lang w:eastAsia="en-GB"/>
              </w:rPr>
              <w:t>Lokacijos nustatymo priemonių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17EE22EC" w14:textId="77777777" w:rsidR="009B3C0E" w:rsidRPr="004949E7" w:rsidRDefault="009B3C0E" w:rsidP="006C49FD">
            <w:pPr>
              <w:shd w:val="clear" w:color="auto" w:fill="FFFFFF"/>
              <w:jc w:val="both"/>
              <w:rPr>
                <w:rFonts w:ascii="Trebuchet MS" w:hAnsi="Trebuchet MS"/>
                <w:spacing w:val="-2"/>
                <w:sz w:val="22"/>
                <w:szCs w:val="22"/>
                <w:lang w:eastAsia="en-GB"/>
              </w:rPr>
            </w:pPr>
            <w:r w:rsidRPr="004949E7">
              <w:rPr>
                <w:rFonts w:ascii="Trebuchet MS" w:hAnsi="Trebuchet MS"/>
                <w:sz w:val="22"/>
                <w:szCs w:val="22"/>
                <w:lang w:eastAsia="en-GB"/>
              </w:rPr>
              <w:t xml:space="preserve">Turi būti GPS imtuvas. Turi palaikyti 802.11mc Fine </w:t>
            </w:r>
            <w:proofErr w:type="spellStart"/>
            <w:r w:rsidRPr="004949E7">
              <w:rPr>
                <w:rFonts w:ascii="Trebuchet MS" w:hAnsi="Trebuchet MS"/>
                <w:sz w:val="22"/>
                <w:szCs w:val="22"/>
                <w:lang w:eastAsia="en-GB"/>
              </w:rPr>
              <w:t>Timing</w:t>
            </w:r>
            <w:proofErr w:type="spellEnd"/>
            <w:r w:rsidRPr="004949E7">
              <w:rPr>
                <w:rFonts w:ascii="Trebuchet MS" w:hAnsi="Trebuchet MS"/>
                <w:sz w:val="22"/>
                <w:szCs w:val="22"/>
                <w:lang w:eastAsia="en-GB"/>
              </w:rPr>
              <w:t xml:space="preserve"> </w:t>
            </w:r>
            <w:proofErr w:type="spellStart"/>
            <w:r w:rsidRPr="004949E7">
              <w:rPr>
                <w:rFonts w:ascii="Trebuchet MS" w:hAnsi="Trebuchet MS"/>
                <w:sz w:val="22"/>
                <w:szCs w:val="22"/>
                <w:lang w:eastAsia="en-GB"/>
              </w:rPr>
              <w:t>Measurement</w:t>
            </w:r>
            <w:proofErr w:type="spellEnd"/>
            <w:r w:rsidRPr="004949E7">
              <w:rPr>
                <w:rFonts w:ascii="Trebuchet MS" w:hAnsi="Trebuchet MS"/>
                <w:sz w:val="22"/>
                <w:szCs w:val="22"/>
                <w:lang w:eastAsia="en-GB"/>
              </w:rPr>
              <w:t xml:space="preserve"> (FTM) funkcionalumą. </w:t>
            </w:r>
            <w:r w:rsidRPr="004949E7">
              <w:rPr>
                <w:rFonts w:ascii="Trebuchet MS" w:hAnsi="Trebuchet MS" w:cs="Arial"/>
                <w:sz w:val="22"/>
                <w:szCs w:val="22"/>
              </w:rPr>
              <w:t>GPS imtuvas turi būti integruotas į bendrą sistemą. Jeigu bus naudojamas prijungiamas per USB GPS imtuvas, turi būti bent vienas laisvas USB prievadas kitiems įrenginiams pajungti.</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049F0669" w14:textId="71C5F97B"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3C58A5D" w14:textId="64B175DB"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5BE8237" w14:textId="070345F4"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9B3C0E" w:rsidRPr="004949E7" w14:paraId="5C2B029C" w14:textId="77777777" w:rsidTr="00F247FB">
        <w:trPr>
          <w:trHeight w:val="560"/>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573894B4"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30ADB1E8" w14:textId="77777777" w:rsidR="009B3C0E" w:rsidRPr="004949E7" w:rsidRDefault="009B3C0E" w:rsidP="009B3C0E">
            <w:pPr>
              <w:shd w:val="clear" w:color="auto" w:fill="FFFFFF"/>
              <w:jc w:val="both"/>
              <w:rPr>
                <w:rFonts w:ascii="Trebuchet MS" w:hAnsi="Trebuchet MS"/>
                <w:sz w:val="22"/>
                <w:szCs w:val="22"/>
                <w:lang w:eastAsia="en-GB"/>
              </w:rPr>
            </w:pPr>
            <w:r w:rsidRPr="004949E7">
              <w:rPr>
                <w:rFonts w:ascii="Trebuchet MS" w:hAnsi="Trebuchet MS"/>
                <w:sz w:val="22"/>
                <w:szCs w:val="22"/>
                <w:lang w:eastAsia="en-GB"/>
              </w:rPr>
              <w:t>Saugumo priemonių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128ED612" w14:textId="77777777" w:rsidR="009B3C0E" w:rsidRPr="004949E7" w:rsidRDefault="009B3C0E" w:rsidP="009B3C0E">
            <w:pPr>
              <w:jc w:val="both"/>
              <w:rPr>
                <w:rFonts w:ascii="Trebuchet MS" w:hAnsi="Trebuchet MS"/>
                <w:sz w:val="22"/>
                <w:szCs w:val="22"/>
                <w:lang w:eastAsia="en-GB"/>
              </w:rPr>
            </w:pPr>
            <w:r w:rsidRPr="004949E7">
              <w:rPr>
                <w:rFonts w:ascii="Trebuchet MS" w:hAnsi="Trebuchet MS"/>
                <w:sz w:val="22"/>
                <w:szCs w:val="22"/>
                <w:lang w:eastAsia="en-GB"/>
              </w:rPr>
              <w:t>Turi palaikyti šias saugumo priemones:</w:t>
            </w:r>
          </w:p>
          <w:p w14:paraId="0CB71A47"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WPA3;</w:t>
            </w:r>
          </w:p>
          <w:p w14:paraId="6777CFEF"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proofErr w:type="spellStart"/>
            <w:r w:rsidRPr="004949E7">
              <w:rPr>
                <w:rFonts w:ascii="Trebuchet MS" w:eastAsia="Times New Roman" w:hAnsi="Trebuchet MS"/>
                <w:color w:val="000000" w:themeColor="text1"/>
                <w:sz w:val="22"/>
                <w:szCs w:val="22"/>
              </w:rPr>
              <w:lastRenderedPageBreak/>
              <w:t>Enhanced</w:t>
            </w:r>
            <w:proofErr w:type="spellEnd"/>
            <w:r w:rsidRPr="004949E7">
              <w:rPr>
                <w:rFonts w:ascii="Trebuchet MS" w:eastAsia="Times New Roman" w:hAnsi="Trebuchet MS"/>
                <w:color w:val="000000" w:themeColor="text1"/>
                <w:sz w:val="22"/>
                <w:szCs w:val="22"/>
              </w:rPr>
              <w:t xml:space="preserve"> </w:t>
            </w:r>
            <w:proofErr w:type="spellStart"/>
            <w:r w:rsidRPr="004949E7">
              <w:rPr>
                <w:rFonts w:ascii="Trebuchet MS" w:eastAsia="Times New Roman" w:hAnsi="Trebuchet MS"/>
                <w:color w:val="000000" w:themeColor="text1"/>
                <w:sz w:val="22"/>
                <w:szCs w:val="22"/>
              </w:rPr>
              <w:t>Open</w:t>
            </w:r>
            <w:proofErr w:type="spellEnd"/>
            <w:r w:rsidRPr="004949E7">
              <w:rPr>
                <w:rFonts w:ascii="Trebuchet MS" w:eastAsia="Times New Roman" w:hAnsi="Trebuchet MS"/>
                <w:color w:val="000000" w:themeColor="text1"/>
                <w:sz w:val="22"/>
                <w:szCs w:val="22"/>
              </w:rPr>
              <w:t>;</w:t>
            </w:r>
          </w:p>
          <w:p w14:paraId="7A71023A"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WPA2-MPSK.</w:t>
            </w:r>
          </w:p>
          <w:p w14:paraId="5C6F5551" w14:textId="77777777" w:rsidR="009B3C0E" w:rsidRPr="004949E7" w:rsidRDefault="009B3C0E" w:rsidP="009B3C0E">
            <w:pPr>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Turi būti integruotas TPM modulis.</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4CC14B06" w14:textId="5300D340" w:rsidR="009B3C0E" w:rsidRPr="004949E7" w:rsidRDefault="009B3C0E" w:rsidP="00353655">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lastRenderedPageBreak/>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E67F73A" w14:textId="2262C46D" w:rsidR="009B3C0E" w:rsidRPr="004949E7" w:rsidRDefault="009B3C0E" w:rsidP="00353655">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628F425" w14:textId="421647DD" w:rsidR="009B3C0E" w:rsidRPr="004949E7" w:rsidRDefault="009B3C0E" w:rsidP="00353655">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9B3C0E" w:rsidRPr="004949E7" w14:paraId="376A09DC"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9100C56"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77B62E22"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Palaikomas BBSID identifikatorių skaičius</w:t>
            </w:r>
          </w:p>
        </w:tc>
        <w:tc>
          <w:tcPr>
            <w:tcW w:w="5245" w:type="dxa"/>
            <w:tcBorders>
              <w:top w:val="single" w:sz="6" w:space="0" w:color="auto"/>
              <w:left w:val="single" w:sz="6" w:space="0" w:color="auto"/>
              <w:bottom w:val="single" w:sz="6" w:space="0" w:color="auto"/>
              <w:right w:val="single" w:sz="4" w:space="0" w:color="auto"/>
            </w:tcBorders>
            <w:shd w:val="clear" w:color="auto" w:fill="FFFFFF"/>
            <w:hideMark/>
          </w:tcPr>
          <w:p w14:paraId="2314C7F6" w14:textId="7CA9B1A7" w:rsidR="009B3C0E" w:rsidRPr="004949E7" w:rsidRDefault="009B3C0E" w:rsidP="009B3C0E">
            <w:pPr>
              <w:shd w:val="clear" w:color="auto" w:fill="FFFFFF"/>
              <w:ind w:right="482" w:firstLine="7"/>
              <w:rPr>
                <w:rFonts w:ascii="Trebuchet MS" w:hAnsi="Trebuchet MS"/>
                <w:spacing w:val="-5"/>
                <w:sz w:val="22"/>
                <w:szCs w:val="22"/>
                <w:lang w:eastAsia="en-GB"/>
              </w:rPr>
            </w:pPr>
            <w:r w:rsidRPr="004949E7">
              <w:rPr>
                <w:rFonts w:ascii="Trebuchet MS" w:hAnsi="Trebuchet MS"/>
                <w:spacing w:val="-5"/>
                <w:sz w:val="22"/>
                <w:szCs w:val="22"/>
                <w:lang w:eastAsia="en-GB"/>
              </w:rPr>
              <w:t>Ne mažiau kaip 16 vnt. per radiją (naudojant 6 GHz radiją , ne mažiau kaip 4</w:t>
            </w:r>
            <w:r w:rsidR="000F3345">
              <w:rPr>
                <w:rFonts w:ascii="Trebuchet MS" w:hAnsi="Trebuchet MS"/>
                <w:spacing w:val="-5"/>
                <w:sz w:val="22"/>
                <w:szCs w:val="22"/>
                <w:lang w:eastAsia="en-GB"/>
              </w:rPr>
              <w:t xml:space="preserve"> </w:t>
            </w:r>
            <w:r w:rsidRPr="004949E7">
              <w:rPr>
                <w:rFonts w:ascii="Trebuchet MS" w:hAnsi="Trebuchet MS"/>
                <w:spacing w:val="-5"/>
                <w:sz w:val="22"/>
                <w:szCs w:val="22"/>
                <w:lang w:eastAsia="en-GB"/>
              </w:rPr>
              <w:t>vnt.).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B482230" w14:textId="61B529EC"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954953C" w14:textId="0649CF75"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47FAB6" w14:textId="4F2F7671"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9B3C0E" w:rsidRPr="004949E7" w14:paraId="42E2C27F"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7A090C91"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8341A1A"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 xml:space="preserve">Palaikomas klientų skaičius </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11DA2201" w14:textId="77777777" w:rsidR="009B3C0E" w:rsidRPr="004949E7" w:rsidRDefault="009B3C0E" w:rsidP="009B3C0E">
            <w:pPr>
              <w:shd w:val="clear" w:color="auto" w:fill="FFFFFF"/>
              <w:ind w:right="482" w:firstLine="7"/>
              <w:rPr>
                <w:rFonts w:ascii="Trebuchet MS" w:hAnsi="Trebuchet MS"/>
                <w:spacing w:val="-5"/>
                <w:sz w:val="22"/>
                <w:szCs w:val="22"/>
                <w:lang w:eastAsia="en-GB"/>
              </w:rPr>
            </w:pPr>
            <w:r w:rsidRPr="004949E7">
              <w:rPr>
                <w:rFonts w:ascii="Trebuchet MS" w:hAnsi="Trebuchet MS"/>
                <w:spacing w:val="-5"/>
                <w:sz w:val="22"/>
                <w:szCs w:val="22"/>
                <w:lang w:eastAsia="en-GB"/>
              </w:rPr>
              <w:t>Ne mažiau kaip 512 vnt. per radiją.</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2F03E67F" w14:textId="7E161D3F"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3AE5E98" w14:textId="44638AD1"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8572992" w14:textId="39D15808"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9B3C0E" w:rsidRPr="004949E7" w14:paraId="31AECA74"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104C50BD" w14:textId="77777777" w:rsidR="009B3C0E" w:rsidRPr="004949E7" w:rsidRDefault="009B3C0E" w:rsidP="009B3C0E">
            <w:pPr>
              <w:numPr>
                <w:ilvl w:val="0"/>
                <w:numId w:val="18"/>
              </w:numPr>
              <w:suppressAutoHyphens w:val="0"/>
              <w:ind w:left="357" w:hanging="357"/>
              <w:rPr>
                <w:rFonts w:ascii="Trebuchet MS" w:hAnsi="Trebuchet MS"/>
                <w:sz w:val="22"/>
                <w:szCs w:val="22"/>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AC22AE4" w14:textId="77777777" w:rsidR="009B3C0E" w:rsidRPr="004949E7" w:rsidRDefault="009B3C0E" w:rsidP="009B3C0E">
            <w:pPr>
              <w:rPr>
                <w:rFonts w:ascii="Trebuchet MS" w:hAnsi="Trebuchet MS"/>
                <w:sz w:val="22"/>
                <w:szCs w:val="22"/>
                <w:lang w:eastAsia="en-GB"/>
              </w:rPr>
            </w:pPr>
            <w:r w:rsidRPr="004949E7">
              <w:rPr>
                <w:rFonts w:ascii="Trebuchet MS" w:hAnsi="Trebuchet MS"/>
                <w:sz w:val="22"/>
                <w:szCs w:val="22"/>
                <w:lang w:eastAsia="en-GB"/>
              </w:rPr>
              <w:t>Veikimo (valdymo) mechanizmai</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65F44A90" w14:textId="77777777" w:rsidR="009B3C0E" w:rsidRPr="004949E7" w:rsidRDefault="009B3C0E" w:rsidP="009B3C0E">
            <w:pPr>
              <w:jc w:val="both"/>
              <w:rPr>
                <w:rFonts w:ascii="Trebuchet MS" w:hAnsi="Trebuchet MS"/>
                <w:sz w:val="22"/>
                <w:szCs w:val="22"/>
                <w:lang w:eastAsia="en-GB"/>
              </w:rPr>
            </w:pPr>
            <w:r w:rsidRPr="004949E7">
              <w:rPr>
                <w:rFonts w:ascii="Trebuchet MS" w:hAnsi="Trebuchet MS"/>
                <w:sz w:val="22"/>
                <w:szCs w:val="22"/>
                <w:lang w:eastAsia="en-GB"/>
              </w:rPr>
              <w:t>Belaidės prieigos stotelė turi palaikyti šiuos veikimo (valdymo) mechanizmus: autonominis (</w:t>
            </w:r>
            <w:proofErr w:type="spellStart"/>
            <w:r w:rsidRPr="004949E7">
              <w:rPr>
                <w:rFonts w:ascii="Trebuchet MS" w:hAnsi="Trebuchet MS"/>
                <w:sz w:val="22"/>
                <w:szCs w:val="22"/>
                <w:lang w:eastAsia="en-GB"/>
              </w:rPr>
              <w:t>ang</w:t>
            </w:r>
            <w:proofErr w:type="spellEnd"/>
            <w:r w:rsidRPr="004949E7">
              <w:rPr>
                <w:rFonts w:ascii="Trebuchet MS" w:hAnsi="Trebuchet MS"/>
                <w:sz w:val="22"/>
                <w:szCs w:val="22"/>
                <w:lang w:eastAsia="en-GB"/>
              </w:rPr>
              <w:t xml:space="preserve">. </w:t>
            </w:r>
            <w:proofErr w:type="spellStart"/>
            <w:r w:rsidRPr="004949E7">
              <w:rPr>
                <w:rFonts w:ascii="Trebuchet MS" w:hAnsi="Trebuchet MS"/>
                <w:i/>
                <w:iCs/>
                <w:sz w:val="22"/>
                <w:szCs w:val="22"/>
                <w:lang w:eastAsia="en-GB"/>
              </w:rPr>
              <w:t>standalone</w:t>
            </w:r>
            <w:proofErr w:type="spellEnd"/>
            <w:r w:rsidRPr="004949E7">
              <w:rPr>
                <w:rFonts w:ascii="Trebuchet MS" w:hAnsi="Trebuchet MS"/>
                <w:sz w:val="22"/>
                <w:szCs w:val="22"/>
                <w:lang w:eastAsia="en-GB"/>
              </w:rPr>
              <w:t>), valdomas belaidės prieigos stotelės kontrolerio, debesų tipo valdymas.</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994BBA4" w14:textId="316CE3E9"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9EF4A70" w14:textId="3A4DD3AB"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7DD5911" w14:textId="56BE1831" w:rsidR="009B3C0E" w:rsidRPr="004949E7" w:rsidRDefault="009B3C0E" w:rsidP="00353655">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35DEAC4B"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19997F7D"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0BC8C7E"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Valdymo funkcijų palaikymas</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4C668C73" w14:textId="77777777" w:rsidR="009B3C0E" w:rsidRPr="004949E7" w:rsidRDefault="009B3C0E" w:rsidP="009B3C0E">
            <w:pPr>
              <w:jc w:val="both"/>
              <w:rPr>
                <w:rFonts w:ascii="Trebuchet MS" w:hAnsi="Trebuchet MS"/>
                <w:sz w:val="22"/>
                <w:szCs w:val="22"/>
                <w:lang w:eastAsia="en-GB"/>
              </w:rPr>
            </w:pPr>
            <w:r w:rsidRPr="004949E7">
              <w:rPr>
                <w:rFonts w:ascii="Trebuchet MS" w:hAnsi="Trebuchet MS"/>
                <w:sz w:val="22"/>
                <w:szCs w:val="22"/>
                <w:lang w:eastAsia="en-GB"/>
              </w:rPr>
              <w:t>Turi palaikyti šias valdymo funkcijas:</w:t>
            </w:r>
          </w:p>
          <w:p w14:paraId="1526E6FB"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 xml:space="preserve">Automatinis </w:t>
            </w:r>
            <w:proofErr w:type="spellStart"/>
            <w:r w:rsidRPr="004949E7">
              <w:rPr>
                <w:rFonts w:ascii="Trebuchet MS" w:hAnsi="Trebuchet MS"/>
                <w:sz w:val="22"/>
                <w:szCs w:val="22"/>
              </w:rPr>
              <w:t>Wi</w:t>
            </w:r>
            <w:proofErr w:type="spellEnd"/>
            <w:r w:rsidRPr="004949E7">
              <w:rPr>
                <w:rFonts w:ascii="Trebuchet MS" w:hAnsi="Trebuchet MS"/>
                <w:sz w:val="22"/>
                <w:szCs w:val="22"/>
              </w:rPr>
              <w:t>-Fi radijo dažnių valdymas;</w:t>
            </w:r>
          </w:p>
          <w:p w14:paraId="1077DE70"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r w:rsidRPr="004949E7">
              <w:rPr>
                <w:rFonts w:ascii="Trebuchet MS" w:hAnsi="Trebuchet MS"/>
                <w:sz w:val="22"/>
                <w:szCs w:val="22"/>
              </w:rPr>
              <w:t>Automatinis trukdžių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interference</w:t>
            </w:r>
            <w:proofErr w:type="spellEnd"/>
            <w:r w:rsidRPr="004949E7">
              <w:rPr>
                <w:rFonts w:ascii="Trebuchet MS" w:hAnsi="Trebuchet MS"/>
                <w:sz w:val="22"/>
                <w:szCs w:val="22"/>
              </w:rPr>
              <w:t>) įtakos mažinimo valdymas;</w:t>
            </w:r>
          </w:p>
          <w:p w14:paraId="619D2B74" w14:textId="77777777" w:rsidR="009B3C0E" w:rsidRPr="004949E7" w:rsidRDefault="009B3C0E" w:rsidP="009B3C0E">
            <w:pPr>
              <w:numPr>
                <w:ilvl w:val="0"/>
                <w:numId w:val="14"/>
              </w:numPr>
              <w:suppressAutoHyphens w:val="0"/>
              <w:contextualSpacing/>
              <w:jc w:val="both"/>
              <w:rPr>
                <w:rFonts w:ascii="Trebuchet MS" w:eastAsia="Times New Roman" w:hAnsi="Trebuchet MS"/>
                <w:color w:val="000000" w:themeColor="text1"/>
                <w:sz w:val="22"/>
                <w:szCs w:val="22"/>
              </w:rPr>
            </w:pPr>
            <w:r w:rsidRPr="004949E7">
              <w:rPr>
                <w:rFonts w:ascii="Trebuchet MS" w:eastAsia="Times New Roman" w:hAnsi="Trebuchet MS"/>
                <w:color w:val="000000" w:themeColor="text1"/>
                <w:sz w:val="22"/>
                <w:szCs w:val="22"/>
              </w:rPr>
              <w:t xml:space="preserve">Belaidės </w:t>
            </w:r>
            <w:proofErr w:type="spellStart"/>
            <w:r w:rsidRPr="004949E7">
              <w:rPr>
                <w:rFonts w:ascii="Trebuchet MS" w:eastAsia="Times New Roman" w:hAnsi="Trebuchet MS"/>
                <w:color w:val="000000" w:themeColor="text1"/>
                <w:sz w:val="22"/>
                <w:szCs w:val="22"/>
              </w:rPr>
              <w:t>Wi</w:t>
            </w:r>
            <w:proofErr w:type="spellEnd"/>
            <w:r w:rsidRPr="004949E7">
              <w:rPr>
                <w:rFonts w:ascii="Trebuchet MS" w:eastAsia="Times New Roman" w:hAnsi="Trebuchet MS"/>
                <w:color w:val="000000" w:themeColor="text1"/>
                <w:sz w:val="22"/>
                <w:szCs w:val="22"/>
              </w:rPr>
              <w:t>-Fi stotelės energijos suvartojimo stebėsena ir valdymas.</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2AA53C3A" w14:textId="39703C62"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0043FE9" w14:textId="38E773D3"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598E6E4" w14:textId="22532EC9"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9B3C0E" w:rsidRPr="004949E7" w14:paraId="595348D3" w14:textId="77777777" w:rsidTr="00F247FB">
        <w:trPr>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A848F90" w14:textId="77777777" w:rsidR="009B3C0E" w:rsidRPr="004949E7" w:rsidRDefault="009B3C0E" w:rsidP="009B3C0E">
            <w:pPr>
              <w:numPr>
                <w:ilvl w:val="0"/>
                <w:numId w:val="18"/>
              </w:numPr>
              <w:suppressAutoHyphens w:val="0"/>
              <w:ind w:right="-7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0A846ABF"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Centralizuotas valdymas</w:t>
            </w:r>
          </w:p>
        </w:tc>
        <w:tc>
          <w:tcPr>
            <w:tcW w:w="5245" w:type="dxa"/>
            <w:tcBorders>
              <w:top w:val="single" w:sz="6" w:space="0" w:color="auto"/>
              <w:left w:val="single" w:sz="6" w:space="0" w:color="auto"/>
              <w:bottom w:val="single" w:sz="6" w:space="0" w:color="auto"/>
              <w:right w:val="single" w:sz="4" w:space="0" w:color="auto"/>
            </w:tcBorders>
            <w:shd w:val="clear" w:color="auto" w:fill="auto"/>
          </w:tcPr>
          <w:p w14:paraId="14FFD64A" w14:textId="77777777" w:rsidR="009B3C0E" w:rsidRPr="004949E7" w:rsidRDefault="009B3C0E" w:rsidP="006C49FD">
            <w:pPr>
              <w:snapToGrid w:val="0"/>
              <w:jc w:val="both"/>
              <w:rPr>
                <w:rFonts w:ascii="Trebuchet MS" w:hAnsi="Trebuchet MS"/>
                <w:sz w:val="22"/>
                <w:szCs w:val="22"/>
                <w:lang w:eastAsia="en-GB"/>
              </w:rPr>
            </w:pPr>
            <w:r w:rsidRPr="004949E7">
              <w:rPr>
                <w:rFonts w:ascii="Trebuchet MS" w:hAnsi="Trebuchet MS"/>
                <w:sz w:val="22"/>
                <w:szCs w:val="22"/>
                <w:lang w:eastAsia="en-GB"/>
              </w:rPr>
              <w:t>Turi būti pridedamos licencijos belaidės prieigos stotelę įtraukti ir valdyti centralizuoto tinklo valdymo sistema, paremta debesijos pagrindu.</w:t>
            </w:r>
          </w:p>
          <w:p w14:paraId="35CC9180" w14:textId="77777777" w:rsidR="009B3C0E" w:rsidRPr="004949E7" w:rsidRDefault="009B3C0E" w:rsidP="006C49FD">
            <w:pPr>
              <w:snapToGrid w:val="0"/>
              <w:jc w:val="both"/>
              <w:rPr>
                <w:rFonts w:ascii="Trebuchet MS" w:eastAsia="Times New Roman" w:hAnsi="Trebuchet MS"/>
                <w:sz w:val="22"/>
                <w:szCs w:val="22"/>
              </w:rPr>
            </w:pPr>
            <w:r w:rsidRPr="004949E7">
              <w:rPr>
                <w:rFonts w:ascii="Trebuchet MS" w:eastAsia="Times New Roman" w:hAnsi="Trebuchet MS"/>
                <w:sz w:val="22"/>
                <w:szCs w:val="22"/>
              </w:rPr>
              <w:t>Licencijos turi būti pateikiamos ne trumpesniam negu 3 metų laikotarpiui.</w:t>
            </w:r>
          </w:p>
          <w:p w14:paraId="03F6B352" w14:textId="6B2DF330" w:rsidR="009B3C0E" w:rsidRPr="004949E7" w:rsidRDefault="009B3C0E" w:rsidP="006C49FD">
            <w:pPr>
              <w:shd w:val="clear" w:color="auto" w:fill="FFFFFF"/>
              <w:ind w:right="100" w:firstLine="7"/>
              <w:jc w:val="both"/>
              <w:rPr>
                <w:rFonts w:ascii="Trebuchet MS" w:eastAsia="Times New Roman" w:hAnsi="Trebuchet MS"/>
                <w:sz w:val="22"/>
                <w:szCs w:val="22"/>
              </w:rPr>
            </w:pPr>
            <w:r w:rsidRPr="004949E7">
              <w:rPr>
                <w:rFonts w:ascii="Trebuchet MS" w:eastAsia="Times New Roman" w:hAnsi="Trebuchet MS"/>
                <w:sz w:val="22"/>
                <w:szCs w:val="22"/>
              </w:rPr>
              <w:t>Naudojantis centralizuoto valdymo sistema turi</w:t>
            </w:r>
            <w:r w:rsidR="006C49FD">
              <w:rPr>
                <w:rFonts w:ascii="Trebuchet MS" w:eastAsia="Times New Roman" w:hAnsi="Trebuchet MS"/>
                <w:sz w:val="22"/>
                <w:szCs w:val="22"/>
              </w:rPr>
              <w:t xml:space="preserve"> </w:t>
            </w:r>
            <w:r w:rsidRPr="004949E7">
              <w:rPr>
                <w:rFonts w:ascii="Trebuchet MS" w:eastAsia="Times New Roman" w:hAnsi="Trebuchet MS"/>
                <w:sz w:val="22"/>
                <w:szCs w:val="22"/>
              </w:rPr>
              <w:t xml:space="preserve">būti galima atlikti </w:t>
            </w:r>
            <w:r w:rsidRPr="004949E7">
              <w:rPr>
                <w:rFonts w:ascii="Trebuchet MS" w:hAnsi="Trebuchet MS"/>
                <w:sz w:val="22"/>
                <w:szCs w:val="22"/>
                <w:lang w:eastAsia="en-GB"/>
              </w:rPr>
              <w:t>belaidės prieigos stotelių</w:t>
            </w:r>
            <w:r w:rsidRPr="004949E7">
              <w:rPr>
                <w:rFonts w:ascii="Trebuchet MS" w:eastAsia="Times New Roman" w:hAnsi="Trebuchet MS"/>
                <w:sz w:val="22"/>
                <w:szCs w:val="22"/>
              </w:rPr>
              <w:t xml:space="preserve"> konfigūravimą,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xml:space="preserve">) ir atlikti šių įvykių auditus, turi būti pranešimų ir įvykių skydelis. </w:t>
            </w:r>
            <w:r w:rsidRPr="004949E7">
              <w:rPr>
                <w:rFonts w:ascii="Trebuchet MS" w:hAnsi="Trebuchet MS"/>
                <w:sz w:val="22"/>
                <w:szCs w:val="22"/>
                <w:lang w:eastAsia="en-GB"/>
              </w:rPr>
              <w:t xml:space="preserve">Centralizuoto valdymo sistema turi turėti įrankius palengvinančius belaidžio ryšio </w:t>
            </w:r>
            <w:proofErr w:type="spellStart"/>
            <w:r w:rsidRPr="004949E7">
              <w:rPr>
                <w:rFonts w:ascii="Trebuchet MS" w:hAnsi="Trebuchet MS"/>
                <w:sz w:val="22"/>
                <w:szCs w:val="22"/>
                <w:lang w:eastAsia="en-GB"/>
              </w:rPr>
              <w:t>padengiamumo</w:t>
            </w:r>
            <w:proofErr w:type="spellEnd"/>
            <w:r w:rsidRPr="004949E7">
              <w:rPr>
                <w:rFonts w:ascii="Trebuchet MS" w:hAnsi="Trebuchet MS"/>
                <w:sz w:val="22"/>
                <w:szCs w:val="22"/>
                <w:lang w:eastAsia="en-GB"/>
              </w:rPr>
              <w:t xml:space="preserve"> planavimą, atlikti DPI (</w:t>
            </w:r>
            <w:proofErr w:type="spellStart"/>
            <w:r w:rsidRPr="004949E7">
              <w:rPr>
                <w:rFonts w:ascii="Trebuchet MS" w:hAnsi="Trebuchet MS"/>
                <w:sz w:val="22"/>
                <w:szCs w:val="22"/>
                <w:lang w:eastAsia="en-GB"/>
              </w:rPr>
              <w:t>ang</w:t>
            </w:r>
            <w:proofErr w:type="spellEnd"/>
            <w:r w:rsidRPr="004949E7">
              <w:rPr>
                <w:rFonts w:ascii="Trebuchet MS" w:hAnsi="Trebuchet MS"/>
                <w:sz w:val="22"/>
                <w:szCs w:val="22"/>
                <w:lang w:eastAsia="en-GB"/>
              </w:rPr>
              <w:t xml:space="preserve">. </w:t>
            </w:r>
            <w:proofErr w:type="spellStart"/>
            <w:r w:rsidRPr="004949E7">
              <w:rPr>
                <w:rFonts w:ascii="Trebuchet MS" w:hAnsi="Trebuchet MS"/>
                <w:i/>
                <w:iCs/>
                <w:sz w:val="22"/>
                <w:szCs w:val="22"/>
                <w:lang w:eastAsia="en-GB"/>
              </w:rPr>
              <w:t>deep</w:t>
            </w:r>
            <w:proofErr w:type="spellEnd"/>
            <w:r w:rsidRPr="004949E7">
              <w:rPr>
                <w:rFonts w:ascii="Trebuchet MS" w:hAnsi="Trebuchet MS"/>
                <w:i/>
                <w:iCs/>
                <w:sz w:val="22"/>
                <w:szCs w:val="22"/>
                <w:lang w:eastAsia="en-GB"/>
              </w:rPr>
              <w:t xml:space="preserve"> </w:t>
            </w:r>
            <w:proofErr w:type="spellStart"/>
            <w:r w:rsidRPr="004949E7">
              <w:rPr>
                <w:rFonts w:ascii="Trebuchet MS" w:hAnsi="Trebuchet MS"/>
                <w:i/>
                <w:iCs/>
                <w:sz w:val="22"/>
                <w:szCs w:val="22"/>
                <w:lang w:eastAsia="en-GB"/>
              </w:rPr>
              <w:t>packet</w:t>
            </w:r>
            <w:proofErr w:type="spellEnd"/>
            <w:r w:rsidRPr="004949E7">
              <w:rPr>
                <w:rFonts w:ascii="Trebuchet MS" w:hAnsi="Trebuchet MS"/>
                <w:i/>
                <w:iCs/>
                <w:sz w:val="22"/>
                <w:szCs w:val="22"/>
                <w:lang w:eastAsia="en-GB"/>
              </w:rPr>
              <w:t xml:space="preserve"> </w:t>
            </w:r>
            <w:proofErr w:type="spellStart"/>
            <w:r w:rsidRPr="004949E7">
              <w:rPr>
                <w:rFonts w:ascii="Trebuchet MS" w:hAnsi="Trebuchet MS"/>
                <w:i/>
                <w:iCs/>
                <w:sz w:val="22"/>
                <w:szCs w:val="22"/>
                <w:lang w:eastAsia="en-GB"/>
              </w:rPr>
              <w:t>inspection</w:t>
            </w:r>
            <w:proofErr w:type="spellEnd"/>
            <w:r w:rsidRPr="004949E7">
              <w:rPr>
                <w:rFonts w:ascii="Trebuchet MS" w:hAnsi="Trebuchet MS"/>
                <w:sz w:val="22"/>
                <w:szCs w:val="22"/>
                <w:lang w:eastAsia="en-GB"/>
              </w:rPr>
              <w:t>).</w:t>
            </w:r>
          </w:p>
          <w:p w14:paraId="2A49FFC5" w14:textId="3D713AF4" w:rsidR="009B3C0E" w:rsidRPr="004949E7" w:rsidRDefault="009B3C0E" w:rsidP="006C49FD">
            <w:pPr>
              <w:shd w:val="clear" w:color="auto" w:fill="FFFFFF"/>
              <w:tabs>
                <w:tab w:val="left" w:pos="4634"/>
              </w:tabs>
              <w:ind w:right="482" w:firstLine="7"/>
              <w:jc w:val="both"/>
              <w:rPr>
                <w:rFonts w:ascii="Trebuchet MS" w:hAnsi="Trebuchet MS"/>
                <w:sz w:val="22"/>
                <w:szCs w:val="22"/>
                <w:lang w:eastAsia="en-GB"/>
              </w:rPr>
            </w:pPr>
            <w:r w:rsidRPr="004949E7">
              <w:rPr>
                <w:rFonts w:ascii="Trebuchet MS" w:eastAsia="Times New Roman" w:hAnsi="Trebuchet MS"/>
                <w:sz w:val="22"/>
                <w:szCs w:val="22"/>
              </w:rPr>
              <w:t>Naudojantis dirbtinio intelekto pagalba,</w:t>
            </w:r>
            <w:r w:rsidR="006C49FD">
              <w:rPr>
                <w:rFonts w:ascii="Trebuchet MS" w:eastAsia="Times New Roman" w:hAnsi="Trebuchet MS"/>
                <w:sz w:val="22"/>
                <w:szCs w:val="22"/>
              </w:rPr>
              <w:t xml:space="preserve"> </w:t>
            </w:r>
            <w:r w:rsidRPr="004949E7">
              <w:rPr>
                <w:rFonts w:ascii="Trebuchet MS" w:eastAsia="Times New Roman" w:hAnsi="Trebuchet MS"/>
                <w:sz w:val="22"/>
                <w:szCs w:val="22"/>
              </w:rPr>
              <w:t xml:space="preserve">centralizuoto valdymo sistema turi gebėti aptikti veikimo anomalijas tinkle. </w:t>
            </w:r>
            <w:r w:rsidRPr="004949E7">
              <w:rPr>
                <w:rFonts w:ascii="Trebuchet MS" w:hAnsi="Trebuchet MS"/>
                <w:sz w:val="22"/>
                <w:szCs w:val="22"/>
                <w:lang w:eastAsia="en-GB"/>
              </w:rPr>
              <w:t>Toje pačioje centralizuoto valdymo sistemoje turi būti galima valdyti ir tinklo komutatorius ir belaidės prieigos stoteles, matyti jų topologiją.</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E5C2AC0" w14:textId="21C9542B"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0E0E650" w14:textId="2D95813D"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3E5FE22" w14:textId="5B8BDCDF" w:rsidR="009B3C0E" w:rsidRPr="004949E7" w:rsidRDefault="009B3C0E" w:rsidP="00353655">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9B3C0E" w:rsidRPr="004949E7" w14:paraId="1E4AB2EA" w14:textId="77777777" w:rsidTr="00F247FB">
        <w:trPr>
          <w:cantSplit/>
          <w:trHeigh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6B1DA4D6"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4" w:space="0" w:color="auto"/>
              <w:right w:val="single" w:sz="6" w:space="0" w:color="auto"/>
            </w:tcBorders>
            <w:shd w:val="clear" w:color="auto" w:fill="FFFFFF"/>
          </w:tcPr>
          <w:p w14:paraId="6B498BF1" w14:textId="77777777" w:rsidR="009B3C0E" w:rsidRPr="004949E7" w:rsidRDefault="009B3C0E" w:rsidP="009B3C0E">
            <w:pPr>
              <w:shd w:val="clear" w:color="auto" w:fill="FFFFFF"/>
              <w:rPr>
                <w:rFonts w:ascii="Trebuchet MS" w:hAnsi="Trebuchet MS"/>
                <w:sz w:val="22"/>
                <w:szCs w:val="22"/>
                <w:lang w:eastAsia="en-GB"/>
              </w:rPr>
            </w:pPr>
            <w:r w:rsidRPr="004949E7">
              <w:rPr>
                <w:rFonts w:ascii="Trebuchet MS" w:hAnsi="Trebuchet MS"/>
                <w:sz w:val="22"/>
                <w:szCs w:val="22"/>
                <w:lang w:eastAsia="en-GB"/>
              </w:rPr>
              <w:t>Montavimas</w:t>
            </w:r>
          </w:p>
        </w:tc>
        <w:tc>
          <w:tcPr>
            <w:tcW w:w="5245" w:type="dxa"/>
            <w:tcBorders>
              <w:top w:val="single" w:sz="6" w:space="0" w:color="auto"/>
              <w:left w:val="single" w:sz="6" w:space="0" w:color="auto"/>
              <w:bottom w:val="single" w:sz="4" w:space="0" w:color="auto"/>
              <w:right w:val="single" w:sz="4" w:space="0" w:color="auto"/>
            </w:tcBorders>
            <w:shd w:val="clear" w:color="auto" w:fill="FFFFFF"/>
          </w:tcPr>
          <w:p w14:paraId="7F8A9375" w14:textId="77777777" w:rsidR="009B3C0E" w:rsidRPr="004949E7" w:rsidRDefault="009B3C0E" w:rsidP="009B3C0E">
            <w:pPr>
              <w:shd w:val="clear" w:color="auto" w:fill="FFFFFF"/>
              <w:tabs>
                <w:tab w:val="left" w:pos="5064"/>
              </w:tabs>
              <w:ind w:right="-40"/>
              <w:rPr>
                <w:rFonts w:ascii="Trebuchet MS" w:hAnsi="Trebuchet MS"/>
                <w:sz w:val="22"/>
                <w:szCs w:val="22"/>
                <w:lang w:eastAsia="en-GB"/>
              </w:rPr>
            </w:pPr>
            <w:r w:rsidRPr="004949E7">
              <w:rPr>
                <w:rFonts w:ascii="Trebuchet MS" w:hAnsi="Trebuchet MS"/>
                <w:sz w:val="22"/>
                <w:szCs w:val="22"/>
                <w:lang w:eastAsia="en-GB"/>
              </w:rPr>
              <w:t>Turi būti komplektuojama su laikikliu tvirtinimui prie sienos arba lubų.</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5526FE7" w14:textId="43AEC3EC" w:rsidR="009B3C0E" w:rsidRPr="004949E7" w:rsidRDefault="009B3C0E" w:rsidP="00353655">
            <w:pPr>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69BE5E1" w14:textId="77400FB5" w:rsidR="009B3C0E" w:rsidRPr="004949E7" w:rsidRDefault="009B3C0E" w:rsidP="00353655">
            <w:pPr>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247F9E7" w14:textId="6FA7804C" w:rsidR="009B3C0E" w:rsidRPr="004949E7" w:rsidRDefault="009B3C0E" w:rsidP="00353655">
            <w:pPr>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9B3C0E" w:rsidRPr="004949E7" w14:paraId="3C960715" w14:textId="77777777" w:rsidTr="00F247FB">
        <w:trPr>
          <w:cantSplit/>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32BE83FE"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1DA6E9B"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z w:val="22"/>
                <w:szCs w:val="22"/>
                <w:lang w:eastAsia="en-GB"/>
              </w:rPr>
              <w:t>Įrenginys turi būti pritaikytas darbui temperatūroje</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43D20727" w14:textId="77777777" w:rsidR="009B3C0E" w:rsidRPr="004949E7" w:rsidRDefault="009B3C0E" w:rsidP="009B3C0E">
            <w:pPr>
              <w:shd w:val="clear" w:color="auto" w:fill="FFFFFF"/>
              <w:rPr>
                <w:rFonts w:ascii="Trebuchet MS" w:hAnsi="Trebuchet MS"/>
                <w:spacing w:val="-2"/>
                <w:sz w:val="22"/>
                <w:szCs w:val="22"/>
                <w:lang w:eastAsia="en-GB"/>
              </w:rPr>
            </w:pPr>
            <w:r w:rsidRPr="004949E7">
              <w:rPr>
                <w:rFonts w:ascii="Trebuchet MS" w:hAnsi="Trebuchet MS"/>
                <w:bCs/>
                <w:sz w:val="22"/>
                <w:szCs w:val="22"/>
              </w:rPr>
              <w:t xml:space="preserve">Ne siauresnėse ribose kaip nuo </w:t>
            </w:r>
            <w:r w:rsidRPr="004949E7">
              <w:rPr>
                <w:rFonts w:ascii="Trebuchet MS" w:hAnsi="Trebuchet MS"/>
                <w:sz w:val="22"/>
                <w:szCs w:val="22"/>
              </w:rPr>
              <w:t>0°C iki +50°C</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667E6E35" w14:textId="229F0775"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B56DA32" w14:textId="1DAE840F"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B692AA6" w14:textId="4B0CF6CF"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9B3C0E" w:rsidRPr="004949E7" w14:paraId="307A8EF8" w14:textId="77777777" w:rsidTr="00BB05FF">
        <w:trPr>
          <w:cantSplit/>
          <w:trHeight w:val="209"/>
        </w:trPr>
        <w:tc>
          <w:tcPr>
            <w:tcW w:w="567" w:type="dxa"/>
            <w:tcBorders>
              <w:top w:val="single" w:sz="6" w:space="0" w:color="auto"/>
              <w:left w:val="single" w:sz="6" w:space="0" w:color="auto"/>
              <w:bottom w:val="single" w:sz="6" w:space="0" w:color="auto"/>
              <w:right w:val="single" w:sz="6" w:space="0" w:color="auto"/>
            </w:tcBorders>
            <w:shd w:val="clear" w:color="auto" w:fill="FFFFFF"/>
          </w:tcPr>
          <w:p w14:paraId="629A964E" w14:textId="77777777" w:rsidR="009B3C0E" w:rsidRPr="004949E7" w:rsidRDefault="009B3C0E" w:rsidP="009B3C0E">
            <w:pPr>
              <w:numPr>
                <w:ilvl w:val="0"/>
                <w:numId w:val="18"/>
              </w:numPr>
              <w:suppressAutoHyphens w:val="0"/>
              <w:ind w:left="357" w:hanging="357"/>
              <w:rPr>
                <w:rFonts w:ascii="Trebuchet MS" w:hAnsi="Trebuchet MS"/>
                <w:sz w:val="22"/>
                <w:szCs w:val="22"/>
                <w:lang w:eastAsia="en-GB"/>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F851AD5" w14:textId="77777777" w:rsidR="009B3C0E" w:rsidRPr="004949E7" w:rsidRDefault="009B3C0E" w:rsidP="009B3C0E">
            <w:pPr>
              <w:shd w:val="clear" w:color="auto" w:fill="FFFFFF"/>
              <w:rPr>
                <w:rFonts w:ascii="Trebuchet MS" w:hAnsi="Trebuchet MS"/>
                <w:spacing w:val="-5"/>
                <w:sz w:val="22"/>
                <w:szCs w:val="22"/>
                <w:lang w:eastAsia="en-GB"/>
              </w:rPr>
            </w:pPr>
            <w:r w:rsidRPr="004949E7">
              <w:rPr>
                <w:rFonts w:ascii="Trebuchet MS" w:hAnsi="Trebuchet MS"/>
                <w:sz w:val="22"/>
                <w:szCs w:val="22"/>
                <w:lang w:eastAsia="en-GB"/>
              </w:rPr>
              <w:t xml:space="preserve">Įrenginys turi būti pritaikytas darbui </w:t>
            </w:r>
            <w:r w:rsidRPr="004949E7">
              <w:rPr>
                <w:rFonts w:ascii="Trebuchet MS" w:hAnsi="Trebuchet MS"/>
                <w:sz w:val="22"/>
                <w:szCs w:val="22"/>
              </w:rPr>
              <w:t>aplinkos santykinėje drėgmėje</w:t>
            </w:r>
          </w:p>
        </w:tc>
        <w:tc>
          <w:tcPr>
            <w:tcW w:w="5245" w:type="dxa"/>
            <w:tcBorders>
              <w:top w:val="single" w:sz="6" w:space="0" w:color="auto"/>
              <w:left w:val="single" w:sz="6" w:space="0" w:color="auto"/>
              <w:bottom w:val="single" w:sz="6" w:space="0" w:color="auto"/>
              <w:right w:val="single" w:sz="4" w:space="0" w:color="auto"/>
            </w:tcBorders>
            <w:shd w:val="clear" w:color="auto" w:fill="FFFFFF"/>
          </w:tcPr>
          <w:p w14:paraId="106337D2" w14:textId="77777777" w:rsidR="009B3C0E" w:rsidRPr="004949E7" w:rsidRDefault="009B3C0E" w:rsidP="009B3C0E">
            <w:pPr>
              <w:shd w:val="clear" w:color="auto" w:fill="FFFFFF"/>
              <w:rPr>
                <w:rFonts w:ascii="Trebuchet MS" w:hAnsi="Trebuchet MS"/>
                <w:spacing w:val="-2"/>
                <w:sz w:val="22"/>
                <w:szCs w:val="22"/>
                <w:lang w:eastAsia="en-GB"/>
              </w:rPr>
            </w:pPr>
            <w:r w:rsidRPr="004949E7">
              <w:rPr>
                <w:rFonts w:ascii="Trebuchet MS" w:hAnsi="Trebuchet MS"/>
                <w:bCs/>
                <w:sz w:val="22"/>
                <w:szCs w:val="22"/>
              </w:rPr>
              <w:t>Ne siauresnėse ribose kaip nuo 5</w:t>
            </w:r>
            <w:r w:rsidRPr="004949E7">
              <w:rPr>
                <w:rFonts w:ascii="Trebuchet MS" w:hAnsi="Trebuchet MS"/>
                <w:sz w:val="22"/>
                <w:szCs w:val="22"/>
              </w:rPr>
              <w:t>% iki 95%</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42C6E70" w14:textId="49EDDB5C"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7958859" w14:textId="53DE866A"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9612FFB" w14:textId="1AD77F54" w:rsidR="009B3C0E" w:rsidRPr="004949E7" w:rsidRDefault="009B3C0E" w:rsidP="00353655">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BB05FF" w:rsidRPr="004949E7" w14:paraId="2C60B90D" w14:textId="77777777" w:rsidTr="00BB05FF">
        <w:trPr>
          <w:cantSplit/>
          <w:trHeight w:val="565"/>
        </w:trPr>
        <w:tc>
          <w:tcPr>
            <w:tcW w:w="567" w:type="dxa"/>
            <w:tcBorders>
              <w:top w:val="single" w:sz="6" w:space="0" w:color="auto"/>
              <w:left w:val="single" w:sz="6" w:space="0" w:color="auto"/>
              <w:bottom w:val="single" w:sz="6" w:space="0" w:color="auto"/>
              <w:right w:val="single" w:sz="4" w:space="0" w:color="auto"/>
            </w:tcBorders>
            <w:shd w:val="clear" w:color="auto" w:fill="FFFFFF"/>
          </w:tcPr>
          <w:p w14:paraId="779FEED2" w14:textId="77777777" w:rsidR="00BB05FF" w:rsidRPr="004949E7" w:rsidRDefault="00BB05FF" w:rsidP="00BB05FF">
            <w:pPr>
              <w:numPr>
                <w:ilvl w:val="0"/>
                <w:numId w:val="18"/>
              </w:numPr>
              <w:suppressAutoHyphens w:val="0"/>
              <w:ind w:left="357" w:hanging="357"/>
              <w:rPr>
                <w:rFonts w:ascii="Trebuchet MS" w:hAnsi="Trebuchet MS"/>
                <w:sz w:val="22"/>
                <w:szCs w:val="22"/>
                <w:lang w:eastAsia="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99E0DB" w14:textId="77777777" w:rsidR="00BB05FF" w:rsidRPr="004949E7" w:rsidRDefault="00BB05FF" w:rsidP="00BB05FF">
            <w:pPr>
              <w:shd w:val="clear" w:color="auto" w:fill="FFFFFF"/>
              <w:rPr>
                <w:rFonts w:ascii="Trebuchet MS" w:hAnsi="Trebuchet MS"/>
                <w:sz w:val="22"/>
                <w:szCs w:val="22"/>
                <w:lang w:eastAsia="en-GB"/>
              </w:rPr>
            </w:pPr>
            <w:r w:rsidRPr="004949E7">
              <w:rPr>
                <w:rFonts w:ascii="Trebuchet MS" w:hAnsi="Trebuchet MS"/>
                <w:color w:val="000000" w:themeColor="text1"/>
                <w:sz w:val="22"/>
                <w:szCs w:val="22"/>
                <w:lang w:eastAsia="en-GB"/>
              </w:rPr>
              <w:t>Garantija</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354010F" w14:textId="16CB03E6" w:rsidR="00BB05FF" w:rsidRPr="004949E7" w:rsidRDefault="00BB05FF" w:rsidP="00BB05FF">
            <w:pPr>
              <w:jc w:val="both"/>
              <w:rPr>
                <w:rFonts w:ascii="Trebuchet MS" w:hAnsi="Trebuchet MS"/>
                <w:spacing w:val="-2"/>
                <w:sz w:val="22"/>
                <w:szCs w:val="22"/>
                <w:lang w:eastAsia="en-GB"/>
              </w:rPr>
            </w:pPr>
            <w:r w:rsidRPr="00D4295A">
              <w:rPr>
                <w:rFonts w:ascii="Trebuchet MS" w:eastAsia="Times New Roman" w:hAnsi="Trebuchet MS"/>
                <w:color w:val="000000" w:themeColor="text1"/>
                <w:sz w:val="22"/>
                <w:szCs w:val="22"/>
              </w:rPr>
              <w:t xml:space="preserve">Siūlomai įrangai turi būti taikoma ne trumpesnė kaip </w:t>
            </w:r>
            <w:r w:rsidRPr="00D4295A">
              <w:rPr>
                <w:rFonts w:ascii="Trebuchet MS" w:hAnsi="Trebuchet MS"/>
                <w:color w:val="000000" w:themeColor="text1"/>
                <w:sz w:val="22"/>
                <w:szCs w:val="22"/>
              </w:rPr>
              <w:t xml:space="preserve">5 metų </w:t>
            </w:r>
            <w:r w:rsidRPr="00D4295A">
              <w:rPr>
                <w:rFonts w:ascii="Trebuchet MS" w:eastAsia="Times New Roman" w:hAnsi="Trebuchet MS"/>
                <w:color w:val="000000" w:themeColor="text1"/>
                <w:sz w:val="22"/>
                <w:szCs w:val="22"/>
              </w:rPr>
              <w:t xml:space="preserve">gamintojo </w:t>
            </w:r>
            <w:ins w:id="36" w:author="Rima Kabelinskienė" w:date="2025-02-06T14:52:00Z" w16du:dateUtc="2025-02-06T12:52:00Z">
              <w:r w:rsidR="000E708B">
                <w:rPr>
                  <w:rFonts w:ascii="Trebuchet MS" w:eastAsia="Times New Roman" w:hAnsi="Trebuchet MS"/>
                  <w:color w:val="000000" w:themeColor="text1"/>
                  <w:sz w:val="22"/>
                  <w:szCs w:val="22"/>
                </w:rPr>
                <w:t>garantija</w:t>
              </w:r>
              <w:r w:rsidR="000E708B" w:rsidRPr="00D4295A" w:rsidDel="000E708B">
                <w:rPr>
                  <w:rFonts w:ascii="Trebuchet MS" w:eastAsia="Times New Roman" w:hAnsi="Trebuchet MS"/>
                  <w:color w:val="000000" w:themeColor="text1"/>
                  <w:sz w:val="22"/>
                  <w:szCs w:val="22"/>
                </w:rPr>
                <w:t xml:space="preserve"> </w:t>
              </w:r>
            </w:ins>
            <w:del w:id="37" w:author="Rima Kabelinskienė" w:date="2025-02-06T14:52:00Z" w16du:dateUtc="2025-02-06T12:52:00Z">
              <w:r w:rsidRPr="00D4295A" w:rsidDel="000E708B">
                <w:rPr>
                  <w:rFonts w:ascii="Trebuchet MS" w:eastAsia="Times New Roman" w:hAnsi="Trebuchet MS"/>
                  <w:color w:val="000000" w:themeColor="text1"/>
                  <w:sz w:val="22"/>
                  <w:szCs w:val="22"/>
                </w:rPr>
                <w:delText xml:space="preserve">garantinė priežiūra </w:delText>
              </w:r>
            </w:del>
            <w:r w:rsidRPr="00D4295A">
              <w:rPr>
                <w:rFonts w:ascii="Trebuchet MS" w:eastAsia="Times New Roman" w:hAnsi="Trebuchet MS"/>
                <w:color w:val="000000" w:themeColor="text1"/>
                <w:sz w:val="22"/>
                <w:szCs w:val="22"/>
              </w:rPr>
              <w:t>(išskyrus centralizuoto tinklo valdymo sistemos licencijas).</w:t>
            </w:r>
          </w:p>
        </w:tc>
        <w:tc>
          <w:tcPr>
            <w:tcW w:w="3544" w:type="dxa"/>
            <w:tcBorders>
              <w:top w:val="single" w:sz="4" w:space="0" w:color="auto"/>
              <w:bottom w:val="single" w:sz="4" w:space="0" w:color="auto"/>
              <w:right w:val="single" w:sz="4" w:space="0" w:color="auto"/>
            </w:tcBorders>
          </w:tcPr>
          <w:p w14:paraId="09A5728B" w14:textId="15115765" w:rsidR="00BB05FF" w:rsidRPr="004949E7" w:rsidRDefault="00BB05FF" w:rsidP="00BB05FF">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843" w:type="dxa"/>
            <w:tcBorders>
              <w:top w:val="single" w:sz="4" w:space="0" w:color="auto"/>
              <w:left w:val="single" w:sz="4" w:space="0" w:color="auto"/>
              <w:bottom w:val="single" w:sz="4" w:space="0" w:color="auto"/>
              <w:right w:val="single" w:sz="4" w:space="0" w:color="auto"/>
            </w:tcBorders>
          </w:tcPr>
          <w:p w14:paraId="2B27F5DF" w14:textId="51B512BC" w:rsidR="00BB05FF" w:rsidRPr="004949E7" w:rsidRDefault="00BB05FF" w:rsidP="00BB05FF">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1559" w:type="dxa"/>
            <w:tcBorders>
              <w:top w:val="single" w:sz="4" w:space="0" w:color="auto"/>
              <w:left w:val="single" w:sz="4" w:space="0" w:color="auto"/>
              <w:bottom w:val="single" w:sz="4" w:space="0" w:color="auto"/>
              <w:right w:val="single" w:sz="4" w:space="0" w:color="auto"/>
            </w:tcBorders>
          </w:tcPr>
          <w:p w14:paraId="68B96B92" w14:textId="2A9CA677" w:rsidR="00BB05FF" w:rsidRPr="004949E7" w:rsidRDefault="00BB05FF" w:rsidP="00BB05FF">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bl>
    <w:p w14:paraId="5B563173" w14:textId="77777777" w:rsidR="000F3345" w:rsidRDefault="000F3345" w:rsidP="00A17BB1">
      <w:pPr>
        <w:rPr>
          <w:rFonts w:ascii="Trebuchet MS" w:hAnsi="Trebuchet MS"/>
          <w:b/>
          <w:sz w:val="22"/>
          <w:szCs w:val="22"/>
        </w:rPr>
      </w:pPr>
    </w:p>
    <w:p w14:paraId="4B4C5FB9" w14:textId="79E889DA" w:rsidR="006C49FD" w:rsidDel="000E708B" w:rsidRDefault="006C49FD" w:rsidP="00A17BB1">
      <w:pPr>
        <w:rPr>
          <w:del w:id="38" w:author="Rima Kabelinskienė" w:date="2025-02-06T14:52:00Z" w16du:dateUtc="2025-02-06T12:52:00Z"/>
          <w:rFonts w:ascii="Trebuchet MS" w:hAnsi="Trebuchet MS"/>
          <w:b/>
          <w:sz w:val="22"/>
          <w:szCs w:val="22"/>
        </w:rPr>
      </w:pPr>
    </w:p>
    <w:p w14:paraId="5DA37659" w14:textId="68FD733E" w:rsidR="006C49FD" w:rsidDel="000E708B" w:rsidRDefault="006C49FD" w:rsidP="00A17BB1">
      <w:pPr>
        <w:rPr>
          <w:del w:id="39" w:author="Rima Kabelinskienė" w:date="2025-02-06T14:52:00Z" w16du:dateUtc="2025-02-06T12:52:00Z"/>
          <w:rFonts w:ascii="Trebuchet MS" w:hAnsi="Trebuchet MS"/>
          <w:b/>
          <w:sz w:val="22"/>
          <w:szCs w:val="22"/>
        </w:rPr>
      </w:pPr>
    </w:p>
    <w:p w14:paraId="18DB29BB" w14:textId="77777777" w:rsidR="006C49FD" w:rsidRPr="004949E7" w:rsidRDefault="006C49FD" w:rsidP="00A17BB1">
      <w:pPr>
        <w:rPr>
          <w:rFonts w:ascii="Trebuchet MS" w:hAnsi="Trebuchet MS"/>
          <w:b/>
          <w:sz w:val="22"/>
          <w:szCs w:val="22"/>
        </w:rPr>
      </w:pPr>
    </w:p>
    <w:p w14:paraId="2DCFCED4" w14:textId="77777777" w:rsidR="00A17BB1" w:rsidRPr="004949E7" w:rsidRDefault="00A17BB1" w:rsidP="00A17BB1">
      <w:pPr>
        <w:pStyle w:val="ListParagraph"/>
        <w:numPr>
          <w:ilvl w:val="0"/>
          <w:numId w:val="19"/>
        </w:numPr>
        <w:suppressAutoHyphens w:val="0"/>
        <w:spacing w:after="160" w:line="259" w:lineRule="auto"/>
        <w:rPr>
          <w:rFonts w:ascii="Trebuchet MS" w:hAnsi="Trebuchet MS"/>
          <w:b/>
          <w:sz w:val="22"/>
          <w:szCs w:val="22"/>
        </w:rPr>
      </w:pPr>
      <w:r w:rsidRPr="004949E7">
        <w:rPr>
          <w:rFonts w:ascii="Trebuchet MS" w:hAnsi="Trebuchet MS"/>
          <w:b/>
          <w:sz w:val="22"/>
          <w:szCs w:val="22"/>
        </w:rPr>
        <w:t xml:space="preserve">Papildomos programinės įrangos licencijos tinklo prieigos </w:t>
      </w:r>
      <w:commentRangeStart w:id="40"/>
      <w:commentRangeStart w:id="41"/>
      <w:r w:rsidRPr="004949E7">
        <w:rPr>
          <w:rFonts w:ascii="Trebuchet MS" w:hAnsi="Trebuchet MS"/>
          <w:b/>
          <w:sz w:val="22"/>
          <w:szCs w:val="22"/>
        </w:rPr>
        <w:t>kontrolės</w:t>
      </w:r>
      <w:commentRangeEnd w:id="40"/>
      <w:r w:rsidR="000F3345">
        <w:rPr>
          <w:rStyle w:val="CommentReference"/>
          <w:rFonts w:ascii="Times New Roman" w:eastAsiaTheme="minorHAnsi" w:hAnsi="Times New Roman"/>
          <w:kern w:val="2"/>
          <w:szCs w:val="22"/>
          <w14:ligatures w14:val="standardContextual"/>
        </w:rPr>
        <w:commentReference w:id="40"/>
      </w:r>
      <w:commentRangeEnd w:id="41"/>
      <w:r w:rsidR="005B3D4B">
        <w:rPr>
          <w:rStyle w:val="CommentReference"/>
          <w:rFonts w:ascii="Times New Roman" w:eastAsiaTheme="minorHAnsi" w:hAnsi="Times New Roman"/>
          <w:kern w:val="2"/>
          <w:szCs w:val="22"/>
          <w14:ligatures w14:val="standardContextual"/>
        </w:rPr>
        <w:commentReference w:id="41"/>
      </w:r>
      <w:r w:rsidRPr="004949E7">
        <w:rPr>
          <w:rFonts w:ascii="Trebuchet MS" w:hAnsi="Trebuchet MS"/>
          <w:b/>
          <w:sz w:val="22"/>
          <w:szCs w:val="22"/>
        </w:rPr>
        <w:t xml:space="preserve"> sprendimui</w:t>
      </w:r>
    </w:p>
    <w:p w14:paraId="753A6A9E" w14:textId="31F06A6E" w:rsidR="00EC5F22" w:rsidRPr="004949E7" w:rsidRDefault="00EC5F22" w:rsidP="00EC5F22">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8</w:t>
      </w:r>
    </w:p>
    <w:tbl>
      <w:tblPr>
        <w:tblW w:w="5015"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3"/>
        <w:gridCol w:w="2269"/>
        <w:gridCol w:w="5247"/>
        <w:gridCol w:w="3546"/>
        <w:gridCol w:w="1700"/>
        <w:gridCol w:w="1563"/>
      </w:tblGrid>
      <w:tr w:rsidR="00ED6BDE" w:rsidRPr="004949E7" w14:paraId="3D1D82C0" w14:textId="77777777" w:rsidTr="00F90E67">
        <w:trPr>
          <w:trHeight w:val="523"/>
        </w:trPr>
        <w:tc>
          <w:tcPr>
            <w:tcW w:w="189" w:type="pct"/>
            <w:vMerge w:val="restart"/>
            <w:tcBorders>
              <w:top w:val="single" w:sz="4" w:space="0" w:color="auto"/>
              <w:left w:val="single" w:sz="4" w:space="0" w:color="auto"/>
              <w:right w:val="single" w:sz="4" w:space="0" w:color="auto"/>
            </w:tcBorders>
            <w:noWrap/>
          </w:tcPr>
          <w:p w14:paraId="1542E91B" w14:textId="77777777" w:rsidR="00ED6BDE" w:rsidRPr="00240DE7" w:rsidRDefault="00ED6BDE" w:rsidP="00ED6BDE">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12DBA160" w14:textId="77777777" w:rsidR="00ED6BDE" w:rsidRPr="00054CC8" w:rsidRDefault="00ED6BDE" w:rsidP="00ED6BDE">
            <w:pPr>
              <w:suppressAutoHyphens w:val="0"/>
              <w:ind w:left="360"/>
              <w:rPr>
                <w:rFonts w:ascii="Trebuchet MS" w:hAnsi="Trebuchet MS"/>
                <w:sz w:val="22"/>
                <w:szCs w:val="22"/>
                <w:lang w:eastAsia="zh-CN"/>
              </w:rPr>
            </w:pPr>
          </w:p>
        </w:tc>
        <w:tc>
          <w:tcPr>
            <w:tcW w:w="762"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0ECA9201" w14:textId="42F5621D" w:rsidR="00ED6BDE" w:rsidRPr="004949E7" w:rsidRDefault="00ED6BDE" w:rsidP="00ED6BDE">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62"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0C4FF7B3" w14:textId="5AC1B9F1" w:rsidR="00ED6BDE" w:rsidRPr="004949E7" w:rsidRDefault="00ED6BDE" w:rsidP="00ED6BDE">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287" w:type="pct"/>
            <w:gridSpan w:val="3"/>
            <w:tcBorders>
              <w:top w:val="single" w:sz="4" w:space="0" w:color="auto"/>
              <w:left w:val="single" w:sz="4" w:space="0" w:color="auto"/>
              <w:bottom w:val="single" w:sz="4" w:space="0" w:color="auto"/>
              <w:right w:val="single" w:sz="4" w:space="0" w:color="auto"/>
            </w:tcBorders>
            <w:noWrap/>
            <w:vAlign w:val="center"/>
          </w:tcPr>
          <w:p w14:paraId="5507305C" w14:textId="77777777" w:rsidR="00ED6BDE" w:rsidRPr="00240DE7" w:rsidRDefault="00ED6BDE"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45F0ACAF" w14:textId="0FD72326" w:rsidR="00ED6BDE" w:rsidRPr="004949E7" w:rsidRDefault="00ED6BDE"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ED6BDE" w:rsidRPr="004949E7" w14:paraId="56174560" w14:textId="77777777" w:rsidTr="00BB05FF">
        <w:trPr>
          <w:trHeight w:val="523"/>
        </w:trPr>
        <w:tc>
          <w:tcPr>
            <w:tcW w:w="189" w:type="pct"/>
            <w:vMerge/>
            <w:tcBorders>
              <w:left w:val="single" w:sz="4" w:space="0" w:color="auto"/>
              <w:right w:val="single" w:sz="4" w:space="0" w:color="auto"/>
            </w:tcBorders>
            <w:noWrap/>
          </w:tcPr>
          <w:p w14:paraId="25F27158" w14:textId="77777777" w:rsidR="00ED6BDE" w:rsidRPr="00054CC8" w:rsidRDefault="00ED6BDE" w:rsidP="00ED6BDE">
            <w:pPr>
              <w:suppressAutoHyphens w:val="0"/>
              <w:ind w:left="360"/>
              <w:rPr>
                <w:rFonts w:ascii="Trebuchet MS" w:hAnsi="Trebuchet MS"/>
                <w:sz w:val="22"/>
                <w:szCs w:val="22"/>
                <w:lang w:eastAsia="zh-CN"/>
              </w:rPr>
            </w:pPr>
          </w:p>
        </w:tc>
        <w:tc>
          <w:tcPr>
            <w:tcW w:w="762" w:type="pct"/>
            <w:vMerge/>
            <w:tcBorders>
              <w:left w:val="single" w:sz="4" w:space="0" w:color="auto"/>
              <w:right w:val="single" w:sz="4" w:space="0" w:color="auto"/>
            </w:tcBorders>
            <w:noWrap/>
            <w:tcMar>
              <w:top w:w="0" w:type="dxa"/>
              <w:left w:w="108" w:type="dxa"/>
              <w:bottom w:w="0" w:type="dxa"/>
              <w:right w:w="108" w:type="dxa"/>
            </w:tcMar>
          </w:tcPr>
          <w:p w14:paraId="60F31169" w14:textId="77777777" w:rsidR="00ED6BDE" w:rsidRPr="004949E7" w:rsidRDefault="00ED6BDE" w:rsidP="00ED6BDE">
            <w:pPr>
              <w:rPr>
                <w:rFonts w:ascii="Trebuchet MS" w:hAnsi="Trebuchet MS"/>
                <w:noProof/>
                <w:sz w:val="22"/>
                <w:szCs w:val="22"/>
              </w:rPr>
            </w:pPr>
          </w:p>
        </w:tc>
        <w:tc>
          <w:tcPr>
            <w:tcW w:w="1762" w:type="pct"/>
            <w:vMerge/>
            <w:tcBorders>
              <w:left w:val="single" w:sz="4" w:space="0" w:color="auto"/>
              <w:right w:val="single" w:sz="4" w:space="0" w:color="auto"/>
            </w:tcBorders>
            <w:noWrap/>
            <w:tcMar>
              <w:top w:w="0" w:type="dxa"/>
              <w:left w:w="108" w:type="dxa"/>
              <w:bottom w:w="0" w:type="dxa"/>
              <w:right w:w="108" w:type="dxa"/>
            </w:tcMar>
          </w:tcPr>
          <w:p w14:paraId="67EFDE2E" w14:textId="77777777" w:rsidR="00ED6BDE" w:rsidRPr="004949E7" w:rsidRDefault="00ED6BDE" w:rsidP="00ED6BDE">
            <w:pPr>
              <w:jc w:val="both"/>
              <w:rPr>
                <w:rFonts w:ascii="Trebuchet MS" w:hAnsi="Trebuchet MS"/>
                <w:noProof/>
                <w:sz w:val="22"/>
                <w:szCs w:val="22"/>
              </w:rPr>
            </w:pPr>
          </w:p>
        </w:tc>
        <w:tc>
          <w:tcPr>
            <w:tcW w:w="1191" w:type="pct"/>
            <w:vMerge w:val="restart"/>
            <w:tcBorders>
              <w:top w:val="single" w:sz="4" w:space="0" w:color="auto"/>
              <w:left w:val="single" w:sz="4" w:space="0" w:color="auto"/>
              <w:right w:val="single" w:sz="4" w:space="0" w:color="auto"/>
            </w:tcBorders>
            <w:noWrap/>
          </w:tcPr>
          <w:p w14:paraId="782B8045" w14:textId="4B6C2798" w:rsidR="00ED6BDE" w:rsidRPr="004949E7" w:rsidRDefault="00ED6BDE" w:rsidP="00ED6BDE">
            <w:pPr>
              <w:jc w:val="both"/>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096" w:type="pct"/>
            <w:gridSpan w:val="2"/>
            <w:tcBorders>
              <w:top w:val="single" w:sz="4" w:space="0" w:color="auto"/>
              <w:left w:val="single" w:sz="4" w:space="0" w:color="auto"/>
              <w:bottom w:val="single" w:sz="4" w:space="0" w:color="auto"/>
              <w:right w:val="single" w:sz="4" w:space="0" w:color="auto"/>
            </w:tcBorders>
          </w:tcPr>
          <w:p w14:paraId="611AA420" w14:textId="0F37D44E" w:rsidR="00ED6BDE" w:rsidRPr="004949E7" w:rsidRDefault="00ED6BDE" w:rsidP="00ED6BDE">
            <w:pPr>
              <w:jc w:val="both"/>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ED6BDE" w:rsidRPr="004949E7" w14:paraId="3BBD35F3" w14:textId="77777777" w:rsidTr="00BB05FF">
        <w:trPr>
          <w:trHeight w:val="523"/>
        </w:trPr>
        <w:tc>
          <w:tcPr>
            <w:tcW w:w="189" w:type="pct"/>
            <w:vMerge/>
            <w:tcBorders>
              <w:left w:val="single" w:sz="4" w:space="0" w:color="auto"/>
              <w:bottom w:val="single" w:sz="4" w:space="0" w:color="auto"/>
              <w:right w:val="single" w:sz="4" w:space="0" w:color="auto"/>
            </w:tcBorders>
            <w:noWrap/>
          </w:tcPr>
          <w:p w14:paraId="67F01FBB" w14:textId="77777777" w:rsidR="00ED6BDE" w:rsidRPr="00DE7330" w:rsidRDefault="00ED6BDE" w:rsidP="00DE7330">
            <w:pPr>
              <w:suppressAutoHyphens w:val="0"/>
              <w:ind w:left="360"/>
              <w:rPr>
                <w:rFonts w:ascii="Trebuchet MS" w:hAnsi="Trebuchet MS"/>
                <w:sz w:val="22"/>
                <w:szCs w:val="22"/>
                <w:lang w:eastAsia="zh-CN"/>
              </w:rPr>
            </w:pPr>
          </w:p>
        </w:tc>
        <w:tc>
          <w:tcPr>
            <w:tcW w:w="762"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01FE2B52" w14:textId="77777777" w:rsidR="00ED6BDE" w:rsidRPr="004949E7" w:rsidRDefault="00ED6BDE" w:rsidP="00ED6BDE">
            <w:pPr>
              <w:rPr>
                <w:rFonts w:ascii="Trebuchet MS" w:hAnsi="Trebuchet MS"/>
                <w:noProof/>
                <w:sz w:val="22"/>
                <w:szCs w:val="22"/>
              </w:rPr>
            </w:pPr>
          </w:p>
        </w:tc>
        <w:tc>
          <w:tcPr>
            <w:tcW w:w="1762"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0ED088DD" w14:textId="77777777" w:rsidR="00ED6BDE" w:rsidRPr="004949E7" w:rsidRDefault="00ED6BDE" w:rsidP="00ED6BDE">
            <w:pPr>
              <w:jc w:val="both"/>
              <w:rPr>
                <w:rFonts w:ascii="Trebuchet MS" w:hAnsi="Trebuchet MS"/>
                <w:noProof/>
                <w:sz w:val="22"/>
                <w:szCs w:val="22"/>
              </w:rPr>
            </w:pPr>
          </w:p>
        </w:tc>
        <w:tc>
          <w:tcPr>
            <w:tcW w:w="1191" w:type="pct"/>
            <w:vMerge/>
            <w:tcBorders>
              <w:left w:val="single" w:sz="4" w:space="0" w:color="auto"/>
              <w:bottom w:val="single" w:sz="4" w:space="0" w:color="auto"/>
              <w:right w:val="single" w:sz="4" w:space="0" w:color="auto"/>
            </w:tcBorders>
            <w:noWrap/>
          </w:tcPr>
          <w:p w14:paraId="711F2FDF" w14:textId="77777777" w:rsidR="00ED6BDE" w:rsidRPr="004949E7" w:rsidRDefault="00ED6BDE" w:rsidP="00ED6BDE">
            <w:pPr>
              <w:jc w:val="both"/>
              <w:rPr>
                <w:rFonts w:ascii="Trebuchet MS" w:hAnsi="Trebuchet MS"/>
                <w:noProof/>
                <w:sz w:val="22"/>
                <w:szCs w:val="22"/>
              </w:rPr>
            </w:pPr>
          </w:p>
        </w:tc>
        <w:tc>
          <w:tcPr>
            <w:tcW w:w="571" w:type="pct"/>
            <w:tcBorders>
              <w:top w:val="single" w:sz="4" w:space="0" w:color="auto"/>
              <w:left w:val="single" w:sz="4" w:space="0" w:color="auto"/>
              <w:bottom w:val="single" w:sz="4" w:space="0" w:color="auto"/>
              <w:right w:val="single" w:sz="4" w:space="0" w:color="auto"/>
            </w:tcBorders>
          </w:tcPr>
          <w:p w14:paraId="547C6796" w14:textId="6BD85EE5" w:rsidR="00ED6BDE" w:rsidRPr="004949E7" w:rsidRDefault="00ED6BDE" w:rsidP="00ED6BDE">
            <w:pPr>
              <w:jc w:val="both"/>
              <w:rPr>
                <w:rFonts w:ascii="Trebuchet MS" w:hAnsi="Trebuchet MS"/>
                <w:noProof/>
                <w:sz w:val="22"/>
                <w:szCs w:val="22"/>
              </w:rPr>
            </w:pPr>
            <w:r w:rsidRPr="00240DE7">
              <w:rPr>
                <w:rFonts w:ascii="Trebuchet MS" w:hAnsi="Trebuchet MS"/>
                <w:b/>
                <w:bCs/>
                <w:sz w:val="22"/>
                <w:szCs w:val="22"/>
              </w:rPr>
              <w:t>dokumento pavadinimas</w:t>
            </w:r>
          </w:p>
        </w:tc>
        <w:tc>
          <w:tcPr>
            <w:tcW w:w="525" w:type="pct"/>
            <w:tcBorders>
              <w:top w:val="single" w:sz="4" w:space="0" w:color="auto"/>
              <w:left w:val="single" w:sz="4" w:space="0" w:color="auto"/>
              <w:bottom w:val="single" w:sz="4" w:space="0" w:color="auto"/>
              <w:right w:val="single" w:sz="4" w:space="0" w:color="auto"/>
            </w:tcBorders>
          </w:tcPr>
          <w:p w14:paraId="439EBCC9" w14:textId="66BD579F" w:rsidR="00ED6BDE" w:rsidRPr="004949E7" w:rsidRDefault="00ED6BDE" w:rsidP="00ED6BDE">
            <w:pPr>
              <w:jc w:val="both"/>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0E312777"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24ACF024"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985609C"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CD7F7BF" w14:textId="7A892F76"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91" w:type="pct"/>
            <w:tcBorders>
              <w:top w:val="single" w:sz="4" w:space="0" w:color="auto"/>
              <w:left w:val="single" w:sz="4" w:space="0" w:color="auto"/>
              <w:bottom w:val="single" w:sz="4" w:space="0" w:color="auto"/>
              <w:right w:val="single" w:sz="4" w:space="0" w:color="auto"/>
            </w:tcBorders>
            <w:noWrap/>
          </w:tcPr>
          <w:p w14:paraId="482A85A3" w14:textId="6E2AE696"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22558ACB" w14:textId="350A9C8D"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74482144" w14:textId="7324A63C"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CE2B987"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0EC3BA27"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5C92D4F"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Licencijos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A371793" w14:textId="4A3DC38A" w:rsidR="009B3C0E" w:rsidRPr="004949E7" w:rsidRDefault="009B3C0E" w:rsidP="009B3C0E">
            <w:pPr>
              <w:jc w:val="both"/>
              <w:rPr>
                <w:rFonts w:ascii="Trebuchet MS" w:hAnsi="Trebuchet MS"/>
                <w:noProof/>
                <w:sz w:val="22"/>
                <w:szCs w:val="22"/>
                <w:highlight w:val="yellow"/>
              </w:rPr>
            </w:pPr>
            <w:r w:rsidRPr="004949E7">
              <w:rPr>
                <w:rFonts w:ascii="Trebuchet MS" w:hAnsi="Trebuchet MS"/>
                <w:noProof/>
                <w:sz w:val="22"/>
                <w:szCs w:val="22"/>
              </w:rPr>
              <w:t>Programinės įrangos licencijos turi palaikyti ne mažiau kaip 1000 vnt. vartototojų galinių įrenginių (ang. endpoint) autentifikavimą vienu metu.</w:t>
            </w:r>
          </w:p>
        </w:tc>
        <w:tc>
          <w:tcPr>
            <w:tcW w:w="1191" w:type="pct"/>
            <w:tcBorders>
              <w:top w:val="single" w:sz="4" w:space="0" w:color="auto"/>
              <w:left w:val="single" w:sz="4" w:space="0" w:color="auto"/>
              <w:bottom w:val="single" w:sz="4" w:space="0" w:color="auto"/>
              <w:right w:val="single" w:sz="4" w:space="0" w:color="auto"/>
            </w:tcBorders>
            <w:noWrap/>
          </w:tcPr>
          <w:p w14:paraId="3E4E62F1" w14:textId="7EDCF223"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60368134" w14:textId="71186A7C"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6E903233" w14:textId="50BA118E"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5C61AD1E"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10F43235"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336DDA5"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Standartų ir protokolų palaikymas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AE1B3DE"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Turi palaikyti šiuos standartus ir protokolus:</w:t>
            </w:r>
          </w:p>
          <w:p w14:paraId="6FBE3CF1"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RADIUS, RADIUS Dynamic Authorization, TACACS+, web authentication, SAML v2.0;</w:t>
            </w:r>
          </w:p>
          <w:p w14:paraId="7034CCAE"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TEAP (Tunneled EAP);</w:t>
            </w:r>
          </w:p>
          <w:p w14:paraId="349D150A"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EAP-FAST (EAP-MSCHAPv2, EAP-GTC, EAP-TLS);</w:t>
            </w:r>
          </w:p>
          <w:p w14:paraId="093CF4C8"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PEAP (EAP-MSCHAPv2, EAP-GTC, EAP-TLS);</w:t>
            </w:r>
          </w:p>
          <w:p w14:paraId="02874F76"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lastRenderedPageBreak/>
              <w:t>TTLS (EAP-MSCHAPv2, EAP-GTC, EAP- TLS, EAP-MD5, PAP, CHAP);</w:t>
            </w:r>
          </w:p>
          <w:p w14:paraId="1C001B31"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EAP-TLS;</w:t>
            </w:r>
          </w:p>
          <w:p w14:paraId="4B1FD88E"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PAP, CHAP, MSCHAPv1, MSCHAPv2, EAP-MD5;</w:t>
            </w:r>
          </w:p>
          <w:p w14:paraId="1FC3A172"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WPA3;</w:t>
            </w:r>
          </w:p>
          <w:p w14:paraId="2F154E6F"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Windows machine authentication;</w:t>
            </w:r>
          </w:p>
          <w:p w14:paraId="5F6EBEC1"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SMB v2/v3;</w:t>
            </w:r>
          </w:p>
          <w:p w14:paraId="3698E86D"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Online Certificate Status Protocol (OCSP);</w:t>
            </w:r>
          </w:p>
          <w:p w14:paraId="2319702C"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SNMP generic MIB, SNMP private MIB;</w:t>
            </w:r>
          </w:p>
          <w:p w14:paraId="21F101E8"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Common Event Format (CEF), Log Event Extended Format (LEEF), and RFC5424.</w:t>
            </w:r>
          </w:p>
        </w:tc>
        <w:tc>
          <w:tcPr>
            <w:tcW w:w="1191" w:type="pct"/>
            <w:tcBorders>
              <w:top w:val="single" w:sz="4" w:space="0" w:color="auto"/>
              <w:left w:val="single" w:sz="4" w:space="0" w:color="auto"/>
              <w:bottom w:val="single" w:sz="4" w:space="0" w:color="auto"/>
              <w:right w:val="single" w:sz="4" w:space="0" w:color="auto"/>
            </w:tcBorders>
            <w:noWrap/>
          </w:tcPr>
          <w:p w14:paraId="7BE8FE46" w14:textId="7D422D69"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lastRenderedPageBreak/>
              <w:t>įrašyti</w:t>
            </w:r>
          </w:p>
        </w:tc>
        <w:tc>
          <w:tcPr>
            <w:tcW w:w="571" w:type="pct"/>
            <w:tcBorders>
              <w:top w:val="single" w:sz="4" w:space="0" w:color="auto"/>
              <w:left w:val="single" w:sz="4" w:space="0" w:color="auto"/>
              <w:bottom w:val="single" w:sz="4" w:space="0" w:color="auto"/>
              <w:right w:val="single" w:sz="4" w:space="0" w:color="auto"/>
            </w:tcBorders>
          </w:tcPr>
          <w:p w14:paraId="346FCA74" w14:textId="28425B6F"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35E2E46B" w14:textId="14BA6E65"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411B6AC"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2A3B4658"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F066DC5"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Autentifikavimo šaltinių palaikymas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ADE333"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Turi palaikyti šiuos autentifikavimo šaltinius:</w:t>
            </w:r>
          </w:p>
          <w:p w14:paraId="4DF2040D"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Microsoft Active Directory;</w:t>
            </w:r>
            <w:r w:rsidRPr="004949E7" w:rsidDel="00FA0927">
              <w:rPr>
                <w:rFonts w:ascii="Trebuchet MS" w:hAnsi="Trebuchet MS"/>
                <w:noProof/>
                <w:sz w:val="22"/>
                <w:szCs w:val="22"/>
              </w:rPr>
              <w:t xml:space="preserve"> </w:t>
            </w:r>
          </w:p>
          <w:p w14:paraId="58924F8C"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Microsoft Azure Active Directory;</w:t>
            </w:r>
          </w:p>
          <w:p w14:paraId="00028C20"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RADIUS;</w:t>
            </w:r>
          </w:p>
          <w:p w14:paraId="7CC64811"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Any LDAP compliant directory;</w:t>
            </w:r>
            <w:r w:rsidRPr="004949E7" w:rsidDel="00FA0927">
              <w:rPr>
                <w:rFonts w:ascii="Trebuchet MS" w:hAnsi="Trebuchet MS"/>
                <w:noProof/>
                <w:sz w:val="22"/>
                <w:szCs w:val="22"/>
              </w:rPr>
              <w:t xml:space="preserve"> </w:t>
            </w:r>
          </w:p>
          <w:p w14:paraId="5DC7A6F7"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Microsoft SQL, MySQL, Oracle 11g ODBC-compliant SQL server;</w:t>
            </w:r>
            <w:r w:rsidRPr="004949E7" w:rsidDel="00FA0927">
              <w:rPr>
                <w:rFonts w:ascii="Trebuchet MS" w:hAnsi="Trebuchet MS"/>
                <w:noProof/>
                <w:sz w:val="22"/>
                <w:szCs w:val="22"/>
              </w:rPr>
              <w:t xml:space="preserve"> </w:t>
            </w:r>
          </w:p>
          <w:p w14:paraId="4F5D43FF"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Built-in SQL store arba Built-in user database, static hosts list;</w:t>
            </w:r>
          </w:p>
          <w:p w14:paraId="4806678D"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Token servers;</w:t>
            </w:r>
            <w:r w:rsidRPr="004949E7" w:rsidDel="00FA0927">
              <w:rPr>
                <w:rFonts w:ascii="Trebuchet MS" w:hAnsi="Trebuchet MS"/>
                <w:noProof/>
                <w:sz w:val="22"/>
                <w:szCs w:val="22"/>
              </w:rPr>
              <w:t xml:space="preserve"> </w:t>
            </w:r>
          </w:p>
          <w:p w14:paraId="38BF64DD"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Kerberos;</w:t>
            </w:r>
            <w:r w:rsidRPr="004949E7" w:rsidDel="00FA0927">
              <w:rPr>
                <w:rFonts w:ascii="Trebuchet MS" w:hAnsi="Trebuchet MS"/>
                <w:noProof/>
                <w:sz w:val="22"/>
                <w:szCs w:val="22"/>
              </w:rPr>
              <w:t xml:space="preserve"> </w:t>
            </w:r>
          </w:p>
          <w:p w14:paraId="218D478E"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Google G Suite.</w:t>
            </w:r>
          </w:p>
        </w:tc>
        <w:tc>
          <w:tcPr>
            <w:tcW w:w="1191" w:type="pct"/>
            <w:tcBorders>
              <w:top w:val="single" w:sz="4" w:space="0" w:color="auto"/>
              <w:left w:val="single" w:sz="4" w:space="0" w:color="auto"/>
              <w:bottom w:val="single" w:sz="4" w:space="0" w:color="auto"/>
              <w:right w:val="single" w:sz="4" w:space="0" w:color="auto"/>
            </w:tcBorders>
            <w:noWrap/>
          </w:tcPr>
          <w:p w14:paraId="16C8CC1D" w14:textId="6ED5095B"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304B3919" w14:textId="7EBF53A1"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43FEE130" w14:textId="0CF83A82"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5CBFAC5B"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56999BDB"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DFD0350"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Įrenginių profiliavimo palaikymas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E74FD56"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Turi palaikyti šiuos įrenginių profiliavimo metodus:</w:t>
            </w:r>
          </w:p>
          <w:p w14:paraId="7927ADF2"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Aktyvius:</w:t>
            </w:r>
          </w:p>
          <w:p w14:paraId="024917BA"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Nmap;</w:t>
            </w:r>
          </w:p>
          <w:p w14:paraId="491FE2F5"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WMI;</w:t>
            </w:r>
          </w:p>
          <w:p w14:paraId="6752A72C"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SSH;</w:t>
            </w:r>
          </w:p>
          <w:p w14:paraId="68E42F7A"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SNMP.</w:t>
            </w:r>
          </w:p>
          <w:p w14:paraId="14FE5C20"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Pasyvius:</w:t>
            </w:r>
          </w:p>
          <w:p w14:paraId="7D20F450"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MAC OUI;</w:t>
            </w:r>
            <w:r w:rsidRPr="004949E7" w:rsidDel="000444E8">
              <w:rPr>
                <w:rFonts w:ascii="Trebuchet MS" w:hAnsi="Trebuchet MS"/>
                <w:noProof/>
                <w:sz w:val="22"/>
                <w:szCs w:val="22"/>
              </w:rPr>
              <w:t xml:space="preserve"> </w:t>
            </w:r>
          </w:p>
          <w:p w14:paraId="7449A635"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DHCP;</w:t>
            </w:r>
          </w:p>
          <w:p w14:paraId="487A36EA"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TCP;</w:t>
            </w:r>
          </w:p>
          <w:p w14:paraId="13998BFF"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sFLOW</w:t>
            </w:r>
            <w:r w:rsidRPr="004949E7">
              <w:rPr>
                <w:rFonts w:ascii="Trebuchet MS" w:eastAsia="Times New Roman" w:hAnsi="Trebuchet MS"/>
                <w:color w:val="000000" w:themeColor="text1"/>
                <w:sz w:val="22"/>
                <w:szCs w:val="22"/>
              </w:rPr>
              <w:t xml:space="preserve"> arba </w:t>
            </w:r>
            <w:proofErr w:type="spellStart"/>
            <w:r w:rsidRPr="004949E7">
              <w:rPr>
                <w:rFonts w:ascii="Trebuchet MS" w:eastAsia="Times New Roman" w:hAnsi="Trebuchet MS"/>
                <w:color w:val="000000" w:themeColor="text1"/>
                <w:sz w:val="22"/>
                <w:szCs w:val="22"/>
              </w:rPr>
              <w:t>NetFlow</w:t>
            </w:r>
            <w:proofErr w:type="spellEnd"/>
            <w:r w:rsidRPr="004949E7">
              <w:rPr>
                <w:rFonts w:ascii="Trebuchet MS" w:eastAsia="Times New Roman" w:hAnsi="Trebuchet MS"/>
                <w:color w:val="000000" w:themeColor="text1"/>
                <w:sz w:val="22"/>
                <w:szCs w:val="22"/>
              </w:rPr>
              <w:t xml:space="preserve"> arba IPFIX</w:t>
            </w:r>
            <w:r w:rsidRPr="004949E7">
              <w:rPr>
                <w:rFonts w:ascii="Trebuchet MS" w:hAnsi="Trebuchet MS"/>
                <w:noProof/>
                <w:sz w:val="22"/>
                <w:szCs w:val="22"/>
              </w:rPr>
              <w:t>;</w:t>
            </w:r>
          </w:p>
          <w:p w14:paraId="01DD93AA" w14:textId="3E836591"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HTTP User-Agent.</w:t>
            </w:r>
          </w:p>
        </w:tc>
        <w:tc>
          <w:tcPr>
            <w:tcW w:w="1191" w:type="pct"/>
            <w:tcBorders>
              <w:top w:val="single" w:sz="4" w:space="0" w:color="auto"/>
              <w:left w:val="single" w:sz="4" w:space="0" w:color="auto"/>
              <w:bottom w:val="single" w:sz="4" w:space="0" w:color="auto"/>
              <w:right w:val="single" w:sz="4" w:space="0" w:color="auto"/>
            </w:tcBorders>
            <w:noWrap/>
          </w:tcPr>
          <w:p w14:paraId="0D915563" w14:textId="7DD4DDC4"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1B8563C6" w14:textId="5E675B46"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2C76985B" w14:textId="3E257362"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6BA1A383"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404412F9"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E98B439"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Svečių autentifikavimo palaikymas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346B96A"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Siūlomas sprendimas turi palaikyti šias svečių autentifikavimo galimybes:</w:t>
            </w:r>
          </w:p>
          <w:p w14:paraId="1B43CEA8"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Svečių autentifikavimas naudojant WEB portalą;</w:t>
            </w:r>
            <w:r w:rsidRPr="004949E7" w:rsidDel="000444E8">
              <w:rPr>
                <w:rFonts w:ascii="Trebuchet MS" w:hAnsi="Trebuchet MS"/>
                <w:noProof/>
                <w:sz w:val="22"/>
                <w:szCs w:val="22"/>
              </w:rPr>
              <w:t xml:space="preserve"> </w:t>
            </w:r>
          </w:p>
          <w:p w14:paraId="135BD0E3"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Svečių autentifikavimo užklausų siuntimas (SMS arba elektroniniais laiškais);</w:t>
            </w:r>
            <w:r w:rsidRPr="004949E7" w:rsidDel="000444E8">
              <w:rPr>
                <w:rFonts w:ascii="Trebuchet MS" w:hAnsi="Trebuchet MS"/>
                <w:noProof/>
                <w:sz w:val="22"/>
                <w:szCs w:val="22"/>
              </w:rPr>
              <w:t xml:space="preserve"> </w:t>
            </w:r>
          </w:p>
          <w:p w14:paraId="44693D60" w14:textId="77777777" w:rsidR="009B3C0E" w:rsidRPr="004949E7" w:rsidRDefault="009B3C0E" w:rsidP="009B3C0E">
            <w:pPr>
              <w:numPr>
                <w:ilvl w:val="0"/>
                <w:numId w:val="14"/>
              </w:numPr>
              <w:suppressAutoHyphens w:val="0"/>
              <w:contextualSpacing/>
              <w:jc w:val="both"/>
              <w:rPr>
                <w:rFonts w:ascii="Trebuchet MS" w:hAnsi="Trebuchet MS"/>
                <w:noProof/>
                <w:sz w:val="22"/>
                <w:szCs w:val="22"/>
              </w:rPr>
            </w:pPr>
            <w:r w:rsidRPr="004949E7">
              <w:rPr>
                <w:rFonts w:ascii="Trebuchet MS" w:hAnsi="Trebuchet MS"/>
                <w:noProof/>
                <w:sz w:val="22"/>
                <w:szCs w:val="22"/>
              </w:rPr>
              <w:t>Svečių autentikavimas naudojant socialinių tinklų prisijungimo duomenis: Facebook ar Twitter.</w:t>
            </w:r>
          </w:p>
        </w:tc>
        <w:tc>
          <w:tcPr>
            <w:tcW w:w="1191" w:type="pct"/>
            <w:tcBorders>
              <w:top w:val="single" w:sz="4" w:space="0" w:color="auto"/>
              <w:left w:val="single" w:sz="4" w:space="0" w:color="auto"/>
              <w:bottom w:val="single" w:sz="4" w:space="0" w:color="auto"/>
              <w:right w:val="single" w:sz="4" w:space="0" w:color="auto"/>
            </w:tcBorders>
            <w:noWrap/>
          </w:tcPr>
          <w:p w14:paraId="292FD4F3" w14:textId="6A4CB631"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2B0945B8" w14:textId="2D32C402"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14646C76" w14:textId="0F965D0B"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30F08539"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330ABEB8"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E436280"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Vartotojų įrenginių sveikatos būklės patikrinimas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A26912E"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Turi būti galimybė išplėsti sprendimą ateityje įsigijant papildomas licencijas vartotojų įrenginių sveikatos būklei tikrinti.</w:t>
            </w:r>
          </w:p>
        </w:tc>
        <w:tc>
          <w:tcPr>
            <w:tcW w:w="1191" w:type="pct"/>
            <w:tcBorders>
              <w:top w:val="single" w:sz="4" w:space="0" w:color="auto"/>
              <w:left w:val="single" w:sz="4" w:space="0" w:color="auto"/>
              <w:bottom w:val="single" w:sz="4" w:space="0" w:color="auto"/>
              <w:right w:val="single" w:sz="4" w:space="0" w:color="auto"/>
            </w:tcBorders>
            <w:noWrap/>
          </w:tcPr>
          <w:p w14:paraId="05F24760" w14:textId="1BF657BC"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3AA8E28D" w14:textId="67075DA1"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749C72E4" w14:textId="209FDDDB"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00AEA828"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1633A0DE"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5AF3139"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REST API sąsaja</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D0049F9"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Siūlomas sprendimas turi turėti REST API sąsają papildomai integracijai su kliento sistemomis.</w:t>
            </w:r>
          </w:p>
        </w:tc>
        <w:tc>
          <w:tcPr>
            <w:tcW w:w="1191" w:type="pct"/>
            <w:tcBorders>
              <w:top w:val="single" w:sz="4" w:space="0" w:color="auto"/>
              <w:left w:val="single" w:sz="4" w:space="0" w:color="auto"/>
              <w:bottom w:val="single" w:sz="4" w:space="0" w:color="auto"/>
              <w:right w:val="single" w:sz="4" w:space="0" w:color="auto"/>
            </w:tcBorders>
            <w:noWrap/>
          </w:tcPr>
          <w:p w14:paraId="0594BAF4" w14:textId="54908A48"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35D4D24C" w14:textId="401A4625"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4F22AF5F" w14:textId="4B01D1C8"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1A49F019"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4775B570"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9BE584B"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Trečių šalių programinės įrangos integracija</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64DE293"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Siūlomas sprendimas turi palaikyti integraciją su trečių šalių sprendimais: UEM, ugniasienėmis, SIEM.</w:t>
            </w:r>
          </w:p>
        </w:tc>
        <w:tc>
          <w:tcPr>
            <w:tcW w:w="1191" w:type="pct"/>
            <w:tcBorders>
              <w:top w:val="single" w:sz="4" w:space="0" w:color="auto"/>
              <w:left w:val="single" w:sz="4" w:space="0" w:color="auto"/>
              <w:bottom w:val="single" w:sz="4" w:space="0" w:color="auto"/>
              <w:right w:val="single" w:sz="4" w:space="0" w:color="auto"/>
            </w:tcBorders>
            <w:noWrap/>
          </w:tcPr>
          <w:p w14:paraId="7A538053" w14:textId="4815D4D5"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706EE590" w14:textId="48A345AF"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54FA1D7C" w14:textId="3AB53127"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3B9FF7E3"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218C9E97" w14:textId="77777777" w:rsidR="009B3C0E" w:rsidRPr="004949E7" w:rsidRDefault="009B3C0E" w:rsidP="009B3C0E">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AACC07A"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Suderinamumas</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060D5F2" w14:textId="6A20538A"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 xml:space="preserve">Siūlomos programinės įrangos licencijos turi būti suderinamos su Perkančiosios organizacijos naudojamu Aruba ClearPass tinklo prieigos kontrolės sprendimu praplečiant jau turimas tinklo prieigos kontrolės licencijas (ang. </w:t>
            </w:r>
            <w:r w:rsidRPr="004949E7">
              <w:rPr>
                <w:rFonts w:ascii="Trebuchet MS" w:hAnsi="Trebuchet MS"/>
                <w:i/>
                <w:iCs/>
                <w:noProof/>
                <w:sz w:val="22"/>
                <w:szCs w:val="22"/>
              </w:rPr>
              <w:t>Access License</w:t>
            </w:r>
            <w:r w:rsidRPr="004949E7">
              <w:rPr>
                <w:rFonts w:ascii="Trebuchet MS" w:hAnsi="Trebuchet MS"/>
                <w:noProof/>
                <w:sz w:val="22"/>
                <w:szCs w:val="22"/>
              </w:rPr>
              <w:t xml:space="preserve">) papildomu licencijų skaičiumi, siekiant užtikrinti papildomų Perkančiosios organizacijos vartotojų galinių įrenginių (ang. </w:t>
            </w:r>
            <w:r w:rsidRPr="004949E7">
              <w:rPr>
                <w:rFonts w:ascii="Trebuchet MS" w:hAnsi="Trebuchet MS"/>
                <w:i/>
                <w:iCs/>
                <w:noProof/>
                <w:sz w:val="22"/>
                <w:szCs w:val="22"/>
              </w:rPr>
              <w:t>endpoint</w:t>
            </w:r>
            <w:r w:rsidRPr="004949E7">
              <w:rPr>
                <w:rFonts w:ascii="Trebuchet MS" w:hAnsi="Trebuchet MS"/>
                <w:noProof/>
                <w:sz w:val="22"/>
                <w:szCs w:val="22"/>
              </w:rPr>
              <w:t xml:space="preserve">) prieigos kontrolės vykdymą. </w:t>
            </w:r>
          </w:p>
        </w:tc>
        <w:tc>
          <w:tcPr>
            <w:tcW w:w="1191" w:type="pct"/>
            <w:tcBorders>
              <w:top w:val="single" w:sz="4" w:space="0" w:color="auto"/>
              <w:left w:val="single" w:sz="4" w:space="0" w:color="auto"/>
              <w:bottom w:val="single" w:sz="4" w:space="0" w:color="auto"/>
              <w:right w:val="single" w:sz="4" w:space="0" w:color="auto"/>
            </w:tcBorders>
            <w:noWrap/>
          </w:tcPr>
          <w:p w14:paraId="578B1DD4" w14:textId="0892BFB5" w:rsidR="009B3C0E" w:rsidRPr="004949E7" w:rsidRDefault="009B3C0E" w:rsidP="00353655">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Borders>
              <w:top w:val="single" w:sz="4" w:space="0" w:color="auto"/>
              <w:left w:val="single" w:sz="4" w:space="0" w:color="auto"/>
              <w:bottom w:val="single" w:sz="4" w:space="0" w:color="auto"/>
              <w:right w:val="single" w:sz="4" w:space="0" w:color="auto"/>
            </w:tcBorders>
          </w:tcPr>
          <w:p w14:paraId="0F0434D2" w14:textId="2E9B392F" w:rsidR="009B3C0E" w:rsidRPr="004949E7" w:rsidRDefault="009B3C0E" w:rsidP="00353655">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5DFC85A5" w14:textId="13ED8FBA" w:rsidR="009B3C0E" w:rsidRPr="004949E7" w:rsidRDefault="009B3C0E" w:rsidP="00353655">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r w:rsidR="00BB05FF" w:rsidRPr="004949E7" w14:paraId="7C574398" w14:textId="77777777" w:rsidTr="00C613D6">
        <w:trPr>
          <w:trHeight w:val="523"/>
        </w:trPr>
        <w:tc>
          <w:tcPr>
            <w:tcW w:w="189" w:type="pct"/>
            <w:tcBorders>
              <w:top w:val="single" w:sz="4" w:space="0" w:color="auto"/>
              <w:left w:val="single" w:sz="4" w:space="0" w:color="auto"/>
              <w:bottom w:val="single" w:sz="4" w:space="0" w:color="auto"/>
              <w:right w:val="single" w:sz="4" w:space="0" w:color="auto"/>
            </w:tcBorders>
            <w:noWrap/>
          </w:tcPr>
          <w:p w14:paraId="02F59D5B" w14:textId="77777777" w:rsidR="00BB05FF" w:rsidRPr="004949E7" w:rsidRDefault="00BB05FF" w:rsidP="00BB05FF">
            <w:pPr>
              <w:pStyle w:val="ListParagraph"/>
              <w:numPr>
                <w:ilvl w:val="0"/>
                <w:numId w:val="17"/>
              </w:numPr>
              <w:suppressAutoHyphens w:val="0"/>
              <w:ind w:left="414" w:hanging="357"/>
              <w:rPr>
                <w:rFonts w:ascii="Trebuchet MS" w:hAnsi="Trebuchet MS"/>
                <w:sz w:val="22"/>
                <w:szCs w:val="22"/>
                <w:lang w:eastAsia="zh-CN"/>
              </w:rPr>
            </w:pPr>
          </w:p>
        </w:tc>
        <w:tc>
          <w:tcPr>
            <w:tcW w:w="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3A25007" w14:textId="77777777" w:rsidR="00BB05FF" w:rsidRPr="004949E7" w:rsidRDefault="00BB05FF" w:rsidP="00BB05FF">
            <w:pPr>
              <w:rPr>
                <w:rFonts w:ascii="Trebuchet MS" w:hAnsi="Trebuchet MS"/>
                <w:noProof/>
                <w:sz w:val="22"/>
                <w:szCs w:val="22"/>
              </w:rPr>
            </w:pPr>
            <w:r w:rsidRPr="004949E7">
              <w:rPr>
                <w:rFonts w:ascii="Trebuchet MS" w:hAnsi="Trebuchet MS"/>
                <w:noProof/>
                <w:sz w:val="22"/>
                <w:szCs w:val="22"/>
              </w:rPr>
              <w:t>Garantija</w:t>
            </w:r>
          </w:p>
        </w:tc>
        <w:tc>
          <w:tcPr>
            <w:tcW w:w="1762"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4E4D737" w14:textId="590D36BB" w:rsidR="00BB05FF" w:rsidRPr="009E7640" w:rsidRDefault="00BB05FF" w:rsidP="00BB05FF">
            <w:pPr>
              <w:jc w:val="both"/>
              <w:rPr>
                <w:rFonts w:ascii="Trebuchet MS" w:hAnsi="Trebuchet MS"/>
                <w:color w:val="000000" w:themeColor="text1"/>
                <w:sz w:val="22"/>
                <w:szCs w:val="22"/>
                <w:lang w:eastAsia="en-GB"/>
              </w:rPr>
            </w:pPr>
            <w:r w:rsidRPr="004949E7">
              <w:rPr>
                <w:rFonts w:ascii="Trebuchet MS" w:hAnsi="Trebuchet MS"/>
                <w:color w:val="000000" w:themeColor="text1"/>
                <w:sz w:val="22"/>
                <w:szCs w:val="22"/>
                <w:lang w:eastAsia="en-GB"/>
              </w:rPr>
              <w:t xml:space="preserve">Turi būti taikoma ne trumpesnė kaip 3 metų </w:t>
            </w:r>
            <w:r w:rsidRPr="009E7640">
              <w:rPr>
                <w:rFonts w:ascii="Trebuchet MS" w:hAnsi="Trebuchet MS"/>
                <w:color w:val="000000" w:themeColor="text1"/>
                <w:sz w:val="22"/>
                <w:szCs w:val="22"/>
                <w:lang w:eastAsia="en-GB"/>
              </w:rPr>
              <w:t xml:space="preserve">gamintojo </w:t>
            </w:r>
            <w:ins w:id="42" w:author="Rima Kabelinskienė" w:date="2025-02-06T14:52:00Z" w16du:dateUtc="2025-02-06T12:52:00Z">
              <w:r w:rsidR="000E708B">
                <w:rPr>
                  <w:rFonts w:ascii="Trebuchet MS" w:eastAsia="Times New Roman" w:hAnsi="Trebuchet MS"/>
                  <w:color w:val="000000" w:themeColor="text1"/>
                  <w:sz w:val="22"/>
                  <w:szCs w:val="22"/>
                </w:rPr>
                <w:t>garantija</w:t>
              </w:r>
            </w:ins>
            <w:del w:id="43" w:author="Rima Kabelinskienė" w:date="2025-02-06T14:52:00Z" w16du:dateUtc="2025-02-06T12:52:00Z">
              <w:r w:rsidRPr="009E7640" w:rsidDel="000E708B">
                <w:rPr>
                  <w:rFonts w:ascii="Trebuchet MS" w:hAnsi="Trebuchet MS"/>
                  <w:color w:val="000000" w:themeColor="text1"/>
                  <w:sz w:val="22"/>
                  <w:szCs w:val="22"/>
                  <w:lang w:eastAsia="en-GB"/>
                </w:rPr>
                <w:delText>garantinė priežiūra</w:delText>
              </w:r>
            </w:del>
            <w:r w:rsidRPr="009E7640">
              <w:rPr>
                <w:rFonts w:ascii="Trebuchet MS" w:hAnsi="Trebuchet MS"/>
                <w:color w:val="000000" w:themeColor="text1"/>
                <w:sz w:val="22"/>
                <w:szCs w:val="22"/>
                <w:lang w:eastAsia="en-GB"/>
              </w:rPr>
              <w:t>.</w:t>
            </w:r>
          </w:p>
          <w:p w14:paraId="7A212C13" w14:textId="77777777" w:rsidR="00BB05FF" w:rsidRPr="004949E7" w:rsidRDefault="00BB05FF" w:rsidP="00BB05FF">
            <w:pPr>
              <w:shd w:val="clear" w:color="auto" w:fill="FFFFFF"/>
              <w:jc w:val="both"/>
              <w:rPr>
                <w:rFonts w:ascii="Trebuchet MS" w:hAnsi="Trebuchet MS"/>
                <w:noProof/>
                <w:sz w:val="22"/>
                <w:szCs w:val="22"/>
              </w:rPr>
            </w:pPr>
            <w:r w:rsidRPr="009E7640">
              <w:rPr>
                <w:rFonts w:ascii="Trebuchet MS" w:hAnsi="Trebuchet MS"/>
                <w:noProof/>
                <w:sz w:val="22"/>
                <w:szCs w:val="22"/>
              </w:rPr>
              <w:t xml:space="preserve">Pateikiamos licencijos turi būti neriboto laiko (angl. </w:t>
            </w:r>
            <w:r w:rsidRPr="009E7640">
              <w:rPr>
                <w:rFonts w:ascii="Trebuchet MS" w:hAnsi="Trebuchet MS"/>
                <w:i/>
                <w:iCs/>
                <w:noProof/>
                <w:sz w:val="22"/>
                <w:szCs w:val="22"/>
              </w:rPr>
              <w:t>Perpetual</w:t>
            </w:r>
            <w:r w:rsidRPr="009E7640">
              <w:rPr>
                <w:rFonts w:ascii="Trebuchet MS" w:hAnsi="Trebuchet MS"/>
                <w:noProof/>
                <w:sz w:val="22"/>
                <w:szCs w:val="22"/>
              </w:rPr>
              <w:t>) tipo, t. y. pasibaigus garantiniam aptarnavimui sistema neturi nustoti veikti ir jos funkcionalumas neturi būti niekaip ribojamas.</w:t>
            </w:r>
            <w:r w:rsidRPr="004949E7">
              <w:rPr>
                <w:rFonts w:ascii="Trebuchet MS" w:hAnsi="Trebuchet MS"/>
                <w:noProof/>
                <w:sz w:val="22"/>
                <w:szCs w:val="22"/>
              </w:rPr>
              <w:t xml:space="preserve"> </w:t>
            </w:r>
          </w:p>
        </w:tc>
        <w:tc>
          <w:tcPr>
            <w:tcW w:w="1191" w:type="pct"/>
            <w:noWrap/>
          </w:tcPr>
          <w:p w14:paraId="03AE98A0" w14:textId="7BCA274E"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71" w:type="pct"/>
          </w:tcPr>
          <w:p w14:paraId="5C21EFDD" w14:textId="4D9424BC"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Pr>
          <w:p w14:paraId="65A4BF99" w14:textId="4752247A"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bl>
    <w:p w14:paraId="662AFD25" w14:textId="77777777" w:rsidR="00CF1BE8" w:rsidRDefault="00CF1BE8" w:rsidP="00A17BB1">
      <w:pPr>
        <w:rPr>
          <w:rFonts w:ascii="Trebuchet MS" w:hAnsi="Trebuchet MS"/>
          <w:b/>
          <w:sz w:val="22"/>
          <w:szCs w:val="22"/>
        </w:rPr>
      </w:pPr>
    </w:p>
    <w:p w14:paraId="0AD5033D" w14:textId="14DB066A" w:rsidR="006C49FD" w:rsidDel="000E708B" w:rsidRDefault="006C49FD" w:rsidP="00A17BB1">
      <w:pPr>
        <w:rPr>
          <w:del w:id="44" w:author="Rima Kabelinskienė" w:date="2025-02-06T14:52:00Z" w16du:dateUtc="2025-02-06T12:52:00Z"/>
          <w:rFonts w:ascii="Trebuchet MS" w:hAnsi="Trebuchet MS"/>
          <w:b/>
          <w:sz w:val="22"/>
          <w:szCs w:val="22"/>
        </w:rPr>
      </w:pPr>
    </w:p>
    <w:p w14:paraId="6DD28703" w14:textId="3662A802" w:rsidR="006C49FD" w:rsidDel="000E708B" w:rsidRDefault="006C49FD" w:rsidP="00A17BB1">
      <w:pPr>
        <w:rPr>
          <w:del w:id="45" w:author="Rima Kabelinskienė" w:date="2025-02-06T14:52:00Z" w16du:dateUtc="2025-02-06T12:52:00Z"/>
          <w:rFonts w:ascii="Trebuchet MS" w:hAnsi="Trebuchet MS"/>
          <w:b/>
          <w:sz w:val="22"/>
          <w:szCs w:val="22"/>
        </w:rPr>
      </w:pPr>
    </w:p>
    <w:p w14:paraId="33C1FA60" w14:textId="77D9F75C" w:rsidR="006C49FD" w:rsidRPr="004949E7" w:rsidDel="000E708B" w:rsidRDefault="006C49FD" w:rsidP="00A17BB1">
      <w:pPr>
        <w:rPr>
          <w:del w:id="46" w:author="Rima Kabelinskienė" w:date="2025-02-06T14:52:00Z" w16du:dateUtc="2025-02-06T12:52:00Z"/>
          <w:rFonts w:ascii="Trebuchet MS" w:hAnsi="Trebuchet MS"/>
          <w:b/>
          <w:sz w:val="22"/>
          <w:szCs w:val="22"/>
        </w:rPr>
      </w:pPr>
    </w:p>
    <w:p w14:paraId="4F959315" w14:textId="77777777" w:rsidR="00A17BB1" w:rsidRPr="004949E7" w:rsidRDefault="00A17BB1" w:rsidP="00A17BB1">
      <w:pPr>
        <w:pStyle w:val="ListParagraph"/>
        <w:numPr>
          <w:ilvl w:val="0"/>
          <w:numId w:val="19"/>
        </w:numPr>
        <w:suppressAutoHyphens w:val="0"/>
        <w:spacing w:after="160" w:line="259" w:lineRule="auto"/>
        <w:rPr>
          <w:rFonts w:ascii="Trebuchet MS" w:hAnsi="Trebuchet MS"/>
          <w:b/>
          <w:sz w:val="22"/>
          <w:szCs w:val="22"/>
        </w:rPr>
      </w:pPr>
      <w:r w:rsidRPr="004949E7">
        <w:rPr>
          <w:rFonts w:ascii="Trebuchet MS" w:hAnsi="Trebuchet MS"/>
          <w:b/>
          <w:sz w:val="22"/>
          <w:szCs w:val="22"/>
        </w:rPr>
        <w:t>Papildomos programinės įrangos licencijos centralizuoto tinklo valdymo sistemai</w:t>
      </w:r>
    </w:p>
    <w:p w14:paraId="57E3370C" w14:textId="6392B78F" w:rsidR="00523B7D" w:rsidRPr="004949E7" w:rsidRDefault="00523B7D" w:rsidP="00523B7D">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9</w:t>
      </w:r>
    </w:p>
    <w:tbl>
      <w:tblPr>
        <w:tblW w:w="5059"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2"/>
        <w:gridCol w:w="2268"/>
        <w:gridCol w:w="5250"/>
        <w:gridCol w:w="3544"/>
        <w:gridCol w:w="1700"/>
        <w:gridCol w:w="6"/>
        <w:gridCol w:w="1688"/>
      </w:tblGrid>
      <w:tr w:rsidR="0061323D" w:rsidRPr="004949E7" w14:paraId="4334B30B" w14:textId="77777777" w:rsidTr="00F90E67">
        <w:trPr>
          <w:trHeight w:val="523"/>
        </w:trPr>
        <w:tc>
          <w:tcPr>
            <w:tcW w:w="187" w:type="pct"/>
            <w:vMerge w:val="restart"/>
            <w:tcBorders>
              <w:top w:val="single" w:sz="4" w:space="0" w:color="auto"/>
              <w:left w:val="single" w:sz="4" w:space="0" w:color="auto"/>
              <w:right w:val="single" w:sz="4" w:space="0" w:color="auto"/>
            </w:tcBorders>
            <w:noWrap/>
          </w:tcPr>
          <w:p w14:paraId="10941334" w14:textId="77777777" w:rsidR="0061323D" w:rsidRPr="00240DE7" w:rsidRDefault="0061323D" w:rsidP="0061323D">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0C4BBEE8" w14:textId="77777777" w:rsidR="0061323D" w:rsidRPr="004949E7" w:rsidRDefault="0061323D" w:rsidP="0061323D">
            <w:pPr>
              <w:pStyle w:val="ListParagraph"/>
              <w:suppressAutoHyphens w:val="0"/>
              <w:ind w:left="414"/>
              <w:rPr>
                <w:rFonts w:ascii="Trebuchet MS" w:hAnsi="Trebuchet MS"/>
                <w:sz w:val="22"/>
                <w:szCs w:val="22"/>
                <w:lang w:eastAsia="zh-CN"/>
              </w:rPr>
            </w:pPr>
          </w:p>
        </w:tc>
        <w:tc>
          <w:tcPr>
            <w:tcW w:w="755"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0E76F39" w14:textId="1BB17E65" w:rsidR="0061323D" w:rsidRPr="004949E7" w:rsidRDefault="0061323D" w:rsidP="0061323D">
            <w:pPr>
              <w:rPr>
                <w:rFonts w:ascii="Trebuchet MS" w:hAnsi="Trebuchet MS"/>
                <w:noProof/>
                <w:sz w:val="22"/>
                <w:szCs w:val="22"/>
              </w:rPr>
            </w:pPr>
            <w:r w:rsidRPr="00240DE7">
              <w:rPr>
                <w:rFonts w:ascii="Trebuchet MS" w:eastAsia="Times New Roman" w:hAnsi="Trebuchet MS"/>
                <w:b/>
                <w:bCs/>
                <w:color w:val="000000" w:themeColor="text1"/>
                <w:sz w:val="22"/>
                <w:szCs w:val="22"/>
              </w:rPr>
              <w:lastRenderedPageBreak/>
              <w:t>Parametro pavadinimas</w:t>
            </w:r>
          </w:p>
        </w:tc>
        <w:tc>
          <w:tcPr>
            <w:tcW w:w="1748"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9A2BD3B" w14:textId="034AADA1" w:rsidR="0061323D" w:rsidRPr="004949E7" w:rsidRDefault="0061323D" w:rsidP="0061323D">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0" w:type="pct"/>
            <w:gridSpan w:val="4"/>
            <w:tcBorders>
              <w:top w:val="single" w:sz="4" w:space="0" w:color="auto"/>
              <w:left w:val="single" w:sz="4" w:space="0" w:color="auto"/>
              <w:bottom w:val="single" w:sz="4" w:space="0" w:color="auto"/>
              <w:right w:val="single" w:sz="4" w:space="0" w:color="auto"/>
            </w:tcBorders>
            <w:noWrap/>
            <w:vAlign w:val="center"/>
          </w:tcPr>
          <w:p w14:paraId="62F3B128" w14:textId="77777777" w:rsidR="0061323D" w:rsidRPr="00240DE7" w:rsidRDefault="0061323D"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0F080F04" w14:textId="39E04A2A" w:rsidR="0061323D" w:rsidRPr="004949E7" w:rsidRDefault="0061323D"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lastRenderedPageBreak/>
              <w:t>Nuoroda į pridedamus, prekės atitikimą reikalaujamoms charakteristikoms įrodančius, dokumentus (bukletų, techninių aprašų puslapių Nr.)</w:t>
            </w:r>
          </w:p>
        </w:tc>
      </w:tr>
      <w:tr w:rsidR="0061323D" w:rsidRPr="004949E7" w14:paraId="7C6A4BE9" w14:textId="77777777" w:rsidTr="00BB05FF">
        <w:trPr>
          <w:trHeight w:val="523"/>
        </w:trPr>
        <w:tc>
          <w:tcPr>
            <w:tcW w:w="187" w:type="pct"/>
            <w:vMerge/>
            <w:tcBorders>
              <w:left w:val="single" w:sz="4" w:space="0" w:color="auto"/>
              <w:right w:val="single" w:sz="4" w:space="0" w:color="auto"/>
            </w:tcBorders>
            <w:noWrap/>
          </w:tcPr>
          <w:p w14:paraId="7CC51F59" w14:textId="77777777" w:rsidR="0061323D" w:rsidRPr="004949E7" w:rsidRDefault="0061323D" w:rsidP="0061323D">
            <w:pPr>
              <w:pStyle w:val="ListParagraph"/>
              <w:suppressAutoHyphens w:val="0"/>
              <w:ind w:left="414"/>
              <w:rPr>
                <w:rFonts w:ascii="Trebuchet MS" w:hAnsi="Trebuchet MS"/>
                <w:sz w:val="22"/>
                <w:szCs w:val="22"/>
                <w:lang w:eastAsia="zh-CN"/>
              </w:rPr>
            </w:pPr>
          </w:p>
        </w:tc>
        <w:tc>
          <w:tcPr>
            <w:tcW w:w="755" w:type="pct"/>
            <w:vMerge/>
            <w:tcBorders>
              <w:left w:val="single" w:sz="4" w:space="0" w:color="auto"/>
              <w:right w:val="single" w:sz="4" w:space="0" w:color="auto"/>
            </w:tcBorders>
            <w:noWrap/>
            <w:tcMar>
              <w:top w:w="0" w:type="dxa"/>
              <w:left w:w="108" w:type="dxa"/>
              <w:bottom w:w="0" w:type="dxa"/>
              <w:right w:w="108" w:type="dxa"/>
            </w:tcMar>
          </w:tcPr>
          <w:p w14:paraId="3150A1C7" w14:textId="77777777" w:rsidR="0061323D" w:rsidRPr="004949E7" w:rsidRDefault="0061323D" w:rsidP="0061323D">
            <w:pPr>
              <w:rPr>
                <w:rFonts w:ascii="Trebuchet MS" w:hAnsi="Trebuchet MS"/>
                <w:noProof/>
                <w:sz w:val="22"/>
                <w:szCs w:val="22"/>
              </w:rPr>
            </w:pPr>
          </w:p>
        </w:tc>
        <w:tc>
          <w:tcPr>
            <w:tcW w:w="1748" w:type="pct"/>
            <w:vMerge/>
            <w:tcBorders>
              <w:left w:val="single" w:sz="4" w:space="0" w:color="auto"/>
              <w:right w:val="single" w:sz="4" w:space="0" w:color="auto"/>
            </w:tcBorders>
            <w:noWrap/>
            <w:tcMar>
              <w:top w:w="0" w:type="dxa"/>
              <w:left w:w="108" w:type="dxa"/>
              <w:bottom w:w="0" w:type="dxa"/>
              <w:right w:w="108" w:type="dxa"/>
            </w:tcMar>
          </w:tcPr>
          <w:p w14:paraId="7D5B2049" w14:textId="77777777" w:rsidR="0061323D" w:rsidRPr="004949E7" w:rsidRDefault="0061323D" w:rsidP="0061323D">
            <w:pPr>
              <w:jc w:val="both"/>
              <w:rPr>
                <w:rFonts w:ascii="Trebuchet MS" w:hAnsi="Trebuchet MS"/>
                <w:noProof/>
                <w:sz w:val="22"/>
                <w:szCs w:val="22"/>
              </w:rPr>
            </w:pPr>
          </w:p>
        </w:tc>
        <w:tc>
          <w:tcPr>
            <w:tcW w:w="1180" w:type="pct"/>
            <w:vMerge w:val="restart"/>
            <w:tcBorders>
              <w:top w:val="single" w:sz="4" w:space="0" w:color="auto"/>
              <w:left w:val="single" w:sz="4" w:space="0" w:color="auto"/>
              <w:right w:val="single" w:sz="4" w:space="0" w:color="auto"/>
            </w:tcBorders>
            <w:noWrap/>
          </w:tcPr>
          <w:p w14:paraId="2BF29E49" w14:textId="6C89F6AF" w:rsidR="0061323D" w:rsidRPr="004949E7" w:rsidRDefault="0061323D" w:rsidP="0061323D">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30" w:type="pct"/>
            <w:gridSpan w:val="3"/>
            <w:tcBorders>
              <w:top w:val="single" w:sz="4" w:space="0" w:color="auto"/>
              <w:left w:val="single" w:sz="4" w:space="0" w:color="auto"/>
              <w:bottom w:val="single" w:sz="4" w:space="0" w:color="auto"/>
              <w:right w:val="single" w:sz="4" w:space="0" w:color="auto"/>
            </w:tcBorders>
          </w:tcPr>
          <w:p w14:paraId="7AF0A156" w14:textId="03C99815" w:rsidR="0061323D" w:rsidRPr="004949E7" w:rsidRDefault="0061323D" w:rsidP="0061323D">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61323D" w:rsidRPr="004949E7" w14:paraId="09536C50" w14:textId="77777777" w:rsidTr="00BB05FF">
        <w:trPr>
          <w:trHeight w:val="523"/>
        </w:trPr>
        <w:tc>
          <w:tcPr>
            <w:tcW w:w="187" w:type="pct"/>
            <w:vMerge/>
            <w:tcBorders>
              <w:left w:val="single" w:sz="4" w:space="0" w:color="auto"/>
              <w:bottom w:val="single" w:sz="4" w:space="0" w:color="auto"/>
              <w:right w:val="single" w:sz="4" w:space="0" w:color="auto"/>
            </w:tcBorders>
            <w:noWrap/>
          </w:tcPr>
          <w:p w14:paraId="44E74E73" w14:textId="77777777" w:rsidR="0061323D" w:rsidRPr="004949E7" w:rsidRDefault="0061323D" w:rsidP="00DE7330">
            <w:pPr>
              <w:pStyle w:val="ListParagraph"/>
              <w:suppressAutoHyphens w:val="0"/>
              <w:ind w:left="414"/>
              <w:rPr>
                <w:rFonts w:ascii="Trebuchet MS" w:hAnsi="Trebuchet MS"/>
                <w:sz w:val="22"/>
                <w:szCs w:val="22"/>
                <w:lang w:eastAsia="zh-CN"/>
              </w:rPr>
            </w:pPr>
          </w:p>
        </w:tc>
        <w:tc>
          <w:tcPr>
            <w:tcW w:w="755"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78B977AD" w14:textId="77777777" w:rsidR="0061323D" w:rsidRPr="004949E7" w:rsidRDefault="0061323D" w:rsidP="0061323D">
            <w:pPr>
              <w:rPr>
                <w:rFonts w:ascii="Trebuchet MS" w:hAnsi="Trebuchet MS"/>
                <w:noProof/>
                <w:sz w:val="22"/>
                <w:szCs w:val="22"/>
              </w:rPr>
            </w:pPr>
          </w:p>
        </w:tc>
        <w:tc>
          <w:tcPr>
            <w:tcW w:w="1748"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7E31293F" w14:textId="77777777" w:rsidR="0061323D" w:rsidRPr="004949E7" w:rsidRDefault="0061323D" w:rsidP="0061323D">
            <w:pPr>
              <w:jc w:val="both"/>
              <w:rPr>
                <w:rFonts w:ascii="Trebuchet MS" w:hAnsi="Trebuchet MS"/>
                <w:noProof/>
                <w:sz w:val="22"/>
                <w:szCs w:val="22"/>
              </w:rPr>
            </w:pPr>
          </w:p>
        </w:tc>
        <w:tc>
          <w:tcPr>
            <w:tcW w:w="1180" w:type="pct"/>
            <w:vMerge/>
            <w:tcBorders>
              <w:left w:val="single" w:sz="4" w:space="0" w:color="auto"/>
              <w:bottom w:val="single" w:sz="4" w:space="0" w:color="auto"/>
              <w:right w:val="single" w:sz="4" w:space="0" w:color="auto"/>
            </w:tcBorders>
            <w:noWrap/>
          </w:tcPr>
          <w:p w14:paraId="3F084A67" w14:textId="77777777" w:rsidR="0061323D" w:rsidRPr="004949E7" w:rsidRDefault="0061323D" w:rsidP="0061323D">
            <w:pPr>
              <w:jc w:val="center"/>
              <w:rPr>
                <w:rFonts w:ascii="Trebuchet MS" w:hAnsi="Trebuchet MS"/>
                <w:noProof/>
                <w:sz w:val="22"/>
                <w:szCs w:val="22"/>
              </w:rPr>
            </w:pPr>
          </w:p>
        </w:tc>
        <w:tc>
          <w:tcPr>
            <w:tcW w:w="568" w:type="pct"/>
            <w:gridSpan w:val="2"/>
            <w:tcBorders>
              <w:top w:val="single" w:sz="4" w:space="0" w:color="auto"/>
              <w:left w:val="single" w:sz="4" w:space="0" w:color="auto"/>
              <w:bottom w:val="single" w:sz="4" w:space="0" w:color="auto"/>
              <w:right w:val="single" w:sz="4" w:space="0" w:color="auto"/>
            </w:tcBorders>
          </w:tcPr>
          <w:p w14:paraId="3C1B1647" w14:textId="67DBFE85" w:rsidR="0061323D" w:rsidRPr="004949E7" w:rsidRDefault="0061323D" w:rsidP="0061323D">
            <w:pPr>
              <w:jc w:val="center"/>
              <w:rPr>
                <w:rFonts w:ascii="Trebuchet MS" w:hAnsi="Trebuchet MS"/>
                <w:noProof/>
                <w:sz w:val="22"/>
                <w:szCs w:val="22"/>
              </w:rPr>
            </w:pPr>
            <w:r w:rsidRPr="00240DE7">
              <w:rPr>
                <w:rFonts w:ascii="Trebuchet MS" w:hAnsi="Trebuchet MS"/>
                <w:b/>
                <w:bCs/>
                <w:sz w:val="22"/>
                <w:szCs w:val="22"/>
              </w:rPr>
              <w:t>dokumento pavadinimas</w:t>
            </w:r>
          </w:p>
        </w:tc>
        <w:tc>
          <w:tcPr>
            <w:tcW w:w="562" w:type="pct"/>
            <w:tcBorders>
              <w:top w:val="single" w:sz="4" w:space="0" w:color="auto"/>
              <w:left w:val="single" w:sz="4" w:space="0" w:color="auto"/>
              <w:bottom w:val="single" w:sz="4" w:space="0" w:color="auto"/>
              <w:right w:val="single" w:sz="4" w:space="0" w:color="auto"/>
            </w:tcBorders>
          </w:tcPr>
          <w:p w14:paraId="763278DB" w14:textId="7DC02A8D" w:rsidR="0061323D" w:rsidRPr="004949E7" w:rsidRDefault="0061323D" w:rsidP="0061323D">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1AEB4457"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704AAEB9" w14:textId="77777777" w:rsidR="009B3C0E" w:rsidRPr="004949E7" w:rsidRDefault="009B3C0E" w:rsidP="009B3C0E">
            <w:pPr>
              <w:pStyle w:val="ListParagraph"/>
              <w:numPr>
                <w:ilvl w:val="0"/>
                <w:numId w:val="20"/>
              </w:numPr>
              <w:suppressAutoHyphens w:val="0"/>
              <w:ind w:left="414" w:hanging="357"/>
              <w:rPr>
                <w:rFonts w:ascii="Trebuchet MS" w:hAnsi="Trebuchet MS"/>
                <w:sz w:val="22"/>
                <w:szCs w:val="22"/>
                <w:lang w:eastAsia="zh-CN"/>
              </w:rPr>
            </w:pPr>
          </w:p>
        </w:tc>
        <w:tc>
          <w:tcPr>
            <w:tcW w:w="75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C1DE4FE"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1E6D2CB" w14:textId="686B1CA2"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80" w:type="pct"/>
            <w:tcBorders>
              <w:top w:val="single" w:sz="4" w:space="0" w:color="auto"/>
              <w:left w:val="single" w:sz="4" w:space="0" w:color="auto"/>
              <w:bottom w:val="single" w:sz="4" w:space="0" w:color="auto"/>
              <w:right w:val="single" w:sz="4" w:space="0" w:color="auto"/>
            </w:tcBorders>
            <w:noWrap/>
          </w:tcPr>
          <w:p w14:paraId="56713C5E" w14:textId="343A6248"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8" w:type="pct"/>
            <w:gridSpan w:val="2"/>
            <w:tcBorders>
              <w:top w:val="single" w:sz="4" w:space="0" w:color="auto"/>
              <w:left w:val="single" w:sz="4" w:space="0" w:color="auto"/>
              <w:bottom w:val="single" w:sz="4" w:space="0" w:color="auto"/>
              <w:right w:val="single" w:sz="4" w:space="0" w:color="auto"/>
            </w:tcBorders>
          </w:tcPr>
          <w:p w14:paraId="5125C0C8" w14:textId="19F8CA62"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2" w:type="pct"/>
            <w:tcBorders>
              <w:top w:val="single" w:sz="4" w:space="0" w:color="auto"/>
              <w:left w:val="single" w:sz="4" w:space="0" w:color="auto"/>
              <w:bottom w:val="single" w:sz="4" w:space="0" w:color="auto"/>
              <w:right w:val="single" w:sz="4" w:space="0" w:color="auto"/>
            </w:tcBorders>
          </w:tcPr>
          <w:p w14:paraId="2F318C97" w14:textId="7878C05B"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7203E7B7"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4EA97C05" w14:textId="77777777" w:rsidR="009B3C0E" w:rsidRPr="004949E7" w:rsidRDefault="009B3C0E" w:rsidP="009B3C0E">
            <w:pPr>
              <w:pStyle w:val="ListParagraph"/>
              <w:numPr>
                <w:ilvl w:val="0"/>
                <w:numId w:val="20"/>
              </w:numPr>
              <w:suppressAutoHyphens w:val="0"/>
              <w:ind w:left="414" w:hanging="357"/>
              <w:rPr>
                <w:rFonts w:ascii="Trebuchet MS" w:hAnsi="Trebuchet MS"/>
                <w:sz w:val="22"/>
                <w:szCs w:val="22"/>
                <w:lang w:eastAsia="zh-CN"/>
              </w:rPr>
            </w:pPr>
          </w:p>
        </w:tc>
        <w:tc>
          <w:tcPr>
            <w:tcW w:w="75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707B16B"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Licencijos</w:t>
            </w:r>
          </w:p>
        </w:tc>
        <w:tc>
          <w:tcPr>
            <w:tcW w:w="174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D2E3B66" w14:textId="7777777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Programinės įrangos licencijos</w:t>
            </w:r>
            <w:r w:rsidRPr="004949E7">
              <w:rPr>
                <w:rFonts w:ascii="Trebuchet MS" w:eastAsia="Times New Roman" w:hAnsi="Trebuchet MS"/>
                <w:sz w:val="22"/>
                <w:szCs w:val="22"/>
              </w:rPr>
              <w:t xml:space="preserve"> skirtos Perkančiosios organizacijos naudojamiems Aruba </w:t>
            </w:r>
            <w:proofErr w:type="spellStart"/>
            <w:r w:rsidRPr="004949E7">
              <w:rPr>
                <w:rFonts w:ascii="Trebuchet MS" w:eastAsia="Times New Roman" w:hAnsi="Trebuchet MS"/>
                <w:sz w:val="22"/>
                <w:szCs w:val="22"/>
              </w:rPr>
              <w:t>Networking</w:t>
            </w:r>
            <w:proofErr w:type="spellEnd"/>
            <w:r w:rsidRPr="004949E7">
              <w:rPr>
                <w:rFonts w:ascii="Trebuchet MS" w:eastAsia="Times New Roman" w:hAnsi="Trebuchet MS"/>
                <w:sz w:val="22"/>
                <w:szCs w:val="22"/>
              </w:rPr>
              <w:t xml:space="preserve"> CX 6200F tinklo komutatoriams įtraukti ir valdyti centralizuoto tinklo valdymo sistema, paremta debesijos pagrindu. Licencijos turi būti pateikiamos ne trumpesniam negu 3 metų laikotarpiui.</w:t>
            </w:r>
          </w:p>
        </w:tc>
        <w:tc>
          <w:tcPr>
            <w:tcW w:w="1180" w:type="pct"/>
            <w:tcBorders>
              <w:top w:val="single" w:sz="4" w:space="0" w:color="auto"/>
              <w:left w:val="single" w:sz="4" w:space="0" w:color="auto"/>
              <w:bottom w:val="single" w:sz="4" w:space="0" w:color="auto"/>
              <w:right w:val="single" w:sz="4" w:space="0" w:color="auto"/>
            </w:tcBorders>
            <w:noWrap/>
          </w:tcPr>
          <w:p w14:paraId="4D2EB0A3" w14:textId="3ED925A5"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8" w:type="pct"/>
            <w:gridSpan w:val="2"/>
            <w:tcBorders>
              <w:top w:val="single" w:sz="4" w:space="0" w:color="auto"/>
              <w:left w:val="single" w:sz="4" w:space="0" w:color="auto"/>
              <w:bottom w:val="single" w:sz="4" w:space="0" w:color="auto"/>
              <w:right w:val="single" w:sz="4" w:space="0" w:color="auto"/>
            </w:tcBorders>
          </w:tcPr>
          <w:p w14:paraId="133B340F" w14:textId="705AB0CB"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2" w:type="pct"/>
            <w:tcBorders>
              <w:top w:val="single" w:sz="4" w:space="0" w:color="auto"/>
              <w:left w:val="single" w:sz="4" w:space="0" w:color="auto"/>
              <w:bottom w:val="single" w:sz="4" w:space="0" w:color="auto"/>
              <w:right w:val="single" w:sz="4" w:space="0" w:color="auto"/>
            </w:tcBorders>
          </w:tcPr>
          <w:p w14:paraId="51A9969D" w14:textId="623D4744"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7E00A156"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1ADD39CA" w14:textId="77777777" w:rsidR="009B3C0E" w:rsidRPr="004949E7" w:rsidRDefault="009B3C0E" w:rsidP="009B3C0E">
            <w:pPr>
              <w:pStyle w:val="ListParagraph"/>
              <w:numPr>
                <w:ilvl w:val="0"/>
                <w:numId w:val="20"/>
              </w:numPr>
              <w:suppressAutoHyphens w:val="0"/>
              <w:ind w:left="414" w:hanging="357"/>
              <w:rPr>
                <w:rFonts w:ascii="Trebuchet MS" w:hAnsi="Trebuchet MS"/>
                <w:sz w:val="22"/>
                <w:szCs w:val="22"/>
                <w:lang w:eastAsia="zh-CN"/>
              </w:rPr>
            </w:pPr>
          </w:p>
        </w:tc>
        <w:tc>
          <w:tcPr>
            <w:tcW w:w="75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3FEB9D9"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E2C8DE7" w14:textId="77777777" w:rsidR="009B3C0E" w:rsidRPr="004949E7" w:rsidRDefault="009B3C0E" w:rsidP="006C49FD">
            <w:pPr>
              <w:jc w:val="both"/>
              <w:rPr>
                <w:rFonts w:ascii="Trebuchet MS" w:eastAsia="Times New Roman" w:hAnsi="Trebuchet MS"/>
                <w:sz w:val="22"/>
                <w:szCs w:val="22"/>
              </w:rPr>
            </w:pPr>
            <w:r w:rsidRPr="004949E7">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4949E7">
              <w:rPr>
                <w:rFonts w:ascii="Trebuchet MS" w:eastAsia="Times New Roman" w:hAnsi="Trebuchet MS"/>
                <w:sz w:val="22"/>
                <w:szCs w:val="22"/>
              </w:rPr>
              <w:t>ang</w:t>
            </w:r>
            <w:proofErr w:type="spellEnd"/>
            <w:r w:rsidRPr="004949E7">
              <w:rPr>
                <w:rFonts w:ascii="Trebuchet MS" w:eastAsia="Times New Roman" w:hAnsi="Trebuchet MS"/>
                <w:sz w:val="22"/>
                <w:szCs w:val="22"/>
              </w:rPr>
              <w:t xml:space="preserve">. </w:t>
            </w:r>
            <w:proofErr w:type="spellStart"/>
            <w:r w:rsidRPr="004949E7">
              <w:rPr>
                <w:rFonts w:ascii="Trebuchet MS" w:eastAsia="Times New Roman" w:hAnsi="Trebuchet MS"/>
                <w:i/>
                <w:iCs/>
                <w:sz w:val="22"/>
                <w:szCs w:val="22"/>
              </w:rPr>
              <w:t>stack</w:t>
            </w:r>
            <w:proofErr w:type="spellEnd"/>
            <w:r w:rsidRPr="004949E7">
              <w:rPr>
                <w:rFonts w:ascii="Trebuchet MS" w:eastAsia="Times New Roman" w:hAnsi="Trebuchet MS"/>
                <w:sz w:val="22"/>
                <w:szCs w:val="22"/>
              </w:rPr>
              <w:t>) valdymą, prieigos kontrolę, apsaugą nuo kilpų, SNMP parametrus), operacinės sistemos atnaujinimą, matyti tinklo topologiją, kaupti įvykius (</w:t>
            </w:r>
            <w:proofErr w:type="spellStart"/>
            <w:r w:rsidRPr="004949E7">
              <w:rPr>
                <w:rFonts w:ascii="Trebuchet MS" w:eastAsia="Times New Roman" w:hAnsi="Trebuchet MS"/>
                <w:sz w:val="22"/>
                <w:szCs w:val="22"/>
              </w:rPr>
              <w:t>Logs</w:t>
            </w:r>
            <w:proofErr w:type="spellEnd"/>
            <w:r w:rsidRPr="004949E7">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1180" w:type="pct"/>
            <w:tcBorders>
              <w:top w:val="single" w:sz="4" w:space="0" w:color="auto"/>
              <w:left w:val="single" w:sz="4" w:space="0" w:color="auto"/>
              <w:bottom w:val="single" w:sz="4" w:space="0" w:color="auto"/>
              <w:right w:val="single" w:sz="4" w:space="0" w:color="auto"/>
            </w:tcBorders>
            <w:noWrap/>
          </w:tcPr>
          <w:p w14:paraId="7BC4FB95" w14:textId="691E6A49"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68" w:type="pct"/>
            <w:gridSpan w:val="2"/>
            <w:tcBorders>
              <w:top w:val="single" w:sz="4" w:space="0" w:color="auto"/>
              <w:left w:val="single" w:sz="4" w:space="0" w:color="auto"/>
              <w:bottom w:val="single" w:sz="4" w:space="0" w:color="auto"/>
              <w:right w:val="single" w:sz="4" w:space="0" w:color="auto"/>
            </w:tcBorders>
          </w:tcPr>
          <w:p w14:paraId="4EF47CE3" w14:textId="16599E2B"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62" w:type="pct"/>
            <w:tcBorders>
              <w:top w:val="single" w:sz="4" w:space="0" w:color="auto"/>
              <w:left w:val="single" w:sz="4" w:space="0" w:color="auto"/>
              <w:bottom w:val="single" w:sz="4" w:space="0" w:color="auto"/>
              <w:right w:val="single" w:sz="4" w:space="0" w:color="auto"/>
            </w:tcBorders>
          </w:tcPr>
          <w:p w14:paraId="1E4CA91E" w14:textId="07159D9C"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45061588"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793A5E58" w14:textId="77777777" w:rsidR="009B3C0E" w:rsidRPr="004949E7" w:rsidRDefault="009B3C0E" w:rsidP="009B3C0E">
            <w:pPr>
              <w:pStyle w:val="ListParagraph"/>
              <w:numPr>
                <w:ilvl w:val="0"/>
                <w:numId w:val="20"/>
              </w:numPr>
              <w:suppressAutoHyphens w:val="0"/>
              <w:ind w:left="414" w:hanging="357"/>
              <w:rPr>
                <w:rFonts w:ascii="Trebuchet MS" w:hAnsi="Trebuchet MS"/>
                <w:sz w:val="22"/>
                <w:szCs w:val="22"/>
                <w:lang w:eastAsia="zh-CN"/>
              </w:rPr>
            </w:pPr>
          </w:p>
        </w:tc>
        <w:tc>
          <w:tcPr>
            <w:tcW w:w="75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F424AC8"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Suderinamumas</w:t>
            </w:r>
          </w:p>
        </w:tc>
        <w:tc>
          <w:tcPr>
            <w:tcW w:w="174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D3BBB64" w14:textId="4A4AD782" w:rsidR="009B3C0E" w:rsidRPr="004949E7" w:rsidRDefault="009B3C0E" w:rsidP="009B3C0E">
            <w:pPr>
              <w:shd w:val="clear" w:color="auto" w:fill="FFFFFF"/>
              <w:jc w:val="both"/>
              <w:rPr>
                <w:rFonts w:ascii="Trebuchet MS" w:hAnsi="Trebuchet MS"/>
                <w:noProof/>
                <w:sz w:val="22"/>
                <w:szCs w:val="22"/>
              </w:rPr>
            </w:pPr>
            <w:r w:rsidRPr="004949E7">
              <w:rPr>
                <w:rFonts w:ascii="Trebuchet MS" w:hAnsi="Trebuchet MS"/>
                <w:noProof/>
                <w:sz w:val="22"/>
                <w:szCs w:val="22"/>
              </w:rPr>
              <w:t xml:space="preserve">Siūlomos programinės įrangos licencijos turi būti to paties </w:t>
            </w:r>
            <w:r w:rsidRPr="004949E7">
              <w:rPr>
                <w:rFonts w:ascii="Trebuchet MS" w:eastAsia="Times New Roman" w:hAnsi="Trebuchet MS"/>
                <w:sz w:val="22"/>
                <w:szCs w:val="22"/>
              </w:rPr>
              <w:t xml:space="preserve">centralizuoto tinklo valdymo sistemos sprendimo </w:t>
            </w:r>
            <w:r w:rsidRPr="004949E7">
              <w:rPr>
                <w:rFonts w:ascii="Trebuchet MS" w:hAnsi="Trebuchet MS"/>
                <w:noProof/>
                <w:sz w:val="22"/>
                <w:szCs w:val="22"/>
              </w:rPr>
              <w:t>kaip ir licencijos siūlomos centralizuotam valdymui techninės specifikacijos 1,</w:t>
            </w:r>
            <w:r w:rsidR="000F3345">
              <w:rPr>
                <w:rFonts w:ascii="Trebuchet MS" w:hAnsi="Trebuchet MS"/>
                <w:noProof/>
                <w:sz w:val="22"/>
                <w:szCs w:val="22"/>
              </w:rPr>
              <w:t xml:space="preserve"> </w:t>
            </w:r>
            <w:r w:rsidRPr="004949E7">
              <w:rPr>
                <w:rFonts w:ascii="Trebuchet MS" w:hAnsi="Trebuchet MS"/>
                <w:sz w:val="22"/>
                <w:szCs w:val="22"/>
              </w:rPr>
              <w:t>2,</w:t>
            </w:r>
            <w:r w:rsidR="000F3345">
              <w:rPr>
                <w:rFonts w:ascii="Trebuchet MS" w:hAnsi="Trebuchet MS"/>
                <w:sz w:val="22"/>
                <w:szCs w:val="22"/>
              </w:rPr>
              <w:t xml:space="preserve"> </w:t>
            </w:r>
            <w:r w:rsidRPr="004949E7">
              <w:rPr>
                <w:rFonts w:ascii="Trebuchet MS" w:hAnsi="Trebuchet MS"/>
                <w:sz w:val="22"/>
                <w:szCs w:val="22"/>
              </w:rPr>
              <w:t>3,</w:t>
            </w:r>
            <w:r w:rsidR="000F3345">
              <w:rPr>
                <w:rFonts w:ascii="Trebuchet MS" w:hAnsi="Trebuchet MS"/>
                <w:sz w:val="22"/>
                <w:szCs w:val="22"/>
              </w:rPr>
              <w:t xml:space="preserve"> </w:t>
            </w:r>
            <w:r w:rsidRPr="004949E7">
              <w:rPr>
                <w:rFonts w:ascii="Trebuchet MS" w:hAnsi="Trebuchet MS"/>
                <w:sz w:val="22"/>
                <w:szCs w:val="22"/>
              </w:rPr>
              <w:t>4,</w:t>
            </w:r>
            <w:r w:rsidR="000F3345">
              <w:rPr>
                <w:rFonts w:ascii="Trebuchet MS" w:hAnsi="Trebuchet MS"/>
                <w:sz w:val="22"/>
                <w:szCs w:val="22"/>
              </w:rPr>
              <w:t xml:space="preserve"> </w:t>
            </w:r>
            <w:r w:rsidRPr="004949E7">
              <w:rPr>
                <w:rFonts w:ascii="Trebuchet MS" w:hAnsi="Trebuchet MS"/>
                <w:sz w:val="22"/>
                <w:szCs w:val="22"/>
              </w:rPr>
              <w:t xml:space="preserve">5 ir 6 </w:t>
            </w:r>
            <w:r w:rsidR="00A91BB5">
              <w:rPr>
                <w:rFonts w:ascii="Trebuchet MS" w:hAnsi="Trebuchet MS"/>
                <w:sz w:val="22"/>
                <w:szCs w:val="22"/>
              </w:rPr>
              <w:t>lentelėse</w:t>
            </w:r>
            <w:r w:rsidRPr="004949E7">
              <w:rPr>
                <w:rFonts w:ascii="Trebuchet MS" w:hAnsi="Trebuchet MS"/>
                <w:sz w:val="22"/>
                <w:szCs w:val="22"/>
              </w:rPr>
              <w:t xml:space="preserve"> siūlomiems tinklo komutatoriais.</w:t>
            </w:r>
            <w:r w:rsidRPr="004949E7">
              <w:rPr>
                <w:rFonts w:ascii="Trebuchet MS" w:hAnsi="Trebuchet MS"/>
                <w:noProof/>
                <w:sz w:val="22"/>
                <w:szCs w:val="22"/>
              </w:rPr>
              <w:t xml:space="preserve"> </w:t>
            </w:r>
          </w:p>
        </w:tc>
        <w:tc>
          <w:tcPr>
            <w:tcW w:w="1180" w:type="pct"/>
            <w:tcBorders>
              <w:top w:val="single" w:sz="4" w:space="0" w:color="auto"/>
              <w:left w:val="single" w:sz="4" w:space="0" w:color="auto"/>
              <w:bottom w:val="single" w:sz="4" w:space="0" w:color="auto"/>
              <w:right w:val="single" w:sz="4" w:space="0" w:color="auto"/>
            </w:tcBorders>
            <w:noWrap/>
          </w:tcPr>
          <w:p w14:paraId="464600F8" w14:textId="4EE06216"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66" w:type="pct"/>
            <w:tcBorders>
              <w:top w:val="single" w:sz="4" w:space="0" w:color="auto"/>
              <w:left w:val="single" w:sz="4" w:space="0" w:color="auto"/>
              <w:bottom w:val="single" w:sz="4" w:space="0" w:color="auto"/>
              <w:right w:val="single" w:sz="4" w:space="0" w:color="auto"/>
            </w:tcBorders>
          </w:tcPr>
          <w:p w14:paraId="06A00EA7" w14:textId="0217E2A5"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64" w:type="pct"/>
            <w:gridSpan w:val="2"/>
            <w:tcBorders>
              <w:top w:val="single" w:sz="4" w:space="0" w:color="auto"/>
              <w:left w:val="single" w:sz="4" w:space="0" w:color="auto"/>
              <w:bottom w:val="single" w:sz="4" w:space="0" w:color="auto"/>
              <w:right w:val="single" w:sz="4" w:space="0" w:color="auto"/>
            </w:tcBorders>
          </w:tcPr>
          <w:p w14:paraId="3790B1E9" w14:textId="695E7967"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BB05FF" w:rsidRPr="004949E7" w14:paraId="5CAB51BF" w14:textId="77777777" w:rsidTr="00887B10">
        <w:trPr>
          <w:trHeight w:val="228"/>
        </w:trPr>
        <w:tc>
          <w:tcPr>
            <w:tcW w:w="187" w:type="pct"/>
            <w:tcBorders>
              <w:top w:val="single" w:sz="4" w:space="0" w:color="auto"/>
              <w:left w:val="single" w:sz="4" w:space="0" w:color="auto"/>
              <w:bottom w:val="single" w:sz="4" w:space="0" w:color="auto"/>
              <w:right w:val="single" w:sz="4" w:space="0" w:color="auto"/>
            </w:tcBorders>
            <w:noWrap/>
          </w:tcPr>
          <w:p w14:paraId="1574CCBD" w14:textId="77777777" w:rsidR="00BB05FF" w:rsidRPr="004949E7" w:rsidRDefault="00BB05FF" w:rsidP="00BB05FF">
            <w:pPr>
              <w:pStyle w:val="ListParagraph"/>
              <w:numPr>
                <w:ilvl w:val="0"/>
                <w:numId w:val="20"/>
              </w:numPr>
              <w:suppressAutoHyphens w:val="0"/>
              <w:ind w:left="414" w:hanging="357"/>
              <w:rPr>
                <w:rFonts w:ascii="Trebuchet MS" w:hAnsi="Trebuchet MS"/>
                <w:sz w:val="22"/>
                <w:szCs w:val="22"/>
                <w:lang w:eastAsia="zh-CN"/>
              </w:rPr>
            </w:pPr>
            <w:bookmarkStart w:id="47" w:name="_Hlk168933450"/>
          </w:p>
        </w:tc>
        <w:tc>
          <w:tcPr>
            <w:tcW w:w="75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CDF2954" w14:textId="77777777" w:rsidR="00BB05FF" w:rsidRPr="009E7640" w:rsidRDefault="00BB05FF" w:rsidP="00BB05FF">
            <w:pPr>
              <w:rPr>
                <w:rFonts w:ascii="Trebuchet MS" w:hAnsi="Trebuchet MS"/>
                <w:noProof/>
                <w:sz w:val="22"/>
                <w:szCs w:val="22"/>
              </w:rPr>
            </w:pPr>
            <w:r w:rsidRPr="009E7640">
              <w:rPr>
                <w:rFonts w:ascii="Trebuchet MS" w:hAnsi="Trebuchet MS"/>
                <w:noProof/>
                <w:sz w:val="22"/>
                <w:szCs w:val="22"/>
              </w:rPr>
              <w:t>Garantija</w:t>
            </w:r>
          </w:p>
        </w:tc>
        <w:tc>
          <w:tcPr>
            <w:tcW w:w="174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415DF8" w14:textId="60ABC6EA" w:rsidR="00BB05FF" w:rsidRPr="009E7640" w:rsidRDefault="00BB05FF" w:rsidP="00BB05FF">
            <w:pPr>
              <w:jc w:val="both"/>
              <w:rPr>
                <w:rFonts w:ascii="Trebuchet MS" w:hAnsi="Trebuchet MS"/>
                <w:color w:val="000000" w:themeColor="text1"/>
                <w:sz w:val="22"/>
                <w:szCs w:val="22"/>
                <w:lang w:eastAsia="en-GB"/>
              </w:rPr>
            </w:pPr>
            <w:r w:rsidRPr="009E7640">
              <w:rPr>
                <w:rFonts w:ascii="Trebuchet MS" w:hAnsi="Trebuchet MS"/>
                <w:color w:val="000000" w:themeColor="text1"/>
                <w:sz w:val="22"/>
                <w:szCs w:val="22"/>
                <w:lang w:eastAsia="en-GB"/>
              </w:rPr>
              <w:t xml:space="preserve">Turi būti taikoma ne trumpesnė kaip 3 metų gamintojo </w:t>
            </w:r>
            <w:ins w:id="48" w:author="Rima Kabelinskienė" w:date="2025-02-06T14:52:00Z" w16du:dateUtc="2025-02-06T12:52:00Z">
              <w:r w:rsidR="000E708B">
                <w:rPr>
                  <w:rFonts w:ascii="Trebuchet MS" w:eastAsia="Times New Roman" w:hAnsi="Trebuchet MS"/>
                  <w:color w:val="000000" w:themeColor="text1"/>
                  <w:sz w:val="22"/>
                  <w:szCs w:val="22"/>
                </w:rPr>
                <w:t>garantija</w:t>
              </w:r>
            </w:ins>
            <w:del w:id="49" w:author="Rima Kabelinskienė" w:date="2025-02-06T14:52:00Z" w16du:dateUtc="2025-02-06T12:52:00Z">
              <w:r w:rsidRPr="009E7640" w:rsidDel="000E708B">
                <w:rPr>
                  <w:rFonts w:ascii="Trebuchet MS" w:hAnsi="Trebuchet MS"/>
                  <w:color w:val="000000" w:themeColor="text1"/>
                  <w:sz w:val="22"/>
                  <w:szCs w:val="22"/>
                  <w:lang w:eastAsia="en-GB"/>
                </w:rPr>
                <w:delText>garantinė priežiūra</w:delText>
              </w:r>
            </w:del>
            <w:r w:rsidRPr="009E7640">
              <w:rPr>
                <w:rFonts w:ascii="Trebuchet MS" w:hAnsi="Trebuchet MS"/>
                <w:color w:val="000000" w:themeColor="text1"/>
                <w:sz w:val="22"/>
                <w:szCs w:val="22"/>
                <w:lang w:eastAsia="en-GB"/>
              </w:rPr>
              <w:t>.</w:t>
            </w:r>
          </w:p>
        </w:tc>
        <w:tc>
          <w:tcPr>
            <w:tcW w:w="1180" w:type="pct"/>
            <w:noWrap/>
          </w:tcPr>
          <w:p w14:paraId="20360E0E" w14:textId="2B85FB57" w:rsidR="00BB05FF" w:rsidRPr="004949E7" w:rsidRDefault="00BB05FF" w:rsidP="00BB05FF">
            <w:pPr>
              <w:jc w:val="center"/>
              <w:rPr>
                <w:rFonts w:ascii="Trebuchet MS" w:hAnsi="Trebuchet MS"/>
                <w:noProof/>
                <w:sz w:val="22"/>
                <w:szCs w:val="22"/>
              </w:rPr>
            </w:pPr>
            <w:r w:rsidRPr="00EC2CD9">
              <w:rPr>
                <w:rFonts w:ascii="Trebuchet MS" w:hAnsi="Trebuchet MS"/>
                <w:i/>
                <w:color w:val="FF0000"/>
                <w:sz w:val="22"/>
                <w:szCs w:val="22"/>
              </w:rPr>
              <w:t>įrašyti</w:t>
            </w:r>
          </w:p>
        </w:tc>
        <w:tc>
          <w:tcPr>
            <w:tcW w:w="566" w:type="pct"/>
          </w:tcPr>
          <w:p w14:paraId="54C6033B" w14:textId="6908506C" w:rsidR="00BB05FF" w:rsidRPr="004949E7" w:rsidRDefault="00BB05FF" w:rsidP="00BB05FF">
            <w:pPr>
              <w:jc w:val="center"/>
              <w:rPr>
                <w:rFonts w:ascii="Trebuchet MS" w:hAnsi="Trebuchet MS"/>
                <w:noProof/>
                <w:sz w:val="22"/>
                <w:szCs w:val="22"/>
              </w:rPr>
            </w:pPr>
            <w:r w:rsidRPr="00EC2CD9">
              <w:rPr>
                <w:rFonts w:ascii="Trebuchet MS" w:hAnsi="Trebuchet MS"/>
                <w:i/>
                <w:color w:val="FF0000"/>
                <w:sz w:val="22"/>
                <w:szCs w:val="22"/>
              </w:rPr>
              <w:t>įrašyti</w:t>
            </w:r>
          </w:p>
        </w:tc>
        <w:tc>
          <w:tcPr>
            <w:tcW w:w="564" w:type="pct"/>
            <w:gridSpan w:val="2"/>
          </w:tcPr>
          <w:p w14:paraId="5EBEE6DB" w14:textId="7F022416" w:rsidR="00BB05FF" w:rsidRPr="004949E7" w:rsidRDefault="00BB05FF" w:rsidP="00BB05FF">
            <w:pPr>
              <w:jc w:val="center"/>
              <w:rPr>
                <w:rFonts w:ascii="Trebuchet MS" w:hAnsi="Trebuchet MS"/>
                <w:noProof/>
                <w:sz w:val="22"/>
                <w:szCs w:val="22"/>
              </w:rPr>
            </w:pPr>
            <w:r w:rsidRPr="00EC2CD9">
              <w:rPr>
                <w:rFonts w:ascii="Trebuchet MS" w:hAnsi="Trebuchet MS"/>
                <w:i/>
                <w:color w:val="FF0000"/>
                <w:sz w:val="22"/>
                <w:szCs w:val="22"/>
              </w:rPr>
              <w:t>įrašyti</w:t>
            </w:r>
          </w:p>
        </w:tc>
      </w:tr>
      <w:bookmarkEnd w:id="47"/>
    </w:tbl>
    <w:p w14:paraId="6435A173" w14:textId="77777777" w:rsidR="00A17BB1" w:rsidRPr="004949E7" w:rsidRDefault="00A17BB1" w:rsidP="00A17BB1">
      <w:pPr>
        <w:rPr>
          <w:rFonts w:ascii="Trebuchet MS" w:hAnsi="Trebuchet MS"/>
          <w:b/>
          <w:sz w:val="22"/>
          <w:szCs w:val="22"/>
        </w:rPr>
      </w:pPr>
    </w:p>
    <w:p w14:paraId="787F96E2" w14:textId="77777777"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SFP+ modulis </w:t>
      </w:r>
    </w:p>
    <w:p w14:paraId="78ABCF24" w14:textId="36B5E71D" w:rsidR="00902890" w:rsidRPr="004949E7" w:rsidRDefault="00902890" w:rsidP="00902890">
      <w:pPr>
        <w:pStyle w:val="Heading2"/>
        <w:spacing w:after="20"/>
        <w:ind w:left="741" w:firstLine="57"/>
        <w:jc w:val="right"/>
        <w:rPr>
          <w:rFonts w:ascii="Trebuchet MS" w:hAnsi="Trebuchet MS"/>
          <w:sz w:val="22"/>
          <w:szCs w:val="22"/>
        </w:rPr>
      </w:pPr>
      <w:r w:rsidRPr="004949E7">
        <w:rPr>
          <w:rFonts w:ascii="Trebuchet MS" w:hAnsi="Trebuchet MS"/>
          <w:sz w:val="22"/>
          <w:szCs w:val="22"/>
        </w:rPr>
        <w:lastRenderedPageBreak/>
        <w:t>Lentelė Nr. 1</w:t>
      </w:r>
      <w:r w:rsidR="007A1178" w:rsidRPr="004949E7">
        <w:rPr>
          <w:rFonts w:ascii="Trebuchet MS" w:hAnsi="Trebuchet MS"/>
          <w:sz w:val="22"/>
          <w:szCs w:val="22"/>
        </w:rPr>
        <w:t>0</w:t>
      </w:r>
    </w:p>
    <w:tbl>
      <w:tblPr>
        <w:tblW w:w="5059"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2"/>
        <w:gridCol w:w="2271"/>
        <w:gridCol w:w="5247"/>
        <w:gridCol w:w="3400"/>
        <w:gridCol w:w="1985"/>
        <w:gridCol w:w="1553"/>
      </w:tblGrid>
      <w:tr w:rsidR="00372ADE" w:rsidRPr="004949E7" w14:paraId="037D773F" w14:textId="77777777" w:rsidTr="00F90E67">
        <w:trPr>
          <w:trHeight w:val="523"/>
        </w:trPr>
        <w:tc>
          <w:tcPr>
            <w:tcW w:w="187" w:type="pct"/>
            <w:vMerge w:val="restart"/>
            <w:tcBorders>
              <w:top w:val="single" w:sz="4" w:space="0" w:color="auto"/>
              <w:left w:val="single" w:sz="4" w:space="0" w:color="auto"/>
              <w:right w:val="single" w:sz="4" w:space="0" w:color="auto"/>
            </w:tcBorders>
            <w:noWrap/>
          </w:tcPr>
          <w:p w14:paraId="4DD2AED1" w14:textId="77777777" w:rsidR="00372ADE" w:rsidRPr="00240DE7" w:rsidRDefault="00372ADE" w:rsidP="00372ADE">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301CD76C" w14:textId="77777777" w:rsidR="00372ADE" w:rsidRPr="004949E7" w:rsidRDefault="00372ADE" w:rsidP="00372ADE">
            <w:pPr>
              <w:pStyle w:val="ListParagraph"/>
              <w:suppressAutoHyphens w:val="0"/>
              <w:ind w:left="414"/>
              <w:rPr>
                <w:rFonts w:ascii="Trebuchet MS" w:hAnsi="Trebuchet MS"/>
                <w:sz w:val="22"/>
                <w:szCs w:val="22"/>
                <w:lang w:eastAsia="zh-CN"/>
              </w:rPr>
            </w:pPr>
          </w:p>
        </w:tc>
        <w:tc>
          <w:tcPr>
            <w:tcW w:w="756"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D81286B" w14:textId="268959AD" w:rsidR="00372ADE" w:rsidRPr="004949E7" w:rsidRDefault="00372ADE" w:rsidP="00372ADE">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47"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3EF87713" w14:textId="7E41FBD7" w:rsidR="00372ADE" w:rsidRPr="004949E7" w:rsidRDefault="00372ADE" w:rsidP="00372ADE">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0" w:type="pct"/>
            <w:gridSpan w:val="3"/>
            <w:tcBorders>
              <w:top w:val="single" w:sz="4" w:space="0" w:color="auto"/>
              <w:left w:val="single" w:sz="4" w:space="0" w:color="auto"/>
              <w:bottom w:val="single" w:sz="4" w:space="0" w:color="auto"/>
              <w:right w:val="single" w:sz="4" w:space="0" w:color="auto"/>
            </w:tcBorders>
            <w:noWrap/>
            <w:vAlign w:val="center"/>
          </w:tcPr>
          <w:p w14:paraId="44675793" w14:textId="77777777" w:rsidR="00372ADE" w:rsidRPr="00240DE7" w:rsidRDefault="00372ADE"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4097329D" w14:textId="4B976E9B" w:rsidR="00372ADE" w:rsidRPr="004949E7" w:rsidRDefault="00372ADE"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372ADE" w:rsidRPr="004949E7" w14:paraId="088366C7" w14:textId="77777777" w:rsidTr="00BB05FF">
        <w:trPr>
          <w:trHeight w:val="523"/>
        </w:trPr>
        <w:tc>
          <w:tcPr>
            <w:tcW w:w="187" w:type="pct"/>
            <w:vMerge/>
            <w:tcBorders>
              <w:left w:val="single" w:sz="4" w:space="0" w:color="auto"/>
              <w:right w:val="single" w:sz="4" w:space="0" w:color="auto"/>
            </w:tcBorders>
            <w:noWrap/>
          </w:tcPr>
          <w:p w14:paraId="7D8F2F4A" w14:textId="77777777" w:rsidR="00372ADE" w:rsidRPr="004949E7" w:rsidRDefault="00372ADE" w:rsidP="00372ADE">
            <w:pPr>
              <w:pStyle w:val="ListParagraph"/>
              <w:suppressAutoHyphens w:val="0"/>
              <w:ind w:left="414"/>
              <w:rPr>
                <w:rFonts w:ascii="Trebuchet MS" w:hAnsi="Trebuchet MS"/>
                <w:sz w:val="22"/>
                <w:szCs w:val="22"/>
                <w:lang w:eastAsia="zh-CN"/>
              </w:rPr>
            </w:pPr>
          </w:p>
        </w:tc>
        <w:tc>
          <w:tcPr>
            <w:tcW w:w="756" w:type="pct"/>
            <w:vMerge/>
            <w:tcBorders>
              <w:left w:val="single" w:sz="4" w:space="0" w:color="auto"/>
              <w:right w:val="single" w:sz="4" w:space="0" w:color="auto"/>
            </w:tcBorders>
            <w:noWrap/>
            <w:tcMar>
              <w:top w:w="0" w:type="dxa"/>
              <w:left w:w="108" w:type="dxa"/>
              <w:bottom w:w="0" w:type="dxa"/>
              <w:right w:w="108" w:type="dxa"/>
            </w:tcMar>
          </w:tcPr>
          <w:p w14:paraId="7916274F" w14:textId="77777777" w:rsidR="00372ADE" w:rsidRPr="004949E7" w:rsidRDefault="00372ADE" w:rsidP="00372ADE">
            <w:pPr>
              <w:rPr>
                <w:rFonts w:ascii="Trebuchet MS" w:hAnsi="Trebuchet MS"/>
                <w:noProof/>
                <w:sz w:val="22"/>
                <w:szCs w:val="22"/>
              </w:rPr>
            </w:pPr>
          </w:p>
        </w:tc>
        <w:tc>
          <w:tcPr>
            <w:tcW w:w="1747" w:type="pct"/>
            <w:vMerge/>
            <w:tcBorders>
              <w:left w:val="single" w:sz="4" w:space="0" w:color="auto"/>
              <w:right w:val="single" w:sz="4" w:space="0" w:color="auto"/>
            </w:tcBorders>
            <w:noWrap/>
            <w:tcMar>
              <w:top w:w="0" w:type="dxa"/>
              <w:left w:w="108" w:type="dxa"/>
              <w:bottom w:w="0" w:type="dxa"/>
              <w:right w:w="108" w:type="dxa"/>
            </w:tcMar>
          </w:tcPr>
          <w:p w14:paraId="61EF0499" w14:textId="77777777" w:rsidR="00372ADE" w:rsidRPr="004949E7" w:rsidRDefault="00372ADE" w:rsidP="00372ADE">
            <w:pPr>
              <w:jc w:val="both"/>
              <w:rPr>
                <w:rFonts w:ascii="Trebuchet MS" w:hAnsi="Trebuchet MS"/>
                <w:noProof/>
                <w:sz w:val="22"/>
                <w:szCs w:val="22"/>
              </w:rPr>
            </w:pPr>
          </w:p>
        </w:tc>
        <w:tc>
          <w:tcPr>
            <w:tcW w:w="1132" w:type="pct"/>
            <w:vMerge w:val="restart"/>
            <w:tcBorders>
              <w:top w:val="single" w:sz="4" w:space="0" w:color="auto"/>
              <w:left w:val="single" w:sz="4" w:space="0" w:color="auto"/>
              <w:right w:val="single" w:sz="4" w:space="0" w:color="auto"/>
            </w:tcBorders>
            <w:noWrap/>
          </w:tcPr>
          <w:p w14:paraId="29904803" w14:textId="0B7AFFBC" w:rsidR="00372ADE" w:rsidRPr="004949E7" w:rsidRDefault="00372ADE" w:rsidP="00372ADE">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78" w:type="pct"/>
            <w:gridSpan w:val="2"/>
            <w:tcBorders>
              <w:top w:val="single" w:sz="4" w:space="0" w:color="auto"/>
              <w:left w:val="single" w:sz="4" w:space="0" w:color="auto"/>
              <w:bottom w:val="single" w:sz="4" w:space="0" w:color="auto"/>
              <w:right w:val="single" w:sz="4" w:space="0" w:color="auto"/>
            </w:tcBorders>
          </w:tcPr>
          <w:p w14:paraId="43BB6E4D" w14:textId="08B19775" w:rsidR="00372ADE" w:rsidRPr="004949E7" w:rsidRDefault="00372ADE" w:rsidP="00372ADE">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372ADE" w:rsidRPr="004949E7" w14:paraId="502ADA09" w14:textId="77777777" w:rsidTr="00BB05FF">
        <w:trPr>
          <w:trHeight w:val="523"/>
        </w:trPr>
        <w:tc>
          <w:tcPr>
            <w:tcW w:w="187" w:type="pct"/>
            <w:vMerge/>
            <w:tcBorders>
              <w:left w:val="single" w:sz="4" w:space="0" w:color="auto"/>
              <w:bottom w:val="single" w:sz="4" w:space="0" w:color="auto"/>
              <w:right w:val="single" w:sz="4" w:space="0" w:color="auto"/>
            </w:tcBorders>
            <w:noWrap/>
          </w:tcPr>
          <w:p w14:paraId="294FD8DF" w14:textId="77777777" w:rsidR="00372ADE" w:rsidRPr="004949E7" w:rsidRDefault="00372ADE" w:rsidP="00DE7330">
            <w:pPr>
              <w:pStyle w:val="ListParagraph"/>
              <w:suppressAutoHyphens w:val="0"/>
              <w:ind w:left="414"/>
              <w:rPr>
                <w:rFonts w:ascii="Trebuchet MS" w:hAnsi="Trebuchet MS"/>
                <w:sz w:val="22"/>
                <w:szCs w:val="22"/>
                <w:lang w:eastAsia="zh-CN"/>
              </w:rPr>
            </w:pPr>
          </w:p>
        </w:tc>
        <w:tc>
          <w:tcPr>
            <w:tcW w:w="756"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773F9B34" w14:textId="77777777" w:rsidR="00372ADE" w:rsidRPr="004949E7" w:rsidRDefault="00372ADE" w:rsidP="00372ADE">
            <w:pPr>
              <w:rPr>
                <w:rFonts w:ascii="Trebuchet MS" w:hAnsi="Trebuchet MS"/>
                <w:noProof/>
                <w:sz w:val="22"/>
                <w:szCs w:val="22"/>
              </w:rPr>
            </w:pPr>
          </w:p>
        </w:tc>
        <w:tc>
          <w:tcPr>
            <w:tcW w:w="1747"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5E3222EF" w14:textId="77777777" w:rsidR="00372ADE" w:rsidRPr="004949E7" w:rsidRDefault="00372ADE" w:rsidP="00372ADE">
            <w:pPr>
              <w:jc w:val="both"/>
              <w:rPr>
                <w:rFonts w:ascii="Trebuchet MS" w:hAnsi="Trebuchet MS"/>
                <w:noProof/>
                <w:sz w:val="22"/>
                <w:szCs w:val="22"/>
              </w:rPr>
            </w:pPr>
          </w:p>
        </w:tc>
        <w:tc>
          <w:tcPr>
            <w:tcW w:w="1132" w:type="pct"/>
            <w:vMerge/>
            <w:tcBorders>
              <w:left w:val="single" w:sz="4" w:space="0" w:color="auto"/>
              <w:bottom w:val="single" w:sz="4" w:space="0" w:color="auto"/>
              <w:right w:val="single" w:sz="4" w:space="0" w:color="auto"/>
            </w:tcBorders>
            <w:noWrap/>
          </w:tcPr>
          <w:p w14:paraId="44730D35" w14:textId="77777777" w:rsidR="00372ADE" w:rsidRPr="004949E7" w:rsidRDefault="00372ADE" w:rsidP="00372ADE">
            <w:pPr>
              <w:jc w:val="center"/>
              <w:rPr>
                <w:rFonts w:ascii="Trebuchet MS" w:hAnsi="Trebuchet MS"/>
                <w:noProof/>
                <w:sz w:val="22"/>
                <w:szCs w:val="22"/>
              </w:rPr>
            </w:pPr>
          </w:p>
        </w:tc>
        <w:tc>
          <w:tcPr>
            <w:tcW w:w="661" w:type="pct"/>
            <w:tcBorders>
              <w:top w:val="single" w:sz="4" w:space="0" w:color="auto"/>
              <w:left w:val="single" w:sz="4" w:space="0" w:color="auto"/>
              <w:bottom w:val="single" w:sz="4" w:space="0" w:color="auto"/>
              <w:right w:val="single" w:sz="4" w:space="0" w:color="auto"/>
            </w:tcBorders>
          </w:tcPr>
          <w:p w14:paraId="0CCE70B1" w14:textId="200C13E9" w:rsidR="00372ADE" w:rsidRPr="004949E7" w:rsidRDefault="00372ADE" w:rsidP="00372ADE">
            <w:pPr>
              <w:jc w:val="center"/>
              <w:rPr>
                <w:rFonts w:ascii="Trebuchet MS" w:hAnsi="Trebuchet MS"/>
                <w:noProof/>
                <w:sz w:val="22"/>
                <w:szCs w:val="22"/>
              </w:rPr>
            </w:pPr>
            <w:r w:rsidRPr="00240DE7">
              <w:rPr>
                <w:rFonts w:ascii="Trebuchet MS" w:hAnsi="Trebuchet MS"/>
                <w:b/>
                <w:bCs/>
                <w:sz w:val="22"/>
                <w:szCs w:val="22"/>
              </w:rPr>
              <w:t>dokumento pavadinimas</w:t>
            </w:r>
          </w:p>
        </w:tc>
        <w:tc>
          <w:tcPr>
            <w:tcW w:w="517" w:type="pct"/>
            <w:tcBorders>
              <w:top w:val="single" w:sz="4" w:space="0" w:color="auto"/>
              <w:left w:val="single" w:sz="4" w:space="0" w:color="auto"/>
              <w:bottom w:val="single" w:sz="4" w:space="0" w:color="auto"/>
              <w:right w:val="single" w:sz="4" w:space="0" w:color="auto"/>
            </w:tcBorders>
          </w:tcPr>
          <w:p w14:paraId="66C5DFE2" w14:textId="0A649229" w:rsidR="00372ADE" w:rsidRPr="004949E7" w:rsidRDefault="00372ADE" w:rsidP="00372ADE">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722F1B38"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19BE59DA" w14:textId="77777777" w:rsidR="009B3C0E" w:rsidRPr="004949E7" w:rsidRDefault="009B3C0E" w:rsidP="009B3C0E">
            <w:pPr>
              <w:pStyle w:val="ListParagraph"/>
              <w:numPr>
                <w:ilvl w:val="0"/>
                <w:numId w:val="22"/>
              </w:numPr>
              <w:suppressAutoHyphens w:val="0"/>
              <w:ind w:left="414" w:hanging="357"/>
              <w:rPr>
                <w:rFonts w:ascii="Trebuchet MS" w:hAnsi="Trebuchet MS"/>
                <w:sz w:val="22"/>
                <w:szCs w:val="22"/>
                <w:lang w:eastAsia="zh-CN"/>
              </w:rPr>
            </w:pPr>
          </w:p>
        </w:tc>
        <w:tc>
          <w:tcPr>
            <w:tcW w:w="75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689B9E5"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CAD4B6C" w14:textId="70366FC1"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32" w:type="pct"/>
            <w:tcBorders>
              <w:top w:val="single" w:sz="4" w:space="0" w:color="auto"/>
              <w:left w:val="single" w:sz="4" w:space="0" w:color="auto"/>
              <w:bottom w:val="single" w:sz="4" w:space="0" w:color="auto"/>
              <w:right w:val="single" w:sz="4" w:space="0" w:color="auto"/>
            </w:tcBorders>
            <w:noWrap/>
          </w:tcPr>
          <w:p w14:paraId="0992B69E" w14:textId="07B1C797"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61" w:type="pct"/>
            <w:tcBorders>
              <w:top w:val="single" w:sz="4" w:space="0" w:color="auto"/>
              <w:left w:val="single" w:sz="4" w:space="0" w:color="auto"/>
              <w:bottom w:val="single" w:sz="4" w:space="0" w:color="auto"/>
              <w:right w:val="single" w:sz="4" w:space="0" w:color="auto"/>
            </w:tcBorders>
          </w:tcPr>
          <w:p w14:paraId="5C747043" w14:textId="77AC8555"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17" w:type="pct"/>
            <w:tcBorders>
              <w:top w:val="single" w:sz="4" w:space="0" w:color="auto"/>
              <w:left w:val="single" w:sz="4" w:space="0" w:color="auto"/>
              <w:bottom w:val="single" w:sz="4" w:space="0" w:color="auto"/>
              <w:right w:val="single" w:sz="4" w:space="0" w:color="auto"/>
            </w:tcBorders>
          </w:tcPr>
          <w:p w14:paraId="7F336824" w14:textId="30840863"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F82C327"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14343426" w14:textId="77777777" w:rsidR="009B3C0E" w:rsidRPr="004949E7" w:rsidRDefault="009B3C0E" w:rsidP="009B3C0E">
            <w:pPr>
              <w:pStyle w:val="ListParagraph"/>
              <w:numPr>
                <w:ilvl w:val="0"/>
                <w:numId w:val="22"/>
              </w:numPr>
              <w:suppressAutoHyphens w:val="0"/>
              <w:ind w:left="414" w:hanging="357"/>
              <w:rPr>
                <w:rFonts w:ascii="Trebuchet MS" w:hAnsi="Trebuchet MS"/>
                <w:sz w:val="22"/>
                <w:szCs w:val="22"/>
                <w:lang w:eastAsia="zh-CN"/>
              </w:rPr>
            </w:pPr>
          </w:p>
        </w:tc>
        <w:tc>
          <w:tcPr>
            <w:tcW w:w="75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1C15293"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08990CA" w14:textId="77777777" w:rsidR="009B3C0E" w:rsidRPr="004949E7" w:rsidRDefault="009B3C0E" w:rsidP="009B3C0E">
            <w:pPr>
              <w:jc w:val="both"/>
              <w:rPr>
                <w:rFonts w:ascii="Trebuchet MS" w:hAnsi="Trebuchet MS"/>
                <w:sz w:val="22"/>
                <w:szCs w:val="22"/>
              </w:rPr>
            </w:pPr>
            <w:r w:rsidRPr="004949E7">
              <w:rPr>
                <w:rFonts w:ascii="Trebuchet MS" w:hAnsi="Trebuchet MS"/>
                <w:sz w:val="22"/>
                <w:szCs w:val="22"/>
              </w:rPr>
              <w:t xml:space="preserve">SFP+ tipo prievadas, 10G, dviguba LC tipo jungtis, tinkantis veikti per  </w:t>
            </w:r>
            <w:r w:rsidRPr="004949E7">
              <w:rPr>
                <w:rFonts w:ascii="Trebuchet MS" w:hAnsi="Trebuchet MS"/>
                <w:noProof/>
                <w:sz w:val="22"/>
                <w:szCs w:val="22"/>
              </w:rPr>
              <w:t>vienmodes optines skaidulas ir palaikantis ne mažiau kaip 10 km. darbinį atstumą.</w:t>
            </w:r>
          </w:p>
        </w:tc>
        <w:tc>
          <w:tcPr>
            <w:tcW w:w="1132" w:type="pct"/>
            <w:tcBorders>
              <w:top w:val="single" w:sz="4" w:space="0" w:color="auto"/>
              <w:left w:val="single" w:sz="4" w:space="0" w:color="auto"/>
              <w:bottom w:val="single" w:sz="4" w:space="0" w:color="auto"/>
              <w:right w:val="single" w:sz="4" w:space="0" w:color="auto"/>
            </w:tcBorders>
            <w:noWrap/>
          </w:tcPr>
          <w:p w14:paraId="675E92FF" w14:textId="390B2BCE"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661" w:type="pct"/>
            <w:tcBorders>
              <w:top w:val="single" w:sz="4" w:space="0" w:color="auto"/>
              <w:left w:val="single" w:sz="4" w:space="0" w:color="auto"/>
              <w:bottom w:val="single" w:sz="4" w:space="0" w:color="auto"/>
              <w:right w:val="single" w:sz="4" w:space="0" w:color="auto"/>
            </w:tcBorders>
          </w:tcPr>
          <w:p w14:paraId="323A2EDB" w14:textId="224A6802"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17" w:type="pct"/>
            <w:tcBorders>
              <w:top w:val="single" w:sz="4" w:space="0" w:color="auto"/>
              <w:left w:val="single" w:sz="4" w:space="0" w:color="auto"/>
              <w:bottom w:val="single" w:sz="4" w:space="0" w:color="auto"/>
              <w:right w:val="single" w:sz="4" w:space="0" w:color="auto"/>
            </w:tcBorders>
          </w:tcPr>
          <w:p w14:paraId="188488DA" w14:textId="1B84C98E"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3F90E7C9" w14:textId="77777777" w:rsidTr="00BB05FF">
        <w:trPr>
          <w:trHeight w:val="523"/>
        </w:trPr>
        <w:tc>
          <w:tcPr>
            <w:tcW w:w="187" w:type="pct"/>
            <w:tcBorders>
              <w:top w:val="single" w:sz="4" w:space="0" w:color="auto"/>
              <w:left w:val="single" w:sz="4" w:space="0" w:color="auto"/>
              <w:bottom w:val="single" w:sz="4" w:space="0" w:color="auto"/>
              <w:right w:val="single" w:sz="4" w:space="0" w:color="auto"/>
            </w:tcBorders>
            <w:noWrap/>
          </w:tcPr>
          <w:p w14:paraId="46856C3C" w14:textId="77777777" w:rsidR="009B3C0E" w:rsidRPr="004949E7" w:rsidRDefault="009B3C0E" w:rsidP="009B3C0E">
            <w:pPr>
              <w:pStyle w:val="ListParagraph"/>
              <w:numPr>
                <w:ilvl w:val="0"/>
                <w:numId w:val="22"/>
              </w:numPr>
              <w:suppressAutoHyphens w:val="0"/>
              <w:ind w:left="414" w:hanging="357"/>
              <w:rPr>
                <w:rFonts w:ascii="Trebuchet MS" w:hAnsi="Trebuchet MS"/>
                <w:sz w:val="22"/>
                <w:szCs w:val="22"/>
                <w:lang w:eastAsia="zh-CN"/>
              </w:rPr>
            </w:pPr>
          </w:p>
        </w:tc>
        <w:tc>
          <w:tcPr>
            <w:tcW w:w="75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3B2C36E" w14:textId="3F1336C5" w:rsidR="009B3C0E" w:rsidRPr="004949E7" w:rsidRDefault="009B3C0E" w:rsidP="009B3C0E">
            <w:pPr>
              <w:rPr>
                <w:rFonts w:ascii="Trebuchet MS" w:hAnsi="Trebuchet MS"/>
                <w:noProof/>
                <w:sz w:val="22"/>
                <w:szCs w:val="22"/>
              </w:rPr>
            </w:pPr>
            <w:r w:rsidRPr="004949E7">
              <w:rPr>
                <w:rFonts w:ascii="Trebuchet MS" w:hAnsi="Trebuchet MS"/>
                <w:sz w:val="22"/>
                <w:szCs w:val="22"/>
              </w:rPr>
              <w:t xml:space="preserve">Suderinamumas </w:t>
            </w:r>
          </w:p>
        </w:tc>
        <w:tc>
          <w:tcPr>
            <w:tcW w:w="174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002AC8" w14:textId="056DBDC0" w:rsidR="009B3C0E" w:rsidRPr="004949E7" w:rsidRDefault="009B3C0E" w:rsidP="009B3C0E">
            <w:pPr>
              <w:contextualSpacing/>
              <w:jc w:val="both"/>
              <w:rPr>
                <w:rFonts w:ascii="Trebuchet MS" w:hAnsi="Trebuchet MS"/>
                <w:noProof/>
                <w:sz w:val="22"/>
                <w:szCs w:val="22"/>
              </w:rPr>
            </w:pPr>
            <w:r w:rsidRPr="004949E7">
              <w:rPr>
                <w:rFonts w:ascii="Trebuchet MS" w:hAnsi="Trebuchet MS"/>
                <w:sz w:val="22"/>
                <w:szCs w:val="22"/>
              </w:rPr>
              <w:t>SFP+ modulis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optical</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transceiver</w:t>
            </w:r>
            <w:proofErr w:type="spellEnd"/>
            <w:r w:rsidRPr="004949E7">
              <w:rPr>
                <w:rFonts w:ascii="Trebuchet MS" w:hAnsi="Trebuchet MS"/>
                <w:sz w:val="22"/>
                <w:szCs w:val="22"/>
              </w:rPr>
              <w:t xml:space="preserve">) turi būti paruoštas darbui su techninės specifikacijos 1,2,3,4,5 ir 6 </w:t>
            </w:r>
            <w:r w:rsidR="009C29A6">
              <w:rPr>
                <w:rFonts w:ascii="Trebuchet MS" w:hAnsi="Trebuchet MS"/>
                <w:sz w:val="22"/>
                <w:szCs w:val="22"/>
              </w:rPr>
              <w:t>lentelėse</w:t>
            </w:r>
            <w:r w:rsidRPr="004949E7">
              <w:rPr>
                <w:rFonts w:ascii="Trebuchet MS" w:hAnsi="Trebuchet MS"/>
                <w:sz w:val="22"/>
                <w:szCs w:val="22"/>
              </w:rPr>
              <w:t xml:space="preserve"> siūlomais tinklo komutatoriais.</w:t>
            </w:r>
            <w:r w:rsidR="00F51662">
              <w:rPr>
                <w:rFonts w:ascii="Trebuchet MS" w:hAnsi="Trebuchet MS"/>
                <w:sz w:val="22"/>
                <w:szCs w:val="22"/>
              </w:rPr>
              <w:t xml:space="preserve"> </w:t>
            </w:r>
          </w:p>
        </w:tc>
        <w:tc>
          <w:tcPr>
            <w:tcW w:w="1132" w:type="pct"/>
            <w:tcBorders>
              <w:top w:val="single" w:sz="4" w:space="0" w:color="auto"/>
              <w:left w:val="single" w:sz="4" w:space="0" w:color="auto"/>
              <w:bottom w:val="single" w:sz="4" w:space="0" w:color="auto"/>
              <w:right w:val="single" w:sz="4" w:space="0" w:color="auto"/>
            </w:tcBorders>
            <w:noWrap/>
          </w:tcPr>
          <w:p w14:paraId="0DE8C86F" w14:textId="7C9C4893"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661" w:type="pct"/>
            <w:tcBorders>
              <w:top w:val="single" w:sz="4" w:space="0" w:color="auto"/>
              <w:left w:val="single" w:sz="4" w:space="0" w:color="auto"/>
              <w:bottom w:val="single" w:sz="4" w:space="0" w:color="auto"/>
              <w:right w:val="single" w:sz="4" w:space="0" w:color="auto"/>
            </w:tcBorders>
          </w:tcPr>
          <w:p w14:paraId="365E12DC" w14:textId="340B8B64"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c>
          <w:tcPr>
            <w:tcW w:w="517" w:type="pct"/>
            <w:tcBorders>
              <w:top w:val="single" w:sz="4" w:space="0" w:color="auto"/>
              <w:left w:val="single" w:sz="4" w:space="0" w:color="auto"/>
              <w:bottom w:val="single" w:sz="4" w:space="0" w:color="auto"/>
              <w:right w:val="single" w:sz="4" w:space="0" w:color="auto"/>
            </w:tcBorders>
          </w:tcPr>
          <w:p w14:paraId="4D75E9A3" w14:textId="39EF425C" w:rsidR="009B3C0E" w:rsidRPr="004949E7" w:rsidRDefault="009B3C0E" w:rsidP="00353655">
            <w:pPr>
              <w:jc w:val="center"/>
              <w:rPr>
                <w:rFonts w:ascii="Trebuchet MS" w:hAnsi="Trebuchet MS"/>
                <w:noProof/>
                <w:sz w:val="22"/>
                <w:szCs w:val="22"/>
              </w:rPr>
            </w:pPr>
            <w:r w:rsidRPr="00EC2CD9">
              <w:rPr>
                <w:rFonts w:ascii="Trebuchet MS" w:hAnsi="Trebuchet MS"/>
                <w:i/>
                <w:color w:val="FF0000"/>
                <w:sz w:val="22"/>
                <w:szCs w:val="22"/>
              </w:rPr>
              <w:t>įrašyti</w:t>
            </w:r>
          </w:p>
        </w:tc>
      </w:tr>
      <w:tr w:rsidR="00BB05FF" w:rsidRPr="004949E7" w14:paraId="6F06953A" w14:textId="77777777" w:rsidTr="00AD073A">
        <w:trPr>
          <w:trHeight w:val="264"/>
        </w:trPr>
        <w:tc>
          <w:tcPr>
            <w:tcW w:w="187" w:type="pct"/>
            <w:tcBorders>
              <w:top w:val="single" w:sz="4" w:space="0" w:color="auto"/>
              <w:left w:val="single" w:sz="4" w:space="0" w:color="auto"/>
              <w:bottom w:val="single" w:sz="4" w:space="0" w:color="auto"/>
              <w:right w:val="single" w:sz="4" w:space="0" w:color="auto"/>
            </w:tcBorders>
            <w:noWrap/>
          </w:tcPr>
          <w:p w14:paraId="046CACD0" w14:textId="77777777" w:rsidR="00BB05FF" w:rsidRPr="004949E7" w:rsidRDefault="00BB05FF" w:rsidP="00BB05FF">
            <w:pPr>
              <w:pStyle w:val="ListParagraph"/>
              <w:numPr>
                <w:ilvl w:val="0"/>
                <w:numId w:val="22"/>
              </w:numPr>
              <w:suppressAutoHyphens w:val="0"/>
              <w:ind w:left="414" w:hanging="357"/>
              <w:rPr>
                <w:rFonts w:ascii="Trebuchet MS" w:hAnsi="Trebuchet MS"/>
                <w:sz w:val="22"/>
                <w:szCs w:val="22"/>
                <w:lang w:eastAsia="zh-CN"/>
              </w:rPr>
            </w:pPr>
          </w:p>
        </w:tc>
        <w:tc>
          <w:tcPr>
            <w:tcW w:w="75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82E5BF0" w14:textId="77777777" w:rsidR="00BB05FF" w:rsidRPr="004949E7" w:rsidRDefault="00BB05FF" w:rsidP="00BB05FF">
            <w:pPr>
              <w:rPr>
                <w:rFonts w:ascii="Trebuchet MS" w:hAnsi="Trebuchet MS"/>
                <w:noProof/>
                <w:sz w:val="22"/>
                <w:szCs w:val="22"/>
              </w:rPr>
            </w:pPr>
            <w:r w:rsidRPr="004949E7">
              <w:rPr>
                <w:rFonts w:ascii="Trebuchet MS" w:hAnsi="Trebuchet MS"/>
                <w:noProof/>
                <w:sz w:val="22"/>
                <w:szCs w:val="22"/>
              </w:rPr>
              <w:t>Garantija</w:t>
            </w:r>
          </w:p>
        </w:tc>
        <w:tc>
          <w:tcPr>
            <w:tcW w:w="174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589DEC2" w14:textId="53D3FAA3" w:rsidR="00BB05FF" w:rsidRPr="00136ABF" w:rsidRDefault="00BB05FF" w:rsidP="00BB05FF">
            <w:pPr>
              <w:jc w:val="both"/>
              <w:rPr>
                <w:rFonts w:ascii="Trebuchet MS" w:hAnsi="Trebuchet MS"/>
                <w:noProof/>
                <w:sz w:val="22"/>
                <w:szCs w:val="22"/>
              </w:rPr>
            </w:pPr>
            <w:r w:rsidRPr="00136ABF">
              <w:rPr>
                <w:rFonts w:ascii="Trebuchet MS" w:hAnsi="Trebuchet MS"/>
                <w:color w:val="000000" w:themeColor="text1"/>
                <w:sz w:val="22"/>
                <w:szCs w:val="22"/>
                <w:lang w:eastAsia="en-GB"/>
              </w:rPr>
              <w:t xml:space="preserve">Turi būti taikoma ne trumpesnė kaip 5 metų gamintojo </w:t>
            </w:r>
            <w:ins w:id="50" w:author="Rima Kabelinskienė" w:date="2025-02-06T14:52:00Z" w16du:dateUtc="2025-02-06T12:52:00Z">
              <w:r w:rsidR="000E708B">
                <w:rPr>
                  <w:rFonts w:ascii="Trebuchet MS" w:eastAsia="Times New Roman" w:hAnsi="Trebuchet MS"/>
                  <w:color w:val="000000" w:themeColor="text1"/>
                  <w:sz w:val="22"/>
                  <w:szCs w:val="22"/>
                </w:rPr>
                <w:t>garantija</w:t>
              </w:r>
            </w:ins>
            <w:del w:id="51" w:author="Rima Kabelinskienė" w:date="2025-02-06T14:52:00Z" w16du:dateUtc="2025-02-06T12:52:00Z">
              <w:r w:rsidRPr="00136ABF" w:rsidDel="000E708B">
                <w:rPr>
                  <w:rFonts w:ascii="Trebuchet MS" w:hAnsi="Trebuchet MS"/>
                  <w:color w:val="000000" w:themeColor="text1"/>
                  <w:sz w:val="22"/>
                  <w:szCs w:val="22"/>
                  <w:lang w:eastAsia="en-GB"/>
                </w:rPr>
                <w:delText>garantinė priežiūra</w:delText>
              </w:r>
            </w:del>
            <w:r w:rsidRPr="00136ABF">
              <w:rPr>
                <w:rFonts w:ascii="Trebuchet MS" w:hAnsi="Trebuchet MS"/>
                <w:color w:val="000000" w:themeColor="text1"/>
                <w:sz w:val="22"/>
                <w:szCs w:val="22"/>
                <w:lang w:eastAsia="en-GB"/>
              </w:rPr>
              <w:t>.</w:t>
            </w:r>
          </w:p>
        </w:tc>
        <w:tc>
          <w:tcPr>
            <w:tcW w:w="1132" w:type="pct"/>
            <w:noWrap/>
          </w:tcPr>
          <w:p w14:paraId="0FAACFDA" w14:textId="4A42B297"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661" w:type="pct"/>
          </w:tcPr>
          <w:p w14:paraId="26F49DA9" w14:textId="3975A119"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17" w:type="pct"/>
          </w:tcPr>
          <w:p w14:paraId="1533606B" w14:textId="70B220DC"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bl>
    <w:p w14:paraId="00F30F49" w14:textId="77777777" w:rsidR="00FF02FC" w:rsidRDefault="00FF02FC" w:rsidP="00A17BB1">
      <w:pPr>
        <w:rPr>
          <w:rFonts w:ascii="Trebuchet MS" w:hAnsi="Trebuchet MS"/>
          <w:b/>
          <w:sz w:val="22"/>
          <w:szCs w:val="22"/>
        </w:rPr>
      </w:pPr>
    </w:p>
    <w:p w14:paraId="71270092" w14:textId="77777777" w:rsidR="00FF02FC" w:rsidRPr="004949E7" w:rsidRDefault="00FF02FC" w:rsidP="00A17BB1">
      <w:pPr>
        <w:rPr>
          <w:rFonts w:ascii="Trebuchet MS" w:hAnsi="Trebuchet MS"/>
          <w:b/>
          <w:sz w:val="22"/>
          <w:szCs w:val="22"/>
        </w:rPr>
      </w:pPr>
    </w:p>
    <w:p w14:paraId="5AB8B837" w14:textId="5228C275"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Kabelis tinklo komutatorių apjungimui</w:t>
      </w:r>
      <w:r w:rsidR="00584F9F" w:rsidRPr="00584F9F">
        <w:rPr>
          <w:rFonts w:ascii="Trebuchet MS" w:eastAsia="Times New Roman" w:hAnsi="Trebuchet MS"/>
          <w:b/>
          <w:color w:val="000000" w:themeColor="text1"/>
          <w:sz w:val="22"/>
          <w:szCs w:val="22"/>
        </w:rPr>
        <w:t xml:space="preserve">, </w:t>
      </w:r>
      <w:r w:rsidR="00584F9F" w:rsidRPr="00584F9F">
        <w:rPr>
          <w:rFonts w:ascii="Trebuchet MS" w:hAnsi="Trebuchet MS"/>
          <w:b/>
          <w:sz w:val="22"/>
          <w:szCs w:val="22"/>
        </w:rPr>
        <w:t>50G SFP56 prievadai</w:t>
      </w:r>
    </w:p>
    <w:p w14:paraId="561AEDDB" w14:textId="177719CD" w:rsidR="002C7F28" w:rsidRPr="004949E7" w:rsidRDefault="002C7F28" w:rsidP="002C7F28">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7A1178" w:rsidRPr="004949E7">
        <w:rPr>
          <w:rFonts w:ascii="Trebuchet MS" w:hAnsi="Trebuchet MS"/>
          <w:sz w:val="22"/>
          <w:szCs w:val="22"/>
        </w:rPr>
        <w:t>1</w:t>
      </w:r>
    </w:p>
    <w:tbl>
      <w:tblPr>
        <w:tblW w:w="5015"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3"/>
        <w:gridCol w:w="2278"/>
        <w:gridCol w:w="5238"/>
        <w:gridCol w:w="3546"/>
        <w:gridCol w:w="1700"/>
        <w:gridCol w:w="1563"/>
      </w:tblGrid>
      <w:tr w:rsidR="00F3485E" w:rsidRPr="004949E7" w14:paraId="52A0AFDA" w14:textId="77777777" w:rsidTr="00F90E67">
        <w:trPr>
          <w:trHeight w:val="523"/>
        </w:trPr>
        <w:tc>
          <w:tcPr>
            <w:tcW w:w="189" w:type="pct"/>
            <w:vMerge w:val="restart"/>
            <w:tcBorders>
              <w:top w:val="single" w:sz="4" w:space="0" w:color="auto"/>
              <w:left w:val="single" w:sz="4" w:space="0" w:color="auto"/>
              <w:right w:val="single" w:sz="4" w:space="0" w:color="auto"/>
            </w:tcBorders>
            <w:noWrap/>
          </w:tcPr>
          <w:p w14:paraId="029616D0" w14:textId="77777777" w:rsidR="00F3485E" w:rsidRPr="00240DE7" w:rsidRDefault="00F3485E" w:rsidP="00F3485E">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1FEAA55D" w14:textId="77777777" w:rsidR="00F3485E" w:rsidRPr="004949E7" w:rsidRDefault="00F3485E" w:rsidP="00F3485E">
            <w:pPr>
              <w:pStyle w:val="ListParagraph"/>
              <w:suppressAutoHyphens w:val="0"/>
              <w:ind w:left="414"/>
              <w:rPr>
                <w:rFonts w:ascii="Trebuchet MS" w:hAnsi="Trebuchet MS"/>
                <w:sz w:val="22"/>
                <w:szCs w:val="22"/>
                <w:lang w:eastAsia="zh-CN"/>
              </w:rPr>
            </w:pPr>
          </w:p>
        </w:tc>
        <w:tc>
          <w:tcPr>
            <w:tcW w:w="765"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07D6B070" w14:textId="52F5D34C" w:rsidR="00F3485E" w:rsidRPr="004949E7" w:rsidRDefault="00F3485E" w:rsidP="00F3485E">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59"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23B6F62" w14:textId="3BB7EB1F" w:rsidR="00F3485E" w:rsidRPr="004949E7" w:rsidRDefault="00F3485E" w:rsidP="00F3485E">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287" w:type="pct"/>
            <w:gridSpan w:val="3"/>
            <w:tcBorders>
              <w:top w:val="single" w:sz="4" w:space="0" w:color="auto"/>
              <w:left w:val="single" w:sz="4" w:space="0" w:color="auto"/>
              <w:bottom w:val="single" w:sz="4" w:space="0" w:color="auto"/>
              <w:right w:val="single" w:sz="4" w:space="0" w:color="auto"/>
            </w:tcBorders>
            <w:noWrap/>
            <w:vAlign w:val="center"/>
          </w:tcPr>
          <w:p w14:paraId="19C3CCF2" w14:textId="77777777" w:rsidR="00F3485E" w:rsidRPr="00240DE7" w:rsidRDefault="00F3485E"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0A46A125" w14:textId="079A1ABD" w:rsidR="00F3485E" w:rsidRPr="004949E7" w:rsidRDefault="00F3485E"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F3485E" w:rsidRPr="004949E7" w14:paraId="3E2CCFC9" w14:textId="77777777" w:rsidTr="00BB05FF">
        <w:trPr>
          <w:trHeight w:val="523"/>
        </w:trPr>
        <w:tc>
          <w:tcPr>
            <w:tcW w:w="189" w:type="pct"/>
            <w:vMerge/>
            <w:tcBorders>
              <w:left w:val="single" w:sz="4" w:space="0" w:color="auto"/>
              <w:right w:val="single" w:sz="4" w:space="0" w:color="auto"/>
            </w:tcBorders>
            <w:noWrap/>
          </w:tcPr>
          <w:p w14:paraId="140E971F" w14:textId="77777777" w:rsidR="00F3485E" w:rsidRPr="004949E7" w:rsidRDefault="00F3485E" w:rsidP="00F3485E">
            <w:pPr>
              <w:pStyle w:val="ListParagraph"/>
              <w:suppressAutoHyphens w:val="0"/>
              <w:ind w:left="414"/>
              <w:rPr>
                <w:rFonts w:ascii="Trebuchet MS" w:hAnsi="Trebuchet MS"/>
                <w:sz w:val="22"/>
                <w:szCs w:val="22"/>
                <w:lang w:eastAsia="zh-CN"/>
              </w:rPr>
            </w:pPr>
          </w:p>
        </w:tc>
        <w:tc>
          <w:tcPr>
            <w:tcW w:w="765" w:type="pct"/>
            <w:vMerge/>
            <w:tcBorders>
              <w:left w:val="single" w:sz="4" w:space="0" w:color="auto"/>
              <w:right w:val="single" w:sz="4" w:space="0" w:color="auto"/>
            </w:tcBorders>
            <w:noWrap/>
            <w:tcMar>
              <w:top w:w="0" w:type="dxa"/>
              <w:left w:w="108" w:type="dxa"/>
              <w:bottom w:w="0" w:type="dxa"/>
              <w:right w:w="108" w:type="dxa"/>
            </w:tcMar>
          </w:tcPr>
          <w:p w14:paraId="0EC8317E" w14:textId="77777777" w:rsidR="00F3485E" w:rsidRPr="004949E7" w:rsidRDefault="00F3485E" w:rsidP="00F3485E">
            <w:pPr>
              <w:rPr>
                <w:rFonts w:ascii="Trebuchet MS" w:hAnsi="Trebuchet MS"/>
                <w:noProof/>
                <w:sz w:val="22"/>
                <w:szCs w:val="22"/>
              </w:rPr>
            </w:pPr>
          </w:p>
        </w:tc>
        <w:tc>
          <w:tcPr>
            <w:tcW w:w="1759" w:type="pct"/>
            <w:vMerge/>
            <w:tcBorders>
              <w:left w:val="single" w:sz="4" w:space="0" w:color="auto"/>
              <w:right w:val="single" w:sz="4" w:space="0" w:color="auto"/>
            </w:tcBorders>
            <w:noWrap/>
            <w:tcMar>
              <w:top w:w="0" w:type="dxa"/>
              <w:left w:w="108" w:type="dxa"/>
              <w:bottom w:w="0" w:type="dxa"/>
              <w:right w:w="108" w:type="dxa"/>
            </w:tcMar>
          </w:tcPr>
          <w:p w14:paraId="311F6F37" w14:textId="77777777" w:rsidR="00F3485E" w:rsidRPr="004949E7" w:rsidRDefault="00F3485E" w:rsidP="00F3485E">
            <w:pPr>
              <w:jc w:val="both"/>
              <w:rPr>
                <w:rFonts w:ascii="Trebuchet MS" w:hAnsi="Trebuchet MS"/>
                <w:noProof/>
                <w:sz w:val="22"/>
                <w:szCs w:val="22"/>
              </w:rPr>
            </w:pPr>
          </w:p>
        </w:tc>
        <w:tc>
          <w:tcPr>
            <w:tcW w:w="1191" w:type="pct"/>
            <w:vMerge w:val="restart"/>
            <w:tcBorders>
              <w:top w:val="single" w:sz="4" w:space="0" w:color="auto"/>
              <w:left w:val="single" w:sz="4" w:space="0" w:color="auto"/>
              <w:right w:val="single" w:sz="4" w:space="0" w:color="auto"/>
            </w:tcBorders>
            <w:noWrap/>
          </w:tcPr>
          <w:p w14:paraId="1DFA4C8D" w14:textId="3E006854" w:rsidR="00F3485E" w:rsidRPr="004949E7" w:rsidRDefault="00F3485E" w:rsidP="00F3485E">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096" w:type="pct"/>
            <w:gridSpan w:val="2"/>
            <w:tcBorders>
              <w:top w:val="single" w:sz="4" w:space="0" w:color="auto"/>
              <w:left w:val="single" w:sz="4" w:space="0" w:color="auto"/>
              <w:bottom w:val="single" w:sz="4" w:space="0" w:color="auto"/>
              <w:right w:val="single" w:sz="4" w:space="0" w:color="auto"/>
            </w:tcBorders>
          </w:tcPr>
          <w:p w14:paraId="05DE59EF" w14:textId="30AF23AD" w:rsidR="00F3485E" w:rsidRPr="004949E7" w:rsidRDefault="00F3485E" w:rsidP="00F3485E">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F3485E" w:rsidRPr="004949E7" w14:paraId="0AA2F9AA" w14:textId="77777777" w:rsidTr="00BB05FF">
        <w:trPr>
          <w:trHeight w:val="523"/>
        </w:trPr>
        <w:tc>
          <w:tcPr>
            <w:tcW w:w="189" w:type="pct"/>
            <w:vMerge/>
            <w:tcBorders>
              <w:left w:val="single" w:sz="4" w:space="0" w:color="auto"/>
              <w:bottom w:val="single" w:sz="4" w:space="0" w:color="auto"/>
              <w:right w:val="single" w:sz="4" w:space="0" w:color="auto"/>
            </w:tcBorders>
            <w:noWrap/>
          </w:tcPr>
          <w:p w14:paraId="46506F62" w14:textId="77777777" w:rsidR="00F3485E" w:rsidRPr="004949E7" w:rsidRDefault="00F3485E" w:rsidP="00DE7330">
            <w:pPr>
              <w:pStyle w:val="ListParagraph"/>
              <w:suppressAutoHyphens w:val="0"/>
              <w:ind w:left="414"/>
              <w:rPr>
                <w:rFonts w:ascii="Trebuchet MS" w:hAnsi="Trebuchet MS"/>
                <w:sz w:val="22"/>
                <w:szCs w:val="22"/>
                <w:lang w:eastAsia="zh-CN"/>
              </w:rPr>
            </w:pPr>
          </w:p>
        </w:tc>
        <w:tc>
          <w:tcPr>
            <w:tcW w:w="765"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16CDD507" w14:textId="77777777" w:rsidR="00F3485E" w:rsidRPr="004949E7" w:rsidRDefault="00F3485E" w:rsidP="00F3485E">
            <w:pPr>
              <w:rPr>
                <w:rFonts w:ascii="Trebuchet MS" w:hAnsi="Trebuchet MS"/>
                <w:noProof/>
                <w:sz w:val="22"/>
                <w:szCs w:val="22"/>
              </w:rPr>
            </w:pPr>
          </w:p>
        </w:tc>
        <w:tc>
          <w:tcPr>
            <w:tcW w:w="1759"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71721986" w14:textId="77777777" w:rsidR="00F3485E" w:rsidRPr="004949E7" w:rsidRDefault="00F3485E" w:rsidP="00F3485E">
            <w:pPr>
              <w:jc w:val="both"/>
              <w:rPr>
                <w:rFonts w:ascii="Trebuchet MS" w:hAnsi="Trebuchet MS"/>
                <w:noProof/>
                <w:sz w:val="22"/>
                <w:szCs w:val="22"/>
              </w:rPr>
            </w:pPr>
          </w:p>
        </w:tc>
        <w:tc>
          <w:tcPr>
            <w:tcW w:w="1191" w:type="pct"/>
            <w:vMerge/>
            <w:tcBorders>
              <w:left w:val="single" w:sz="4" w:space="0" w:color="auto"/>
              <w:bottom w:val="single" w:sz="4" w:space="0" w:color="auto"/>
              <w:right w:val="single" w:sz="4" w:space="0" w:color="auto"/>
            </w:tcBorders>
            <w:noWrap/>
          </w:tcPr>
          <w:p w14:paraId="414A1B6C" w14:textId="77777777" w:rsidR="00F3485E" w:rsidRPr="004949E7" w:rsidRDefault="00F3485E" w:rsidP="00F3485E">
            <w:pPr>
              <w:jc w:val="center"/>
              <w:rPr>
                <w:rFonts w:ascii="Trebuchet MS" w:hAnsi="Trebuchet MS"/>
                <w:noProof/>
                <w:sz w:val="22"/>
                <w:szCs w:val="22"/>
              </w:rPr>
            </w:pPr>
          </w:p>
        </w:tc>
        <w:tc>
          <w:tcPr>
            <w:tcW w:w="571" w:type="pct"/>
            <w:tcBorders>
              <w:top w:val="single" w:sz="4" w:space="0" w:color="auto"/>
              <w:left w:val="single" w:sz="4" w:space="0" w:color="auto"/>
              <w:bottom w:val="single" w:sz="4" w:space="0" w:color="auto"/>
              <w:right w:val="single" w:sz="4" w:space="0" w:color="auto"/>
            </w:tcBorders>
          </w:tcPr>
          <w:p w14:paraId="530ACDE2" w14:textId="49F8706D" w:rsidR="00F3485E" w:rsidRPr="004949E7" w:rsidRDefault="00F3485E" w:rsidP="00F3485E">
            <w:pPr>
              <w:jc w:val="center"/>
              <w:rPr>
                <w:rFonts w:ascii="Trebuchet MS" w:hAnsi="Trebuchet MS"/>
                <w:noProof/>
                <w:sz w:val="22"/>
                <w:szCs w:val="22"/>
              </w:rPr>
            </w:pPr>
            <w:r w:rsidRPr="00240DE7">
              <w:rPr>
                <w:rFonts w:ascii="Trebuchet MS" w:hAnsi="Trebuchet MS"/>
                <w:b/>
                <w:bCs/>
                <w:sz w:val="22"/>
                <w:szCs w:val="22"/>
              </w:rPr>
              <w:t>dokumento pavadinimas</w:t>
            </w:r>
          </w:p>
        </w:tc>
        <w:tc>
          <w:tcPr>
            <w:tcW w:w="525" w:type="pct"/>
            <w:tcBorders>
              <w:top w:val="single" w:sz="4" w:space="0" w:color="auto"/>
              <w:left w:val="single" w:sz="4" w:space="0" w:color="auto"/>
              <w:bottom w:val="single" w:sz="4" w:space="0" w:color="auto"/>
              <w:right w:val="single" w:sz="4" w:space="0" w:color="auto"/>
            </w:tcBorders>
          </w:tcPr>
          <w:p w14:paraId="60893429" w14:textId="5AFDD180" w:rsidR="00F3485E" w:rsidRPr="004949E7" w:rsidRDefault="00F3485E" w:rsidP="00F3485E">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252E9369"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593D63DA" w14:textId="77777777" w:rsidR="009B3C0E" w:rsidRPr="004949E7" w:rsidRDefault="009B3C0E" w:rsidP="009B3C0E">
            <w:pPr>
              <w:pStyle w:val="ListParagraph"/>
              <w:numPr>
                <w:ilvl w:val="0"/>
                <w:numId w:val="23"/>
              </w:numPr>
              <w:suppressAutoHyphens w:val="0"/>
              <w:ind w:left="414" w:hanging="357"/>
              <w:rPr>
                <w:rFonts w:ascii="Trebuchet MS" w:hAnsi="Trebuchet MS"/>
                <w:sz w:val="22"/>
                <w:szCs w:val="22"/>
                <w:lang w:eastAsia="zh-CN"/>
              </w:rPr>
            </w:pPr>
          </w:p>
        </w:tc>
        <w:tc>
          <w:tcPr>
            <w:tcW w:w="76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32C7777"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BEFDED4" w14:textId="736A3772"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91" w:type="pct"/>
            <w:tcBorders>
              <w:top w:val="single" w:sz="4" w:space="0" w:color="auto"/>
              <w:left w:val="single" w:sz="4" w:space="0" w:color="auto"/>
              <w:bottom w:val="single" w:sz="4" w:space="0" w:color="auto"/>
              <w:right w:val="single" w:sz="4" w:space="0" w:color="auto"/>
            </w:tcBorders>
            <w:noWrap/>
          </w:tcPr>
          <w:p w14:paraId="75F9DBFC" w14:textId="240A9AB0"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 xml:space="preserve"> įrašyti</w:t>
            </w:r>
          </w:p>
        </w:tc>
        <w:tc>
          <w:tcPr>
            <w:tcW w:w="571" w:type="pct"/>
            <w:tcBorders>
              <w:top w:val="single" w:sz="4" w:space="0" w:color="auto"/>
              <w:left w:val="single" w:sz="4" w:space="0" w:color="auto"/>
              <w:bottom w:val="single" w:sz="4" w:space="0" w:color="auto"/>
              <w:right w:val="single" w:sz="4" w:space="0" w:color="auto"/>
            </w:tcBorders>
          </w:tcPr>
          <w:p w14:paraId="0D795274" w14:textId="4DC626EB"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3C44599C" w14:textId="45CFD984"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7DAA9C6A"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06D9DF8A" w14:textId="77777777" w:rsidR="009B3C0E" w:rsidRPr="004949E7" w:rsidRDefault="009B3C0E" w:rsidP="009B3C0E">
            <w:pPr>
              <w:pStyle w:val="ListParagraph"/>
              <w:numPr>
                <w:ilvl w:val="0"/>
                <w:numId w:val="23"/>
              </w:numPr>
              <w:suppressAutoHyphens w:val="0"/>
              <w:ind w:left="414" w:hanging="357"/>
              <w:rPr>
                <w:rFonts w:ascii="Trebuchet MS" w:hAnsi="Trebuchet MS"/>
                <w:sz w:val="22"/>
                <w:szCs w:val="22"/>
                <w:lang w:eastAsia="zh-CN"/>
              </w:rPr>
            </w:pPr>
          </w:p>
        </w:tc>
        <w:tc>
          <w:tcPr>
            <w:tcW w:w="76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F61740B"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8ADABB5" w14:textId="1552D1CD" w:rsidR="009B3C0E" w:rsidRPr="004949E7" w:rsidRDefault="009B3C0E" w:rsidP="009B3C0E">
            <w:pPr>
              <w:jc w:val="both"/>
              <w:rPr>
                <w:rFonts w:ascii="Trebuchet MS" w:hAnsi="Trebuchet MS"/>
                <w:sz w:val="22"/>
                <w:szCs w:val="22"/>
              </w:rPr>
            </w:pPr>
            <w:r w:rsidRPr="004949E7">
              <w:rPr>
                <w:rFonts w:ascii="Trebuchet MS" w:hAnsi="Trebuchet MS"/>
                <w:sz w:val="22"/>
                <w:szCs w:val="22"/>
              </w:rPr>
              <w:t>Kabelis skirtas tinklo komutatorių apjungimui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Direct</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Attach</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Copper</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Cable</w:t>
            </w:r>
            <w:proofErr w:type="spellEnd"/>
            <w:r w:rsidRPr="004949E7">
              <w:rPr>
                <w:rFonts w:ascii="Trebuchet MS" w:hAnsi="Trebuchet MS"/>
                <w:sz w:val="22"/>
                <w:szCs w:val="22"/>
              </w:rPr>
              <w:t>), 50G SFP56 prievadai, ilgis ne daugiau kaip 1</w:t>
            </w:r>
            <w:r w:rsidR="000F3345">
              <w:rPr>
                <w:rFonts w:ascii="Trebuchet MS" w:hAnsi="Trebuchet MS"/>
                <w:sz w:val="22"/>
                <w:szCs w:val="22"/>
              </w:rPr>
              <w:t xml:space="preserve"> </w:t>
            </w:r>
            <w:r w:rsidRPr="004949E7">
              <w:rPr>
                <w:rFonts w:ascii="Trebuchet MS" w:hAnsi="Trebuchet MS"/>
                <w:sz w:val="22"/>
                <w:szCs w:val="22"/>
              </w:rPr>
              <w:t>m.</w:t>
            </w:r>
          </w:p>
        </w:tc>
        <w:tc>
          <w:tcPr>
            <w:tcW w:w="1191" w:type="pct"/>
            <w:tcBorders>
              <w:top w:val="single" w:sz="4" w:space="0" w:color="auto"/>
              <w:left w:val="single" w:sz="4" w:space="0" w:color="auto"/>
              <w:bottom w:val="single" w:sz="4" w:space="0" w:color="auto"/>
              <w:right w:val="single" w:sz="4" w:space="0" w:color="auto"/>
            </w:tcBorders>
            <w:noWrap/>
          </w:tcPr>
          <w:p w14:paraId="50F3053F" w14:textId="2F43CA4A"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 xml:space="preserve"> įrašyti</w:t>
            </w:r>
          </w:p>
        </w:tc>
        <w:tc>
          <w:tcPr>
            <w:tcW w:w="571" w:type="pct"/>
            <w:tcBorders>
              <w:top w:val="single" w:sz="4" w:space="0" w:color="auto"/>
              <w:left w:val="single" w:sz="4" w:space="0" w:color="auto"/>
              <w:bottom w:val="single" w:sz="4" w:space="0" w:color="auto"/>
              <w:right w:val="single" w:sz="4" w:space="0" w:color="auto"/>
            </w:tcBorders>
          </w:tcPr>
          <w:p w14:paraId="161D1E0D" w14:textId="5F912C79"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09A0ECD7" w14:textId="5F63F805" w:rsidR="009B3C0E" w:rsidRPr="004949E7" w:rsidRDefault="009B3C0E" w:rsidP="005668B0">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499C7627" w14:textId="77777777" w:rsidTr="00BB05FF">
        <w:trPr>
          <w:trHeight w:val="523"/>
        </w:trPr>
        <w:tc>
          <w:tcPr>
            <w:tcW w:w="189" w:type="pct"/>
            <w:tcBorders>
              <w:top w:val="single" w:sz="4" w:space="0" w:color="auto"/>
              <w:left w:val="single" w:sz="4" w:space="0" w:color="auto"/>
              <w:bottom w:val="single" w:sz="4" w:space="0" w:color="auto"/>
              <w:right w:val="single" w:sz="4" w:space="0" w:color="auto"/>
            </w:tcBorders>
            <w:noWrap/>
          </w:tcPr>
          <w:p w14:paraId="153F8413" w14:textId="77777777" w:rsidR="009B3C0E" w:rsidRPr="004949E7" w:rsidRDefault="009B3C0E" w:rsidP="009B3C0E">
            <w:pPr>
              <w:pStyle w:val="ListParagraph"/>
              <w:numPr>
                <w:ilvl w:val="0"/>
                <w:numId w:val="23"/>
              </w:numPr>
              <w:suppressAutoHyphens w:val="0"/>
              <w:ind w:left="414" w:hanging="357"/>
              <w:rPr>
                <w:rFonts w:ascii="Trebuchet MS" w:hAnsi="Trebuchet MS"/>
                <w:sz w:val="22"/>
                <w:szCs w:val="22"/>
                <w:lang w:eastAsia="zh-CN"/>
              </w:rPr>
            </w:pPr>
          </w:p>
        </w:tc>
        <w:tc>
          <w:tcPr>
            <w:tcW w:w="76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0BA803A" w14:textId="77777777" w:rsidR="009B3C0E" w:rsidRPr="004949E7" w:rsidRDefault="009B3C0E" w:rsidP="009B3C0E">
            <w:pPr>
              <w:rPr>
                <w:rFonts w:ascii="Trebuchet MS" w:hAnsi="Trebuchet MS"/>
                <w:sz w:val="22"/>
                <w:szCs w:val="22"/>
              </w:rPr>
            </w:pPr>
            <w:r w:rsidRPr="004949E7">
              <w:rPr>
                <w:rFonts w:ascii="Trebuchet MS" w:hAnsi="Trebuchet MS"/>
                <w:sz w:val="22"/>
                <w:szCs w:val="22"/>
              </w:rPr>
              <w:t xml:space="preserve">Suderinamumas </w:t>
            </w:r>
          </w:p>
          <w:p w14:paraId="4DD61B2B" w14:textId="77777777" w:rsidR="009B3C0E" w:rsidRPr="004949E7" w:rsidRDefault="009B3C0E" w:rsidP="009B3C0E">
            <w:pPr>
              <w:rPr>
                <w:rFonts w:ascii="Trebuchet MS" w:hAnsi="Trebuchet MS"/>
                <w:noProof/>
                <w:sz w:val="22"/>
                <w:szCs w:val="22"/>
              </w:rPr>
            </w:pPr>
          </w:p>
        </w:tc>
        <w:tc>
          <w:tcPr>
            <w:tcW w:w="1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9DD2241" w14:textId="2F7E66C4" w:rsidR="009B3C0E" w:rsidRPr="004949E7" w:rsidRDefault="009B3C0E" w:rsidP="003733C1">
            <w:pPr>
              <w:widowControl w:val="0"/>
              <w:autoSpaceDE w:val="0"/>
              <w:ind w:right="-41"/>
              <w:jc w:val="both"/>
              <w:rPr>
                <w:rFonts w:ascii="Trebuchet MS" w:hAnsi="Trebuchet MS"/>
                <w:sz w:val="22"/>
                <w:szCs w:val="22"/>
              </w:rPr>
            </w:pPr>
            <w:r w:rsidRPr="004949E7">
              <w:rPr>
                <w:rFonts w:ascii="Trebuchet MS" w:hAnsi="Trebuchet MS"/>
                <w:sz w:val="22"/>
                <w:szCs w:val="22"/>
              </w:rPr>
              <w:t xml:space="preserve">Kabelis privalo būti pilnai suderinamas su techninės specifikacijos 1 </w:t>
            </w:r>
            <w:r w:rsidR="005A5462">
              <w:rPr>
                <w:rFonts w:ascii="Trebuchet MS" w:hAnsi="Trebuchet MS"/>
                <w:sz w:val="22"/>
                <w:szCs w:val="22"/>
              </w:rPr>
              <w:t>lentelėje</w:t>
            </w:r>
            <w:r w:rsidRPr="004949E7">
              <w:rPr>
                <w:rFonts w:ascii="Trebuchet MS" w:hAnsi="Trebuchet MS"/>
                <w:sz w:val="22"/>
                <w:szCs w:val="22"/>
              </w:rPr>
              <w:t xml:space="preserve"> siūlomais tinklo komutatoriais ir turi būti to paties gamintojo kaip ir siūlomi tinklo komutatoriai</w:t>
            </w:r>
            <w:r w:rsidR="003935F8">
              <w:rPr>
                <w:rFonts w:ascii="Trebuchet MS" w:hAnsi="Trebuchet MS"/>
                <w:sz w:val="22"/>
                <w:szCs w:val="22"/>
              </w:rPr>
              <w:t xml:space="preserve">. </w:t>
            </w:r>
            <w:r w:rsidR="003935F8" w:rsidRPr="00476F1F">
              <w:rPr>
                <w:rFonts w:ascii="Trebuchet MS" w:hAnsi="Trebuchet MS"/>
                <w:sz w:val="22"/>
                <w:szCs w:val="22"/>
              </w:rPr>
              <w:t>Jei Tiekėjas siūlo ne</w:t>
            </w:r>
            <w:r w:rsidR="00BF1E0E">
              <w:rPr>
                <w:rFonts w:ascii="Trebuchet MS" w:hAnsi="Trebuchet MS"/>
                <w:sz w:val="22"/>
                <w:szCs w:val="22"/>
              </w:rPr>
              <w:t xml:space="preserve"> </w:t>
            </w:r>
            <w:r w:rsidR="00212F2E">
              <w:rPr>
                <w:rFonts w:ascii="Trebuchet MS" w:hAnsi="Trebuchet MS"/>
                <w:sz w:val="22"/>
                <w:szCs w:val="22"/>
              </w:rPr>
              <w:t xml:space="preserve">to pačio gamintojo kabelį kaip ir tinklo </w:t>
            </w:r>
            <w:r w:rsidR="00916A4F">
              <w:rPr>
                <w:rFonts w:ascii="Trebuchet MS" w:hAnsi="Trebuchet MS"/>
                <w:sz w:val="22"/>
                <w:szCs w:val="22"/>
              </w:rPr>
              <w:t>ko</w:t>
            </w:r>
            <w:r w:rsidR="00BF1E0E">
              <w:rPr>
                <w:rFonts w:ascii="Trebuchet MS" w:hAnsi="Trebuchet MS"/>
                <w:sz w:val="22"/>
                <w:szCs w:val="22"/>
              </w:rPr>
              <w:t>mutatorius</w:t>
            </w:r>
            <w:r w:rsidR="003935F8" w:rsidRPr="00476F1F">
              <w:rPr>
                <w:rFonts w:ascii="Trebuchet MS" w:hAnsi="Trebuchet MS"/>
                <w:sz w:val="22"/>
                <w:szCs w:val="22"/>
              </w:rPr>
              <w:t xml:space="preserve">, kartu su pasiūlymu privalo pateikti </w:t>
            </w:r>
            <w:r w:rsidR="00BF1E0E">
              <w:rPr>
                <w:rFonts w:ascii="Trebuchet MS" w:hAnsi="Trebuchet MS"/>
                <w:sz w:val="22"/>
                <w:szCs w:val="22"/>
              </w:rPr>
              <w:t xml:space="preserve">kabelio </w:t>
            </w:r>
            <w:r w:rsidR="003935F8" w:rsidRPr="00476F1F">
              <w:rPr>
                <w:rFonts w:ascii="Trebuchet MS" w:hAnsi="Trebuchet MS"/>
                <w:sz w:val="22"/>
                <w:szCs w:val="22"/>
              </w:rPr>
              <w:t>gamintojo išduotus pritaikymo protokolus</w:t>
            </w:r>
            <w:r w:rsidR="00BF1E0E">
              <w:rPr>
                <w:rFonts w:ascii="Trebuchet MS" w:hAnsi="Trebuchet MS"/>
                <w:sz w:val="22"/>
                <w:szCs w:val="22"/>
              </w:rPr>
              <w:t xml:space="preserve">, </w:t>
            </w:r>
            <w:r w:rsidR="00270D51" w:rsidRPr="00476F1F">
              <w:rPr>
                <w:rFonts w:ascii="Trebuchet MS" w:hAnsi="Trebuchet MS"/>
                <w:color w:val="000000"/>
                <w:sz w:val="22"/>
                <w:szCs w:val="22"/>
              </w:rPr>
              <w:t>medžiag</w:t>
            </w:r>
            <w:r w:rsidR="00270D51">
              <w:rPr>
                <w:rFonts w:ascii="Trebuchet MS" w:hAnsi="Trebuchet MS"/>
                <w:color w:val="000000"/>
                <w:sz w:val="22"/>
                <w:szCs w:val="22"/>
              </w:rPr>
              <w:t>ą, kuri</w:t>
            </w:r>
            <w:r w:rsidR="00270D51" w:rsidRPr="00476F1F">
              <w:rPr>
                <w:rFonts w:ascii="Trebuchet MS" w:hAnsi="Trebuchet MS"/>
                <w:color w:val="000000"/>
                <w:sz w:val="22"/>
                <w:szCs w:val="22"/>
              </w:rPr>
              <w:t xml:space="preserve"> objektyviai patvirtina, kad </w:t>
            </w:r>
            <w:r w:rsidR="00270D51">
              <w:rPr>
                <w:rFonts w:ascii="Trebuchet MS" w:hAnsi="Trebuchet MS"/>
                <w:color w:val="000000"/>
                <w:sz w:val="22"/>
                <w:szCs w:val="22"/>
              </w:rPr>
              <w:t>tiekėjo</w:t>
            </w:r>
            <w:r w:rsidR="00270D51" w:rsidRPr="00476F1F">
              <w:rPr>
                <w:rFonts w:ascii="Trebuchet MS" w:hAnsi="Trebuchet MS"/>
                <w:color w:val="000000"/>
                <w:sz w:val="22"/>
                <w:szCs w:val="22"/>
              </w:rPr>
              <w:t xml:space="preserve"> siūlomos skirtingų gamintojų prekės tinkamai funkcionuos (derės) tarpusavyje ir yra tinkamos darbui su siūlomu</w:t>
            </w:r>
            <w:r w:rsidR="00C66C46">
              <w:rPr>
                <w:rFonts w:ascii="Trebuchet MS" w:hAnsi="Trebuchet MS"/>
                <w:color w:val="000000"/>
                <w:sz w:val="22"/>
                <w:szCs w:val="22"/>
              </w:rPr>
              <w:t xml:space="preserve"> tinklo komuta</w:t>
            </w:r>
            <w:r w:rsidR="00171FE7">
              <w:rPr>
                <w:rFonts w:ascii="Trebuchet MS" w:hAnsi="Trebuchet MS"/>
                <w:color w:val="000000"/>
                <w:sz w:val="22"/>
                <w:szCs w:val="22"/>
              </w:rPr>
              <w:t>toriumi</w:t>
            </w:r>
            <w:r w:rsidR="003733C1">
              <w:rPr>
                <w:rFonts w:ascii="Trebuchet MS" w:hAnsi="Trebuchet MS"/>
                <w:color w:val="000000"/>
                <w:sz w:val="22"/>
                <w:szCs w:val="22"/>
              </w:rPr>
              <w:t>.</w:t>
            </w:r>
          </w:p>
        </w:tc>
        <w:tc>
          <w:tcPr>
            <w:tcW w:w="1191" w:type="pct"/>
            <w:tcBorders>
              <w:top w:val="single" w:sz="4" w:space="0" w:color="auto"/>
              <w:left w:val="single" w:sz="4" w:space="0" w:color="auto"/>
              <w:bottom w:val="single" w:sz="4" w:space="0" w:color="auto"/>
              <w:right w:val="single" w:sz="4" w:space="0" w:color="auto"/>
            </w:tcBorders>
            <w:noWrap/>
          </w:tcPr>
          <w:p w14:paraId="1425A259" w14:textId="1C1FCF17"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t xml:space="preserve"> įrašyti</w:t>
            </w:r>
          </w:p>
        </w:tc>
        <w:tc>
          <w:tcPr>
            <w:tcW w:w="571" w:type="pct"/>
            <w:tcBorders>
              <w:top w:val="single" w:sz="4" w:space="0" w:color="auto"/>
              <w:left w:val="single" w:sz="4" w:space="0" w:color="auto"/>
              <w:bottom w:val="single" w:sz="4" w:space="0" w:color="auto"/>
              <w:right w:val="single" w:sz="4" w:space="0" w:color="auto"/>
            </w:tcBorders>
          </w:tcPr>
          <w:p w14:paraId="02D1FE43" w14:textId="5AB8CDFE"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Borders>
              <w:top w:val="single" w:sz="4" w:space="0" w:color="auto"/>
              <w:left w:val="single" w:sz="4" w:space="0" w:color="auto"/>
              <w:bottom w:val="single" w:sz="4" w:space="0" w:color="auto"/>
              <w:right w:val="single" w:sz="4" w:space="0" w:color="auto"/>
            </w:tcBorders>
          </w:tcPr>
          <w:p w14:paraId="2377E517" w14:textId="7EC37817"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t>įrašyti</w:t>
            </w:r>
          </w:p>
        </w:tc>
      </w:tr>
      <w:tr w:rsidR="00BB05FF" w:rsidRPr="004949E7" w14:paraId="477E6BC4" w14:textId="77777777" w:rsidTr="0068227A">
        <w:trPr>
          <w:trHeight w:val="523"/>
        </w:trPr>
        <w:tc>
          <w:tcPr>
            <w:tcW w:w="189" w:type="pct"/>
            <w:tcBorders>
              <w:top w:val="single" w:sz="4" w:space="0" w:color="auto"/>
              <w:left w:val="single" w:sz="4" w:space="0" w:color="auto"/>
              <w:bottom w:val="single" w:sz="4" w:space="0" w:color="auto"/>
              <w:right w:val="single" w:sz="4" w:space="0" w:color="auto"/>
            </w:tcBorders>
            <w:noWrap/>
          </w:tcPr>
          <w:p w14:paraId="332F539C" w14:textId="77777777" w:rsidR="00BB05FF" w:rsidRPr="004949E7" w:rsidRDefault="00BB05FF" w:rsidP="00BB05FF">
            <w:pPr>
              <w:pStyle w:val="ListParagraph"/>
              <w:numPr>
                <w:ilvl w:val="0"/>
                <w:numId w:val="23"/>
              </w:numPr>
              <w:suppressAutoHyphens w:val="0"/>
              <w:ind w:left="414" w:hanging="357"/>
              <w:rPr>
                <w:rFonts w:ascii="Trebuchet MS" w:hAnsi="Trebuchet MS"/>
                <w:sz w:val="22"/>
                <w:szCs w:val="22"/>
                <w:lang w:eastAsia="zh-CN"/>
              </w:rPr>
            </w:pPr>
          </w:p>
        </w:tc>
        <w:tc>
          <w:tcPr>
            <w:tcW w:w="76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9A761BD" w14:textId="77777777" w:rsidR="00BB05FF" w:rsidRPr="004949E7" w:rsidRDefault="00BB05FF" w:rsidP="00BB05FF">
            <w:pPr>
              <w:rPr>
                <w:rFonts w:ascii="Trebuchet MS" w:hAnsi="Trebuchet MS"/>
                <w:noProof/>
                <w:sz w:val="22"/>
                <w:szCs w:val="22"/>
              </w:rPr>
            </w:pPr>
            <w:r w:rsidRPr="004949E7">
              <w:rPr>
                <w:rFonts w:ascii="Trebuchet MS" w:hAnsi="Trebuchet MS"/>
                <w:noProof/>
                <w:sz w:val="22"/>
                <w:szCs w:val="22"/>
              </w:rPr>
              <w:t>Garantija</w:t>
            </w:r>
          </w:p>
        </w:tc>
        <w:tc>
          <w:tcPr>
            <w:tcW w:w="1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55D4FDF" w14:textId="594EE4A8" w:rsidR="00BB05FF" w:rsidRPr="004949E7" w:rsidRDefault="00BB05FF" w:rsidP="00BB05FF">
            <w:pPr>
              <w:jc w:val="both"/>
              <w:rPr>
                <w:rFonts w:ascii="Trebuchet MS" w:hAnsi="Trebuchet MS"/>
                <w:noProof/>
                <w:sz w:val="22"/>
                <w:szCs w:val="22"/>
              </w:rPr>
            </w:pPr>
            <w:r w:rsidRPr="00171FE7">
              <w:rPr>
                <w:rFonts w:ascii="Trebuchet MS" w:hAnsi="Trebuchet MS"/>
                <w:color w:val="000000" w:themeColor="text1"/>
                <w:sz w:val="22"/>
                <w:szCs w:val="22"/>
                <w:lang w:eastAsia="en-GB"/>
              </w:rPr>
              <w:t xml:space="preserve">Turi būti taikoma ne trumpesnė kaip 5 metų gamintojo </w:t>
            </w:r>
            <w:ins w:id="52" w:author="Rima Kabelinskienė" w:date="2025-02-06T14:52:00Z" w16du:dateUtc="2025-02-06T12:52:00Z">
              <w:r w:rsidR="000E708B">
                <w:rPr>
                  <w:rFonts w:ascii="Trebuchet MS" w:eastAsia="Times New Roman" w:hAnsi="Trebuchet MS"/>
                  <w:color w:val="000000" w:themeColor="text1"/>
                  <w:sz w:val="22"/>
                  <w:szCs w:val="22"/>
                </w:rPr>
                <w:t>garantija</w:t>
              </w:r>
            </w:ins>
            <w:del w:id="53" w:author="Rima Kabelinskienė" w:date="2025-02-06T14:52:00Z" w16du:dateUtc="2025-02-06T12:52:00Z">
              <w:r w:rsidRPr="00171FE7" w:rsidDel="000E708B">
                <w:rPr>
                  <w:rFonts w:ascii="Trebuchet MS" w:hAnsi="Trebuchet MS"/>
                  <w:color w:val="000000" w:themeColor="text1"/>
                  <w:sz w:val="22"/>
                  <w:szCs w:val="22"/>
                  <w:lang w:eastAsia="en-GB"/>
                </w:rPr>
                <w:delText>garantinė priežiūra</w:delText>
              </w:r>
            </w:del>
            <w:r w:rsidRPr="00171FE7">
              <w:rPr>
                <w:rFonts w:ascii="Trebuchet MS" w:hAnsi="Trebuchet MS"/>
                <w:color w:val="000000" w:themeColor="text1"/>
                <w:sz w:val="22"/>
                <w:szCs w:val="22"/>
                <w:lang w:eastAsia="en-GB"/>
              </w:rPr>
              <w:t>.</w:t>
            </w:r>
          </w:p>
        </w:tc>
        <w:tc>
          <w:tcPr>
            <w:tcW w:w="1191" w:type="pct"/>
            <w:noWrap/>
          </w:tcPr>
          <w:p w14:paraId="3596D920" w14:textId="4F699A00"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 xml:space="preserve"> įrašyti</w:t>
            </w:r>
          </w:p>
        </w:tc>
        <w:tc>
          <w:tcPr>
            <w:tcW w:w="571" w:type="pct"/>
          </w:tcPr>
          <w:p w14:paraId="771469AD" w14:textId="2145CDA4"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525" w:type="pct"/>
          </w:tcPr>
          <w:p w14:paraId="47CE1167" w14:textId="0DEEC5AD"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bl>
    <w:p w14:paraId="43642A21" w14:textId="77777777" w:rsidR="00F3485E" w:rsidRDefault="00F3485E" w:rsidP="00A17BB1">
      <w:pPr>
        <w:rPr>
          <w:rFonts w:ascii="Trebuchet MS" w:hAnsi="Trebuchet MS"/>
          <w:b/>
          <w:sz w:val="22"/>
          <w:szCs w:val="22"/>
        </w:rPr>
      </w:pPr>
    </w:p>
    <w:p w14:paraId="429A8B3A" w14:textId="77777777" w:rsidR="00F3485E" w:rsidRPr="004949E7" w:rsidRDefault="00F3485E" w:rsidP="00A17BB1">
      <w:pPr>
        <w:rPr>
          <w:rFonts w:ascii="Trebuchet MS" w:hAnsi="Trebuchet MS"/>
          <w:b/>
          <w:sz w:val="22"/>
          <w:szCs w:val="22"/>
        </w:rPr>
      </w:pPr>
    </w:p>
    <w:p w14:paraId="71E45FAF" w14:textId="5421B5A6" w:rsidR="001E16B2" w:rsidRPr="004949E7" w:rsidRDefault="00A17BB1" w:rsidP="001E16B2">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Kabelis tinklo komutatorių </w:t>
      </w:r>
      <w:r w:rsidRPr="00391BDB">
        <w:rPr>
          <w:rFonts w:ascii="Trebuchet MS" w:eastAsia="Times New Roman" w:hAnsi="Trebuchet MS"/>
          <w:b/>
          <w:color w:val="000000" w:themeColor="text1"/>
          <w:sz w:val="22"/>
          <w:szCs w:val="22"/>
        </w:rPr>
        <w:t>apjungimui</w:t>
      </w:r>
      <w:r w:rsidR="008B60E1" w:rsidRPr="00391BDB">
        <w:rPr>
          <w:rFonts w:ascii="Trebuchet MS" w:eastAsia="Times New Roman" w:hAnsi="Trebuchet MS"/>
          <w:b/>
          <w:color w:val="000000" w:themeColor="text1"/>
          <w:sz w:val="22"/>
          <w:szCs w:val="22"/>
        </w:rPr>
        <w:t xml:space="preserve">, </w:t>
      </w:r>
      <w:r w:rsidR="008B60E1" w:rsidRPr="00391BDB">
        <w:rPr>
          <w:rFonts w:ascii="Trebuchet MS" w:hAnsi="Trebuchet MS"/>
          <w:b/>
          <w:sz w:val="22"/>
          <w:szCs w:val="22"/>
        </w:rPr>
        <w:t>10G SFP+ prievadai</w:t>
      </w:r>
      <w:r w:rsidR="006C49FD">
        <w:rPr>
          <w:rFonts w:ascii="Trebuchet MS" w:hAnsi="Trebuchet MS"/>
          <w:b/>
          <w:sz w:val="22"/>
          <w:szCs w:val="22"/>
        </w:rPr>
        <w:t>, ilgis 1 m.</w:t>
      </w:r>
    </w:p>
    <w:p w14:paraId="76BB7B58" w14:textId="6C18C439"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7A1178" w:rsidRPr="004949E7">
        <w:rPr>
          <w:rFonts w:ascii="Trebuchet MS" w:hAnsi="Trebuchet MS"/>
          <w:sz w:val="22"/>
          <w:szCs w:val="22"/>
        </w:rPr>
        <w:t>2</w:t>
      </w:r>
    </w:p>
    <w:tbl>
      <w:tblPr>
        <w:tblW w:w="5016"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78"/>
        <w:gridCol w:w="2260"/>
        <w:gridCol w:w="5241"/>
        <w:gridCol w:w="3547"/>
        <w:gridCol w:w="1843"/>
        <w:gridCol w:w="1421"/>
      </w:tblGrid>
      <w:tr w:rsidR="000062B8" w:rsidRPr="004949E7" w14:paraId="099A1EFC" w14:textId="77777777" w:rsidTr="00F90E67">
        <w:trPr>
          <w:trHeight w:val="523"/>
        </w:trPr>
        <w:tc>
          <w:tcPr>
            <w:tcW w:w="194" w:type="pct"/>
            <w:vMerge w:val="restart"/>
            <w:tcBorders>
              <w:top w:val="single" w:sz="4" w:space="0" w:color="auto"/>
              <w:left w:val="single" w:sz="4" w:space="0" w:color="auto"/>
              <w:right w:val="single" w:sz="4" w:space="0" w:color="auto"/>
            </w:tcBorders>
            <w:noWrap/>
          </w:tcPr>
          <w:p w14:paraId="4793187D" w14:textId="77777777" w:rsidR="000062B8" w:rsidRPr="00240DE7" w:rsidRDefault="000062B8" w:rsidP="000062B8">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6118BDFF" w14:textId="77777777" w:rsidR="000062B8" w:rsidRPr="004949E7" w:rsidRDefault="000062B8" w:rsidP="00DE7330">
            <w:pPr>
              <w:pStyle w:val="ListParagraph"/>
              <w:suppressAutoHyphens w:val="0"/>
              <w:ind w:left="0"/>
              <w:rPr>
                <w:rFonts w:ascii="Trebuchet MS" w:hAnsi="Trebuchet MS"/>
                <w:sz w:val="22"/>
                <w:szCs w:val="22"/>
                <w:lang w:eastAsia="zh-CN"/>
              </w:rPr>
            </w:pPr>
          </w:p>
        </w:tc>
        <w:tc>
          <w:tcPr>
            <w:tcW w:w="759"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0D3DD98C" w14:textId="711F4CCC" w:rsidR="000062B8" w:rsidRPr="004949E7" w:rsidRDefault="000062B8" w:rsidP="000062B8">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60"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18CF97A5" w14:textId="58D222B2" w:rsidR="000062B8" w:rsidRPr="004949E7" w:rsidRDefault="000062B8" w:rsidP="000062B8">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287" w:type="pct"/>
            <w:gridSpan w:val="3"/>
            <w:tcBorders>
              <w:top w:val="single" w:sz="4" w:space="0" w:color="auto"/>
              <w:left w:val="single" w:sz="4" w:space="0" w:color="auto"/>
              <w:bottom w:val="single" w:sz="4" w:space="0" w:color="auto"/>
              <w:right w:val="single" w:sz="4" w:space="0" w:color="auto"/>
            </w:tcBorders>
            <w:noWrap/>
            <w:vAlign w:val="center"/>
          </w:tcPr>
          <w:p w14:paraId="1089F8C8" w14:textId="77777777" w:rsidR="000062B8" w:rsidRPr="00240DE7" w:rsidRDefault="000062B8"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3680E33B" w14:textId="1819DCA3" w:rsidR="000062B8" w:rsidRPr="004949E7" w:rsidRDefault="000062B8"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0062B8" w:rsidRPr="004949E7" w14:paraId="7D695F9F" w14:textId="77777777" w:rsidTr="00DE7330">
        <w:trPr>
          <w:trHeight w:val="523"/>
        </w:trPr>
        <w:tc>
          <w:tcPr>
            <w:tcW w:w="194" w:type="pct"/>
            <w:vMerge/>
            <w:tcBorders>
              <w:left w:val="single" w:sz="4" w:space="0" w:color="auto"/>
              <w:right w:val="single" w:sz="4" w:space="0" w:color="auto"/>
            </w:tcBorders>
            <w:noWrap/>
          </w:tcPr>
          <w:p w14:paraId="15EB07C6" w14:textId="77777777" w:rsidR="000062B8" w:rsidRPr="004949E7" w:rsidRDefault="000062B8" w:rsidP="00DE7330">
            <w:pPr>
              <w:pStyle w:val="ListParagraph"/>
              <w:suppressAutoHyphens w:val="0"/>
              <w:ind w:left="414"/>
              <w:rPr>
                <w:rFonts w:ascii="Trebuchet MS" w:hAnsi="Trebuchet MS"/>
                <w:sz w:val="22"/>
                <w:szCs w:val="22"/>
                <w:lang w:eastAsia="zh-CN"/>
              </w:rPr>
            </w:pPr>
          </w:p>
        </w:tc>
        <w:tc>
          <w:tcPr>
            <w:tcW w:w="759" w:type="pct"/>
            <w:vMerge/>
            <w:tcBorders>
              <w:left w:val="single" w:sz="4" w:space="0" w:color="auto"/>
              <w:right w:val="single" w:sz="4" w:space="0" w:color="auto"/>
            </w:tcBorders>
            <w:noWrap/>
            <w:tcMar>
              <w:top w:w="0" w:type="dxa"/>
              <w:left w:w="108" w:type="dxa"/>
              <w:bottom w:w="0" w:type="dxa"/>
              <w:right w:w="108" w:type="dxa"/>
            </w:tcMar>
          </w:tcPr>
          <w:p w14:paraId="749600E2" w14:textId="77777777" w:rsidR="000062B8" w:rsidRPr="004949E7" w:rsidRDefault="000062B8" w:rsidP="000062B8">
            <w:pPr>
              <w:rPr>
                <w:rFonts w:ascii="Trebuchet MS" w:hAnsi="Trebuchet MS"/>
                <w:noProof/>
                <w:sz w:val="22"/>
                <w:szCs w:val="22"/>
              </w:rPr>
            </w:pPr>
          </w:p>
        </w:tc>
        <w:tc>
          <w:tcPr>
            <w:tcW w:w="1760" w:type="pct"/>
            <w:vMerge/>
            <w:tcBorders>
              <w:left w:val="single" w:sz="4" w:space="0" w:color="auto"/>
              <w:right w:val="single" w:sz="4" w:space="0" w:color="auto"/>
            </w:tcBorders>
            <w:noWrap/>
            <w:tcMar>
              <w:top w:w="0" w:type="dxa"/>
              <w:left w:w="108" w:type="dxa"/>
              <w:bottom w:w="0" w:type="dxa"/>
              <w:right w:w="108" w:type="dxa"/>
            </w:tcMar>
          </w:tcPr>
          <w:p w14:paraId="39ACC2A8" w14:textId="77777777" w:rsidR="000062B8" w:rsidRPr="004949E7" w:rsidRDefault="000062B8" w:rsidP="000062B8">
            <w:pPr>
              <w:jc w:val="both"/>
              <w:rPr>
                <w:rFonts w:ascii="Trebuchet MS" w:hAnsi="Trebuchet MS"/>
                <w:noProof/>
                <w:sz w:val="22"/>
                <w:szCs w:val="22"/>
              </w:rPr>
            </w:pPr>
          </w:p>
        </w:tc>
        <w:tc>
          <w:tcPr>
            <w:tcW w:w="1191" w:type="pct"/>
            <w:vMerge w:val="restart"/>
            <w:tcBorders>
              <w:top w:val="single" w:sz="4" w:space="0" w:color="auto"/>
              <w:left w:val="single" w:sz="4" w:space="0" w:color="auto"/>
              <w:right w:val="single" w:sz="4" w:space="0" w:color="auto"/>
            </w:tcBorders>
            <w:noWrap/>
          </w:tcPr>
          <w:p w14:paraId="33B477E1" w14:textId="333213BC" w:rsidR="000062B8" w:rsidRPr="004949E7" w:rsidRDefault="000062B8" w:rsidP="000062B8">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096" w:type="pct"/>
            <w:gridSpan w:val="2"/>
            <w:tcBorders>
              <w:top w:val="single" w:sz="4" w:space="0" w:color="auto"/>
              <w:left w:val="single" w:sz="4" w:space="0" w:color="auto"/>
              <w:bottom w:val="single" w:sz="4" w:space="0" w:color="auto"/>
              <w:right w:val="single" w:sz="4" w:space="0" w:color="auto"/>
            </w:tcBorders>
          </w:tcPr>
          <w:p w14:paraId="0211BC17" w14:textId="232BE7D1" w:rsidR="000062B8" w:rsidRPr="004949E7" w:rsidRDefault="000062B8" w:rsidP="000062B8">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0062B8" w:rsidRPr="004949E7" w14:paraId="34468B51" w14:textId="77777777" w:rsidTr="00DE7330">
        <w:trPr>
          <w:trHeight w:val="523"/>
        </w:trPr>
        <w:tc>
          <w:tcPr>
            <w:tcW w:w="194" w:type="pct"/>
            <w:vMerge/>
            <w:tcBorders>
              <w:left w:val="single" w:sz="4" w:space="0" w:color="auto"/>
              <w:bottom w:val="single" w:sz="4" w:space="0" w:color="auto"/>
              <w:right w:val="single" w:sz="4" w:space="0" w:color="auto"/>
            </w:tcBorders>
            <w:noWrap/>
          </w:tcPr>
          <w:p w14:paraId="7012D069" w14:textId="77777777" w:rsidR="000062B8" w:rsidRPr="004949E7" w:rsidRDefault="000062B8" w:rsidP="00DE7330">
            <w:pPr>
              <w:pStyle w:val="ListParagraph"/>
              <w:suppressAutoHyphens w:val="0"/>
              <w:ind w:left="414"/>
              <w:rPr>
                <w:rFonts w:ascii="Trebuchet MS" w:hAnsi="Trebuchet MS"/>
                <w:sz w:val="22"/>
                <w:szCs w:val="22"/>
                <w:lang w:eastAsia="zh-CN"/>
              </w:rPr>
            </w:pPr>
          </w:p>
        </w:tc>
        <w:tc>
          <w:tcPr>
            <w:tcW w:w="759"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1CD2471B" w14:textId="77777777" w:rsidR="000062B8" w:rsidRPr="004949E7" w:rsidRDefault="000062B8" w:rsidP="000062B8">
            <w:pPr>
              <w:rPr>
                <w:rFonts w:ascii="Trebuchet MS" w:hAnsi="Trebuchet MS"/>
                <w:noProof/>
                <w:sz w:val="22"/>
                <w:szCs w:val="22"/>
              </w:rPr>
            </w:pPr>
          </w:p>
        </w:tc>
        <w:tc>
          <w:tcPr>
            <w:tcW w:w="1760"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49FE8D22" w14:textId="77777777" w:rsidR="000062B8" w:rsidRPr="004949E7" w:rsidRDefault="000062B8" w:rsidP="000062B8">
            <w:pPr>
              <w:jc w:val="both"/>
              <w:rPr>
                <w:rFonts w:ascii="Trebuchet MS" w:hAnsi="Trebuchet MS"/>
                <w:noProof/>
                <w:sz w:val="22"/>
                <w:szCs w:val="22"/>
              </w:rPr>
            </w:pPr>
          </w:p>
        </w:tc>
        <w:tc>
          <w:tcPr>
            <w:tcW w:w="1191" w:type="pct"/>
            <w:vMerge/>
            <w:tcBorders>
              <w:left w:val="single" w:sz="4" w:space="0" w:color="auto"/>
              <w:bottom w:val="single" w:sz="4" w:space="0" w:color="auto"/>
              <w:right w:val="single" w:sz="4" w:space="0" w:color="auto"/>
            </w:tcBorders>
            <w:noWrap/>
          </w:tcPr>
          <w:p w14:paraId="45791F47" w14:textId="77777777" w:rsidR="000062B8" w:rsidRPr="004949E7" w:rsidRDefault="000062B8" w:rsidP="000062B8">
            <w:pPr>
              <w:jc w:val="center"/>
              <w:rPr>
                <w:rFonts w:ascii="Trebuchet MS" w:hAnsi="Trebuchet MS"/>
                <w:noProof/>
                <w:sz w:val="22"/>
                <w:szCs w:val="22"/>
              </w:rPr>
            </w:pPr>
          </w:p>
        </w:tc>
        <w:tc>
          <w:tcPr>
            <w:tcW w:w="619" w:type="pct"/>
            <w:tcBorders>
              <w:top w:val="single" w:sz="4" w:space="0" w:color="auto"/>
              <w:left w:val="single" w:sz="4" w:space="0" w:color="auto"/>
              <w:bottom w:val="single" w:sz="4" w:space="0" w:color="auto"/>
              <w:right w:val="single" w:sz="4" w:space="0" w:color="auto"/>
            </w:tcBorders>
          </w:tcPr>
          <w:p w14:paraId="52B1BD09" w14:textId="66691291" w:rsidR="000062B8" w:rsidRPr="004949E7" w:rsidRDefault="000062B8" w:rsidP="000062B8">
            <w:pPr>
              <w:jc w:val="center"/>
              <w:rPr>
                <w:rFonts w:ascii="Trebuchet MS" w:hAnsi="Trebuchet MS"/>
                <w:noProof/>
                <w:sz w:val="22"/>
                <w:szCs w:val="22"/>
              </w:rPr>
            </w:pPr>
            <w:r w:rsidRPr="00240DE7">
              <w:rPr>
                <w:rFonts w:ascii="Trebuchet MS" w:hAnsi="Trebuchet MS"/>
                <w:b/>
                <w:bCs/>
                <w:sz w:val="22"/>
                <w:szCs w:val="22"/>
              </w:rPr>
              <w:t>dokumento pavadinimas</w:t>
            </w:r>
          </w:p>
        </w:tc>
        <w:tc>
          <w:tcPr>
            <w:tcW w:w="477" w:type="pct"/>
            <w:tcBorders>
              <w:top w:val="single" w:sz="4" w:space="0" w:color="auto"/>
              <w:left w:val="single" w:sz="4" w:space="0" w:color="auto"/>
              <w:bottom w:val="single" w:sz="4" w:space="0" w:color="auto"/>
              <w:right w:val="single" w:sz="4" w:space="0" w:color="auto"/>
            </w:tcBorders>
          </w:tcPr>
          <w:p w14:paraId="07ADDEBC" w14:textId="67FA361D" w:rsidR="000062B8" w:rsidRPr="004949E7" w:rsidRDefault="000062B8" w:rsidP="000062B8">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663851A5" w14:textId="77777777" w:rsidTr="00DE7330">
        <w:trPr>
          <w:trHeight w:val="523"/>
        </w:trPr>
        <w:tc>
          <w:tcPr>
            <w:tcW w:w="194" w:type="pct"/>
            <w:tcBorders>
              <w:top w:val="single" w:sz="4" w:space="0" w:color="auto"/>
              <w:left w:val="single" w:sz="4" w:space="0" w:color="auto"/>
              <w:bottom w:val="single" w:sz="4" w:space="0" w:color="auto"/>
              <w:right w:val="single" w:sz="4" w:space="0" w:color="auto"/>
            </w:tcBorders>
            <w:noWrap/>
          </w:tcPr>
          <w:p w14:paraId="6082081B" w14:textId="77777777" w:rsidR="009B3C0E" w:rsidRPr="004949E7" w:rsidRDefault="009B3C0E" w:rsidP="009B3C0E">
            <w:pPr>
              <w:pStyle w:val="ListParagraph"/>
              <w:numPr>
                <w:ilvl w:val="0"/>
                <w:numId w:val="24"/>
              </w:numPr>
              <w:suppressAutoHyphens w:val="0"/>
              <w:ind w:left="414" w:hanging="357"/>
              <w:rPr>
                <w:rFonts w:ascii="Trebuchet MS" w:hAnsi="Trebuchet MS"/>
                <w:sz w:val="22"/>
                <w:szCs w:val="22"/>
                <w:lang w:eastAsia="zh-CN"/>
              </w:rPr>
            </w:pPr>
          </w:p>
        </w:tc>
        <w:tc>
          <w:tcPr>
            <w:tcW w:w="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77DDA3C"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22A1540" w14:textId="4CDE05D4"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91" w:type="pct"/>
            <w:tcBorders>
              <w:top w:val="single" w:sz="4" w:space="0" w:color="auto"/>
              <w:left w:val="single" w:sz="4" w:space="0" w:color="auto"/>
              <w:bottom w:val="single" w:sz="4" w:space="0" w:color="auto"/>
              <w:right w:val="single" w:sz="4" w:space="0" w:color="auto"/>
            </w:tcBorders>
            <w:noWrap/>
          </w:tcPr>
          <w:p w14:paraId="0CC689BE" w14:textId="3464324F"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c>
          <w:tcPr>
            <w:tcW w:w="619" w:type="pct"/>
            <w:tcBorders>
              <w:top w:val="single" w:sz="4" w:space="0" w:color="auto"/>
              <w:left w:val="single" w:sz="4" w:space="0" w:color="auto"/>
              <w:bottom w:val="single" w:sz="4" w:space="0" w:color="auto"/>
              <w:right w:val="single" w:sz="4" w:space="0" w:color="auto"/>
            </w:tcBorders>
          </w:tcPr>
          <w:p w14:paraId="379EF16D" w14:textId="74AF1F64"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c>
          <w:tcPr>
            <w:tcW w:w="477" w:type="pct"/>
            <w:tcBorders>
              <w:top w:val="single" w:sz="4" w:space="0" w:color="auto"/>
              <w:left w:val="single" w:sz="4" w:space="0" w:color="auto"/>
              <w:bottom w:val="single" w:sz="4" w:space="0" w:color="auto"/>
              <w:right w:val="single" w:sz="4" w:space="0" w:color="auto"/>
            </w:tcBorders>
          </w:tcPr>
          <w:p w14:paraId="137E0FFE" w14:textId="7D543290"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4583782B" w14:textId="77777777" w:rsidTr="00DE7330">
        <w:trPr>
          <w:trHeight w:val="523"/>
        </w:trPr>
        <w:tc>
          <w:tcPr>
            <w:tcW w:w="194" w:type="pct"/>
            <w:tcBorders>
              <w:top w:val="single" w:sz="4" w:space="0" w:color="auto"/>
              <w:left w:val="single" w:sz="4" w:space="0" w:color="auto"/>
              <w:bottom w:val="single" w:sz="4" w:space="0" w:color="auto"/>
              <w:right w:val="single" w:sz="4" w:space="0" w:color="auto"/>
            </w:tcBorders>
            <w:noWrap/>
          </w:tcPr>
          <w:p w14:paraId="19A126FF" w14:textId="77777777" w:rsidR="009B3C0E" w:rsidRPr="004949E7" w:rsidRDefault="009B3C0E" w:rsidP="009B3C0E">
            <w:pPr>
              <w:pStyle w:val="ListParagraph"/>
              <w:numPr>
                <w:ilvl w:val="0"/>
                <w:numId w:val="24"/>
              </w:numPr>
              <w:suppressAutoHyphens w:val="0"/>
              <w:ind w:left="414" w:hanging="357"/>
              <w:rPr>
                <w:rFonts w:ascii="Trebuchet MS" w:hAnsi="Trebuchet MS"/>
                <w:sz w:val="22"/>
                <w:szCs w:val="22"/>
                <w:lang w:eastAsia="zh-CN"/>
              </w:rPr>
            </w:pPr>
          </w:p>
        </w:tc>
        <w:tc>
          <w:tcPr>
            <w:tcW w:w="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661C85F"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050C626"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Kabelis skirtas tinklo komutatorių apjungimui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Direct</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Attach</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Copper</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Cable</w:t>
            </w:r>
            <w:proofErr w:type="spellEnd"/>
            <w:r w:rsidRPr="004949E7">
              <w:rPr>
                <w:rFonts w:ascii="Trebuchet MS" w:hAnsi="Trebuchet MS"/>
                <w:sz w:val="22"/>
                <w:szCs w:val="22"/>
              </w:rPr>
              <w:t>), 10G SFP+ prievadai, ilgis 1 m.</w:t>
            </w:r>
          </w:p>
        </w:tc>
        <w:tc>
          <w:tcPr>
            <w:tcW w:w="1191" w:type="pct"/>
            <w:tcBorders>
              <w:top w:val="single" w:sz="4" w:space="0" w:color="auto"/>
              <w:left w:val="single" w:sz="4" w:space="0" w:color="auto"/>
              <w:bottom w:val="single" w:sz="4" w:space="0" w:color="auto"/>
              <w:right w:val="single" w:sz="4" w:space="0" w:color="auto"/>
            </w:tcBorders>
            <w:noWrap/>
          </w:tcPr>
          <w:p w14:paraId="44CCC723" w14:textId="02EAE076"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c>
          <w:tcPr>
            <w:tcW w:w="619" w:type="pct"/>
            <w:tcBorders>
              <w:top w:val="single" w:sz="4" w:space="0" w:color="auto"/>
              <w:left w:val="single" w:sz="4" w:space="0" w:color="auto"/>
              <w:bottom w:val="single" w:sz="4" w:space="0" w:color="auto"/>
              <w:right w:val="single" w:sz="4" w:space="0" w:color="auto"/>
            </w:tcBorders>
          </w:tcPr>
          <w:p w14:paraId="7F007563" w14:textId="1DF47725"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c>
          <w:tcPr>
            <w:tcW w:w="477" w:type="pct"/>
            <w:tcBorders>
              <w:top w:val="single" w:sz="4" w:space="0" w:color="auto"/>
              <w:left w:val="single" w:sz="4" w:space="0" w:color="auto"/>
              <w:bottom w:val="single" w:sz="4" w:space="0" w:color="auto"/>
              <w:right w:val="single" w:sz="4" w:space="0" w:color="auto"/>
            </w:tcBorders>
          </w:tcPr>
          <w:p w14:paraId="35CE46EB" w14:textId="468B8E39" w:rsidR="009B3C0E" w:rsidRPr="004949E7" w:rsidRDefault="009B3C0E" w:rsidP="00F27C5D">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63B4C7D1" w14:textId="77777777" w:rsidTr="009D5DDF">
        <w:trPr>
          <w:trHeight w:val="523"/>
        </w:trPr>
        <w:tc>
          <w:tcPr>
            <w:tcW w:w="194" w:type="pct"/>
            <w:tcBorders>
              <w:top w:val="single" w:sz="4" w:space="0" w:color="auto"/>
              <w:left w:val="single" w:sz="4" w:space="0" w:color="auto"/>
              <w:bottom w:val="single" w:sz="4" w:space="0" w:color="auto"/>
              <w:right w:val="single" w:sz="4" w:space="0" w:color="auto"/>
            </w:tcBorders>
            <w:noWrap/>
          </w:tcPr>
          <w:p w14:paraId="5FA5E6D5" w14:textId="77777777" w:rsidR="009B3C0E" w:rsidRPr="004949E7" w:rsidRDefault="009B3C0E" w:rsidP="009B3C0E">
            <w:pPr>
              <w:pStyle w:val="ListParagraph"/>
              <w:numPr>
                <w:ilvl w:val="0"/>
                <w:numId w:val="24"/>
              </w:numPr>
              <w:suppressAutoHyphens w:val="0"/>
              <w:ind w:left="414" w:hanging="357"/>
              <w:rPr>
                <w:rFonts w:ascii="Trebuchet MS" w:hAnsi="Trebuchet MS"/>
                <w:sz w:val="22"/>
                <w:szCs w:val="22"/>
                <w:lang w:eastAsia="zh-CN"/>
              </w:rPr>
            </w:pPr>
          </w:p>
        </w:tc>
        <w:tc>
          <w:tcPr>
            <w:tcW w:w="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A9551B7" w14:textId="77777777" w:rsidR="009B3C0E" w:rsidRPr="004949E7" w:rsidRDefault="009B3C0E" w:rsidP="009B3C0E">
            <w:pPr>
              <w:rPr>
                <w:rFonts w:ascii="Trebuchet MS" w:hAnsi="Trebuchet MS"/>
                <w:sz w:val="22"/>
                <w:szCs w:val="22"/>
              </w:rPr>
            </w:pPr>
            <w:r w:rsidRPr="004949E7">
              <w:rPr>
                <w:rFonts w:ascii="Trebuchet MS" w:hAnsi="Trebuchet MS"/>
                <w:sz w:val="22"/>
                <w:szCs w:val="22"/>
              </w:rPr>
              <w:t xml:space="preserve">Suderinamumas </w:t>
            </w:r>
          </w:p>
          <w:p w14:paraId="4D6CDF9A" w14:textId="77777777" w:rsidR="009B3C0E" w:rsidRPr="004949E7" w:rsidRDefault="009B3C0E" w:rsidP="009B3C0E">
            <w:pPr>
              <w:rPr>
                <w:rFonts w:ascii="Trebuchet MS" w:hAnsi="Trebuchet MS"/>
                <w:noProof/>
                <w:sz w:val="22"/>
                <w:szCs w:val="22"/>
              </w:rPr>
            </w:pPr>
          </w:p>
        </w:tc>
        <w:tc>
          <w:tcPr>
            <w:tcW w:w="17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4CAF62D" w14:textId="289304D4" w:rsidR="00171FE7" w:rsidRPr="004949E7" w:rsidRDefault="009B3C0E" w:rsidP="009B3C0E">
            <w:pPr>
              <w:contextualSpacing/>
              <w:jc w:val="both"/>
              <w:rPr>
                <w:rFonts w:ascii="Trebuchet MS" w:hAnsi="Trebuchet MS"/>
                <w:sz w:val="22"/>
                <w:szCs w:val="22"/>
              </w:rPr>
            </w:pPr>
            <w:r w:rsidRPr="00EE4BC3">
              <w:rPr>
                <w:rFonts w:ascii="Trebuchet MS" w:hAnsi="Trebuchet MS"/>
                <w:sz w:val="22"/>
                <w:szCs w:val="22"/>
              </w:rPr>
              <w:t xml:space="preserve">Kabelis privalo būti pilnai suderinamas su techninės specifikacijos 2,3,4,5 ir 6 </w:t>
            </w:r>
            <w:r w:rsidR="00171FE7" w:rsidRPr="00EE4BC3">
              <w:rPr>
                <w:rFonts w:ascii="Trebuchet MS" w:hAnsi="Trebuchet MS"/>
                <w:sz w:val="22"/>
                <w:szCs w:val="22"/>
              </w:rPr>
              <w:t>lente</w:t>
            </w:r>
            <w:r w:rsidR="00EE4BC3" w:rsidRPr="00EE4BC3">
              <w:rPr>
                <w:rFonts w:ascii="Trebuchet MS" w:hAnsi="Trebuchet MS"/>
                <w:sz w:val="22"/>
                <w:szCs w:val="22"/>
              </w:rPr>
              <w:t>lėse</w:t>
            </w:r>
            <w:r w:rsidRPr="00EE4BC3">
              <w:rPr>
                <w:rFonts w:ascii="Trebuchet MS" w:hAnsi="Trebuchet MS"/>
                <w:sz w:val="22"/>
                <w:szCs w:val="22"/>
              </w:rPr>
              <w:t xml:space="preserve"> siūlomais tinklo komutatoriais ir turi būti to paties gamintojo kaip </w:t>
            </w:r>
            <w:r w:rsidRPr="00EE4BC3">
              <w:rPr>
                <w:rFonts w:ascii="Trebuchet MS" w:hAnsi="Trebuchet MS"/>
                <w:sz w:val="22"/>
                <w:szCs w:val="22"/>
              </w:rPr>
              <w:lastRenderedPageBreak/>
              <w:t>ir siūlomi tinklo komutatoriai.</w:t>
            </w:r>
            <w:r w:rsidR="00EE4BC3">
              <w:rPr>
                <w:rFonts w:ascii="Trebuchet MS" w:hAnsi="Trebuchet MS"/>
                <w:sz w:val="22"/>
                <w:szCs w:val="22"/>
              </w:rPr>
              <w:t xml:space="preserve"> </w:t>
            </w:r>
            <w:r w:rsidR="00171FE7" w:rsidRPr="00476F1F">
              <w:rPr>
                <w:rFonts w:ascii="Trebuchet MS" w:hAnsi="Trebuchet MS"/>
                <w:sz w:val="22"/>
                <w:szCs w:val="22"/>
              </w:rPr>
              <w:t>Jei Tiekėjas siūlo ne</w:t>
            </w:r>
            <w:r w:rsidR="00171FE7">
              <w:rPr>
                <w:rFonts w:ascii="Trebuchet MS" w:hAnsi="Trebuchet MS"/>
                <w:sz w:val="22"/>
                <w:szCs w:val="22"/>
              </w:rPr>
              <w:t xml:space="preserve"> to pačio gamintojo kabelį kaip ir tinklo komutatorius</w:t>
            </w:r>
            <w:r w:rsidR="00171FE7" w:rsidRPr="00476F1F">
              <w:rPr>
                <w:rFonts w:ascii="Trebuchet MS" w:hAnsi="Trebuchet MS"/>
                <w:sz w:val="22"/>
                <w:szCs w:val="22"/>
              </w:rPr>
              <w:t xml:space="preserve">, kartu su pasiūlymu privalo pateikti </w:t>
            </w:r>
            <w:r w:rsidR="00171FE7">
              <w:rPr>
                <w:rFonts w:ascii="Trebuchet MS" w:hAnsi="Trebuchet MS"/>
                <w:sz w:val="22"/>
                <w:szCs w:val="22"/>
              </w:rPr>
              <w:t xml:space="preserve">kabelio </w:t>
            </w:r>
            <w:r w:rsidR="00171FE7" w:rsidRPr="00476F1F">
              <w:rPr>
                <w:rFonts w:ascii="Trebuchet MS" w:hAnsi="Trebuchet MS"/>
                <w:sz w:val="22"/>
                <w:szCs w:val="22"/>
              </w:rPr>
              <w:t>gamintojo išduotus pritaikymo protokolus</w:t>
            </w:r>
            <w:r w:rsidR="00171FE7">
              <w:rPr>
                <w:rFonts w:ascii="Trebuchet MS" w:hAnsi="Trebuchet MS"/>
                <w:sz w:val="22"/>
                <w:szCs w:val="22"/>
              </w:rPr>
              <w:t xml:space="preserve">, </w:t>
            </w:r>
            <w:r w:rsidR="00171FE7" w:rsidRPr="00476F1F">
              <w:rPr>
                <w:rFonts w:ascii="Trebuchet MS" w:hAnsi="Trebuchet MS"/>
                <w:color w:val="000000"/>
                <w:sz w:val="22"/>
                <w:szCs w:val="22"/>
              </w:rPr>
              <w:t>medžiag</w:t>
            </w:r>
            <w:r w:rsidR="00171FE7">
              <w:rPr>
                <w:rFonts w:ascii="Trebuchet MS" w:hAnsi="Trebuchet MS"/>
                <w:color w:val="000000"/>
                <w:sz w:val="22"/>
                <w:szCs w:val="22"/>
              </w:rPr>
              <w:t>ą, kuri</w:t>
            </w:r>
            <w:r w:rsidR="00171FE7" w:rsidRPr="00476F1F">
              <w:rPr>
                <w:rFonts w:ascii="Trebuchet MS" w:hAnsi="Trebuchet MS"/>
                <w:color w:val="000000"/>
                <w:sz w:val="22"/>
                <w:szCs w:val="22"/>
              </w:rPr>
              <w:t xml:space="preserve"> objektyviai patvirtina, kad </w:t>
            </w:r>
            <w:r w:rsidR="00171FE7">
              <w:rPr>
                <w:rFonts w:ascii="Trebuchet MS" w:hAnsi="Trebuchet MS"/>
                <w:color w:val="000000"/>
                <w:sz w:val="22"/>
                <w:szCs w:val="22"/>
              </w:rPr>
              <w:t>tiekėjo</w:t>
            </w:r>
            <w:r w:rsidR="00171FE7" w:rsidRPr="00476F1F">
              <w:rPr>
                <w:rFonts w:ascii="Trebuchet MS" w:hAnsi="Trebuchet MS"/>
                <w:color w:val="000000"/>
                <w:sz w:val="22"/>
                <w:szCs w:val="22"/>
              </w:rPr>
              <w:t xml:space="preserve"> siūlomos skirtingų gamintojų prekės tinkamai funkcionuos (derės) tarpusavyje ir yra tinkamos darbui su siūlomu</w:t>
            </w:r>
            <w:r w:rsidR="00171FE7">
              <w:rPr>
                <w:rFonts w:ascii="Trebuchet MS" w:hAnsi="Trebuchet MS"/>
                <w:color w:val="000000"/>
                <w:sz w:val="22"/>
                <w:szCs w:val="22"/>
              </w:rPr>
              <w:t xml:space="preserve"> tinklo komutatoriumi.</w:t>
            </w:r>
          </w:p>
        </w:tc>
        <w:tc>
          <w:tcPr>
            <w:tcW w:w="1191" w:type="pct"/>
            <w:tcBorders>
              <w:top w:val="single" w:sz="4" w:space="0" w:color="auto"/>
              <w:left w:val="single" w:sz="4" w:space="0" w:color="auto"/>
              <w:bottom w:val="single" w:sz="4" w:space="0" w:color="auto"/>
              <w:right w:val="single" w:sz="4" w:space="0" w:color="auto"/>
            </w:tcBorders>
            <w:noWrap/>
          </w:tcPr>
          <w:p w14:paraId="42EDE0AA" w14:textId="25475FB2"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lastRenderedPageBreak/>
              <w:t>įrašyti</w:t>
            </w:r>
          </w:p>
        </w:tc>
        <w:tc>
          <w:tcPr>
            <w:tcW w:w="619" w:type="pct"/>
            <w:tcBorders>
              <w:top w:val="single" w:sz="4" w:space="0" w:color="auto"/>
              <w:left w:val="single" w:sz="4" w:space="0" w:color="auto"/>
              <w:bottom w:val="single" w:sz="4" w:space="0" w:color="auto"/>
              <w:right w:val="single" w:sz="4" w:space="0" w:color="auto"/>
            </w:tcBorders>
          </w:tcPr>
          <w:p w14:paraId="3AD0BB04" w14:textId="4C034AB2"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t>įrašyti</w:t>
            </w:r>
          </w:p>
        </w:tc>
        <w:tc>
          <w:tcPr>
            <w:tcW w:w="477" w:type="pct"/>
            <w:tcBorders>
              <w:top w:val="single" w:sz="4" w:space="0" w:color="auto"/>
              <w:left w:val="single" w:sz="4" w:space="0" w:color="auto"/>
              <w:bottom w:val="single" w:sz="4" w:space="0" w:color="auto"/>
              <w:right w:val="single" w:sz="4" w:space="0" w:color="auto"/>
            </w:tcBorders>
          </w:tcPr>
          <w:p w14:paraId="59531761" w14:textId="35556668" w:rsidR="009B3C0E" w:rsidRPr="004949E7" w:rsidRDefault="009B3C0E" w:rsidP="00DE7330">
            <w:pPr>
              <w:jc w:val="center"/>
              <w:rPr>
                <w:rFonts w:ascii="Trebuchet MS" w:hAnsi="Trebuchet MS"/>
                <w:noProof/>
                <w:sz w:val="22"/>
                <w:szCs w:val="22"/>
              </w:rPr>
            </w:pPr>
            <w:r w:rsidRPr="00EC2CD9">
              <w:rPr>
                <w:rFonts w:ascii="Trebuchet MS" w:hAnsi="Trebuchet MS"/>
                <w:i/>
                <w:color w:val="FF0000"/>
                <w:sz w:val="22"/>
                <w:szCs w:val="22"/>
              </w:rPr>
              <w:t>įrašyti</w:t>
            </w:r>
          </w:p>
        </w:tc>
      </w:tr>
      <w:tr w:rsidR="00BB05FF" w:rsidRPr="004949E7" w14:paraId="53B829EF" w14:textId="77777777" w:rsidTr="00BB05FF">
        <w:trPr>
          <w:trHeight w:val="523"/>
        </w:trPr>
        <w:tc>
          <w:tcPr>
            <w:tcW w:w="194" w:type="pct"/>
            <w:tcBorders>
              <w:top w:val="single" w:sz="4" w:space="0" w:color="auto"/>
              <w:left w:val="single" w:sz="4" w:space="0" w:color="auto"/>
              <w:bottom w:val="single" w:sz="4" w:space="0" w:color="auto"/>
              <w:right w:val="single" w:sz="4" w:space="0" w:color="auto"/>
            </w:tcBorders>
            <w:noWrap/>
          </w:tcPr>
          <w:p w14:paraId="73D76C46" w14:textId="77777777" w:rsidR="00BB05FF" w:rsidRPr="004949E7" w:rsidRDefault="00BB05FF" w:rsidP="00BB05FF">
            <w:pPr>
              <w:pStyle w:val="ListParagraph"/>
              <w:numPr>
                <w:ilvl w:val="0"/>
                <w:numId w:val="24"/>
              </w:numPr>
              <w:suppressAutoHyphens w:val="0"/>
              <w:ind w:left="414" w:hanging="357"/>
              <w:rPr>
                <w:rFonts w:ascii="Trebuchet MS" w:hAnsi="Trebuchet MS"/>
                <w:sz w:val="22"/>
                <w:szCs w:val="22"/>
                <w:lang w:eastAsia="zh-CN"/>
              </w:rPr>
            </w:pPr>
          </w:p>
        </w:tc>
        <w:tc>
          <w:tcPr>
            <w:tcW w:w="7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A61C120" w14:textId="77777777" w:rsidR="00BB05FF" w:rsidRPr="004949E7" w:rsidRDefault="00BB05FF" w:rsidP="00BB05FF">
            <w:pPr>
              <w:rPr>
                <w:rFonts w:ascii="Trebuchet MS" w:hAnsi="Trebuchet MS"/>
                <w:noProof/>
                <w:sz w:val="22"/>
                <w:szCs w:val="22"/>
              </w:rPr>
            </w:pPr>
            <w:r w:rsidRPr="004949E7">
              <w:rPr>
                <w:rFonts w:ascii="Trebuchet MS" w:hAnsi="Trebuchet MS"/>
                <w:noProof/>
                <w:sz w:val="22"/>
                <w:szCs w:val="22"/>
              </w:rPr>
              <w:t>Garantija</w:t>
            </w:r>
          </w:p>
        </w:tc>
        <w:tc>
          <w:tcPr>
            <w:tcW w:w="17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33AC0AB" w14:textId="703495EA" w:rsidR="00BB05FF" w:rsidRPr="004949E7" w:rsidRDefault="00BB05FF" w:rsidP="00BB05FF">
            <w:pPr>
              <w:jc w:val="both"/>
              <w:rPr>
                <w:rFonts w:ascii="Trebuchet MS" w:hAnsi="Trebuchet MS"/>
                <w:noProof/>
                <w:sz w:val="22"/>
                <w:szCs w:val="22"/>
              </w:rPr>
            </w:pPr>
            <w:r w:rsidRPr="004546E7">
              <w:rPr>
                <w:rFonts w:ascii="Trebuchet MS" w:hAnsi="Trebuchet MS"/>
                <w:color w:val="000000" w:themeColor="text1"/>
                <w:sz w:val="22"/>
                <w:szCs w:val="22"/>
                <w:lang w:eastAsia="en-GB"/>
              </w:rPr>
              <w:t xml:space="preserve">Turi būti taikoma ne trumpesnė kaip 5 metų gamintojo </w:t>
            </w:r>
            <w:ins w:id="54" w:author="Rima Kabelinskienė" w:date="2025-02-06T14:52:00Z" w16du:dateUtc="2025-02-06T12:52:00Z">
              <w:r w:rsidR="000E708B">
                <w:rPr>
                  <w:rFonts w:ascii="Trebuchet MS" w:eastAsia="Times New Roman" w:hAnsi="Trebuchet MS"/>
                  <w:color w:val="000000" w:themeColor="text1"/>
                  <w:sz w:val="22"/>
                  <w:szCs w:val="22"/>
                </w:rPr>
                <w:t>garantija</w:t>
              </w:r>
            </w:ins>
            <w:del w:id="55" w:author="Rima Kabelinskienė" w:date="2025-02-06T14:52:00Z" w16du:dateUtc="2025-02-06T12:52:00Z">
              <w:r w:rsidRPr="004546E7" w:rsidDel="000E708B">
                <w:rPr>
                  <w:rFonts w:ascii="Trebuchet MS" w:hAnsi="Trebuchet MS"/>
                  <w:color w:val="000000" w:themeColor="text1"/>
                  <w:sz w:val="22"/>
                  <w:szCs w:val="22"/>
                  <w:lang w:eastAsia="en-GB"/>
                </w:rPr>
                <w:delText>garantinė priežiūra</w:delText>
              </w:r>
            </w:del>
            <w:r w:rsidRPr="004546E7">
              <w:rPr>
                <w:rFonts w:ascii="Trebuchet MS" w:hAnsi="Trebuchet MS"/>
                <w:color w:val="000000" w:themeColor="text1"/>
                <w:sz w:val="22"/>
                <w:szCs w:val="22"/>
                <w:lang w:eastAsia="en-GB"/>
              </w:rPr>
              <w:t>.</w:t>
            </w:r>
          </w:p>
        </w:tc>
        <w:tc>
          <w:tcPr>
            <w:tcW w:w="1191" w:type="pct"/>
            <w:noWrap/>
          </w:tcPr>
          <w:p w14:paraId="1CFE3715" w14:textId="3E2EE84F"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619" w:type="pct"/>
          </w:tcPr>
          <w:p w14:paraId="5F93DDC5" w14:textId="29A270B7"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c>
          <w:tcPr>
            <w:tcW w:w="477" w:type="pct"/>
          </w:tcPr>
          <w:p w14:paraId="7FFE2401" w14:textId="57CAE2D6" w:rsidR="00BB05FF" w:rsidRPr="004949E7" w:rsidRDefault="00BB05FF" w:rsidP="00BB05FF">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bl>
    <w:p w14:paraId="52B47B86" w14:textId="77777777" w:rsidR="00F27C5D" w:rsidRDefault="00F27C5D" w:rsidP="00A17BB1">
      <w:pPr>
        <w:rPr>
          <w:rFonts w:ascii="Trebuchet MS" w:hAnsi="Trebuchet MS"/>
          <w:b/>
          <w:sz w:val="22"/>
          <w:szCs w:val="22"/>
        </w:rPr>
      </w:pPr>
    </w:p>
    <w:p w14:paraId="76807CCF" w14:textId="3696FFD4" w:rsidR="00F27C5D" w:rsidRPr="004949E7" w:rsidDel="000E708B" w:rsidRDefault="00F27C5D" w:rsidP="00A17BB1">
      <w:pPr>
        <w:rPr>
          <w:del w:id="56" w:author="Rima Kabelinskienė" w:date="2025-02-06T14:52:00Z" w16du:dateUtc="2025-02-06T12:52:00Z"/>
          <w:rFonts w:ascii="Trebuchet MS" w:hAnsi="Trebuchet MS"/>
          <w:b/>
          <w:sz w:val="22"/>
          <w:szCs w:val="22"/>
        </w:rPr>
      </w:pPr>
    </w:p>
    <w:p w14:paraId="5A4E17DA" w14:textId="7BCEA9CF"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Kabelis tinklo komutatorių </w:t>
      </w:r>
      <w:r w:rsidRPr="00391BDB">
        <w:rPr>
          <w:rFonts w:ascii="Trebuchet MS" w:eastAsia="Times New Roman" w:hAnsi="Trebuchet MS"/>
          <w:b/>
          <w:color w:val="000000" w:themeColor="text1"/>
          <w:sz w:val="22"/>
          <w:szCs w:val="22"/>
        </w:rPr>
        <w:t>apjungimui</w:t>
      </w:r>
      <w:r w:rsidR="008A11A1" w:rsidRPr="00391BDB">
        <w:rPr>
          <w:rFonts w:ascii="Trebuchet MS" w:eastAsia="Times New Roman" w:hAnsi="Trebuchet MS"/>
          <w:b/>
          <w:color w:val="000000" w:themeColor="text1"/>
          <w:sz w:val="22"/>
          <w:szCs w:val="22"/>
        </w:rPr>
        <w:t xml:space="preserve">, </w:t>
      </w:r>
      <w:r w:rsidR="008A11A1" w:rsidRPr="00391BDB">
        <w:rPr>
          <w:rFonts w:ascii="Trebuchet MS" w:hAnsi="Trebuchet MS"/>
          <w:b/>
          <w:sz w:val="22"/>
          <w:szCs w:val="22"/>
        </w:rPr>
        <w:t>10G SFP+ prievadai</w:t>
      </w:r>
      <w:r w:rsidR="00275B5D" w:rsidRPr="00391BDB">
        <w:rPr>
          <w:rFonts w:ascii="Trebuchet MS" w:hAnsi="Trebuchet MS"/>
          <w:b/>
          <w:sz w:val="22"/>
          <w:szCs w:val="22"/>
        </w:rPr>
        <w:t>, ilgis 3 m.</w:t>
      </w:r>
    </w:p>
    <w:p w14:paraId="43F2BA57" w14:textId="07DB8B73"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7A1178" w:rsidRPr="004949E7">
        <w:rPr>
          <w:rFonts w:ascii="Trebuchet MS" w:hAnsi="Trebuchet MS"/>
          <w:sz w:val="22"/>
          <w:szCs w:val="22"/>
        </w:rPr>
        <w:t>3</w:t>
      </w:r>
    </w:p>
    <w:tbl>
      <w:tblPr>
        <w:tblW w:w="5059"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62"/>
        <w:gridCol w:w="2274"/>
        <w:gridCol w:w="5244"/>
        <w:gridCol w:w="3544"/>
        <w:gridCol w:w="1850"/>
        <w:gridCol w:w="1544"/>
      </w:tblGrid>
      <w:tr w:rsidR="00290DE1" w:rsidRPr="004949E7" w14:paraId="31860F04" w14:textId="77777777" w:rsidTr="00F90E67">
        <w:trPr>
          <w:trHeight w:val="523"/>
        </w:trPr>
        <w:tc>
          <w:tcPr>
            <w:tcW w:w="187" w:type="pct"/>
            <w:vMerge w:val="restart"/>
            <w:tcBorders>
              <w:top w:val="single" w:sz="4" w:space="0" w:color="auto"/>
              <w:left w:val="single" w:sz="4" w:space="0" w:color="auto"/>
              <w:right w:val="single" w:sz="4" w:space="0" w:color="auto"/>
            </w:tcBorders>
            <w:noWrap/>
          </w:tcPr>
          <w:p w14:paraId="620C07D9" w14:textId="77777777" w:rsidR="00290DE1" w:rsidRPr="00240DE7" w:rsidRDefault="00290DE1" w:rsidP="00290DE1">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38757DE9" w14:textId="77777777" w:rsidR="00290DE1" w:rsidRPr="004949E7" w:rsidRDefault="00290DE1" w:rsidP="00DE7330">
            <w:pPr>
              <w:pStyle w:val="ListParagraph"/>
              <w:suppressAutoHyphens w:val="0"/>
              <w:ind w:left="414"/>
              <w:rPr>
                <w:rFonts w:ascii="Trebuchet MS" w:hAnsi="Trebuchet MS"/>
                <w:sz w:val="22"/>
                <w:szCs w:val="22"/>
                <w:lang w:eastAsia="zh-CN"/>
              </w:rPr>
            </w:pPr>
          </w:p>
        </w:tc>
        <w:tc>
          <w:tcPr>
            <w:tcW w:w="757"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0E6C36EE" w14:textId="69B8A064" w:rsidR="00290DE1" w:rsidRPr="004949E7" w:rsidRDefault="00290DE1" w:rsidP="00290DE1">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46" w:type="pct"/>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6883EF6C" w14:textId="2778A24C" w:rsidR="00290DE1" w:rsidRPr="004949E7" w:rsidRDefault="00290DE1" w:rsidP="00290DE1">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0" w:type="pct"/>
            <w:gridSpan w:val="3"/>
            <w:tcBorders>
              <w:top w:val="single" w:sz="4" w:space="0" w:color="auto"/>
              <w:left w:val="single" w:sz="4" w:space="0" w:color="auto"/>
              <w:bottom w:val="single" w:sz="4" w:space="0" w:color="auto"/>
              <w:right w:val="single" w:sz="4" w:space="0" w:color="auto"/>
            </w:tcBorders>
            <w:noWrap/>
            <w:vAlign w:val="center"/>
          </w:tcPr>
          <w:p w14:paraId="687B483D" w14:textId="77777777" w:rsidR="00290DE1" w:rsidRPr="00240DE7" w:rsidRDefault="00290DE1"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3D9C556D" w14:textId="5C8F2D31" w:rsidR="00290DE1" w:rsidRPr="00EC2CD9" w:rsidRDefault="00290DE1" w:rsidP="00F90E67">
            <w:pPr>
              <w:jc w:val="center"/>
              <w:rPr>
                <w:rFonts w:ascii="Trebuchet MS" w:hAnsi="Trebuchet MS"/>
                <w:i/>
                <w:color w:val="FF0000"/>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812EA5" w:rsidRPr="004949E7" w14:paraId="6A413755" w14:textId="77777777" w:rsidTr="00C37AD2">
        <w:trPr>
          <w:trHeight w:val="523"/>
        </w:trPr>
        <w:tc>
          <w:tcPr>
            <w:tcW w:w="187" w:type="pct"/>
            <w:vMerge/>
            <w:tcBorders>
              <w:left w:val="single" w:sz="4" w:space="0" w:color="auto"/>
              <w:right w:val="single" w:sz="4" w:space="0" w:color="auto"/>
            </w:tcBorders>
            <w:noWrap/>
          </w:tcPr>
          <w:p w14:paraId="7F11B28B" w14:textId="77777777" w:rsidR="00812EA5" w:rsidRPr="004949E7" w:rsidRDefault="00812EA5" w:rsidP="00DE7330">
            <w:pPr>
              <w:pStyle w:val="ListParagraph"/>
              <w:suppressAutoHyphens w:val="0"/>
              <w:ind w:left="414"/>
              <w:rPr>
                <w:rFonts w:ascii="Trebuchet MS" w:hAnsi="Trebuchet MS"/>
                <w:sz w:val="22"/>
                <w:szCs w:val="22"/>
                <w:lang w:eastAsia="zh-CN"/>
              </w:rPr>
            </w:pPr>
          </w:p>
        </w:tc>
        <w:tc>
          <w:tcPr>
            <w:tcW w:w="757" w:type="pct"/>
            <w:vMerge/>
            <w:tcBorders>
              <w:left w:val="single" w:sz="4" w:space="0" w:color="auto"/>
              <w:right w:val="single" w:sz="4" w:space="0" w:color="auto"/>
            </w:tcBorders>
            <w:noWrap/>
            <w:tcMar>
              <w:top w:w="0" w:type="dxa"/>
              <w:left w:w="108" w:type="dxa"/>
              <w:bottom w:w="0" w:type="dxa"/>
              <w:right w:w="108" w:type="dxa"/>
            </w:tcMar>
          </w:tcPr>
          <w:p w14:paraId="64FB8C69" w14:textId="77777777" w:rsidR="00812EA5" w:rsidRPr="004949E7" w:rsidRDefault="00812EA5" w:rsidP="00812EA5">
            <w:pPr>
              <w:rPr>
                <w:rFonts w:ascii="Trebuchet MS" w:hAnsi="Trebuchet MS"/>
                <w:noProof/>
                <w:sz w:val="22"/>
                <w:szCs w:val="22"/>
              </w:rPr>
            </w:pPr>
          </w:p>
        </w:tc>
        <w:tc>
          <w:tcPr>
            <w:tcW w:w="1746" w:type="pct"/>
            <w:vMerge/>
            <w:tcBorders>
              <w:left w:val="single" w:sz="4" w:space="0" w:color="auto"/>
              <w:right w:val="single" w:sz="4" w:space="0" w:color="auto"/>
            </w:tcBorders>
            <w:noWrap/>
            <w:tcMar>
              <w:top w:w="0" w:type="dxa"/>
              <w:left w:w="108" w:type="dxa"/>
              <w:bottom w:w="0" w:type="dxa"/>
              <w:right w:w="108" w:type="dxa"/>
            </w:tcMar>
            <w:vAlign w:val="center"/>
          </w:tcPr>
          <w:p w14:paraId="2146732F" w14:textId="77777777" w:rsidR="00812EA5" w:rsidRPr="004949E7" w:rsidRDefault="00812EA5" w:rsidP="00812EA5">
            <w:pPr>
              <w:jc w:val="both"/>
              <w:rPr>
                <w:rFonts w:ascii="Trebuchet MS" w:hAnsi="Trebuchet MS"/>
                <w:noProof/>
                <w:sz w:val="22"/>
                <w:szCs w:val="22"/>
              </w:rPr>
            </w:pPr>
          </w:p>
        </w:tc>
        <w:tc>
          <w:tcPr>
            <w:tcW w:w="1180" w:type="pct"/>
            <w:vMerge w:val="restart"/>
            <w:tcBorders>
              <w:top w:val="single" w:sz="4" w:space="0" w:color="auto"/>
              <w:left w:val="single" w:sz="4" w:space="0" w:color="auto"/>
              <w:right w:val="single" w:sz="4" w:space="0" w:color="auto"/>
            </w:tcBorders>
            <w:noWrap/>
          </w:tcPr>
          <w:p w14:paraId="26BDA027" w14:textId="617A81A0" w:rsidR="00812EA5" w:rsidRDefault="00812EA5" w:rsidP="00812EA5">
            <w:pPr>
              <w:jc w:val="center"/>
              <w:rPr>
                <w:rStyle w:val="CommentReference"/>
                <w:rFonts w:ascii="Times New Roman" w:eastAsiaTheme="minorHAnsi" w:hAnsi="Times New Roman"/>
                <w:kern w:val="2"/>
                <w:szCs w:val="22"/>
                <w14:ligatures w14:val="standardContextual"/>
              </w:rPr>
            </w:pPr>
            <w:r w:rsidRPr="00240DE7">
              <w:rPr>
                <w:rFonts w:ascii="Trebuchet MS" w:hAnsi="Trebuchet MS"/>
                <w:b/>
                <w:bCs/>
                <w:sz w:val="22"/>
                <w:szCs w:val="22"/>
              </w:rPr>
              <w:t>Siūlomos prekės pavadinimas, techniniai parametrai</w:t>
            </w:r>
          </w:p>
        </w:tc>
        <w:tc>
          <w:tcPr>
            <w:tcW w:w="1130" w:type="pct"/>
            <w:gridSpan w:val="2"/>
            <w:tcBorders>
              <w:top w:val="single" w:sz="4" w:space="0" w:color="auto"/>
              <w:left w:val="single" w:sz="4" w:space="0" w:color="auto"/>
              <w:bottom w:val="single" w:sz="4" w:space="0" w:color="auto"/>
              <w:right w:val="single" w:sz="4" w:space="0" w:color="auto"/>
            </w:tcBorders>
          </w:tcPr>
          <w:p w14:paraId="7D1358C3" w14:textId="2F08C319" w:rsidR="00812EA5" w:rsidRPr="00EC2CD9" w:rsidRDefault="00812EA5" w:rsidP="00812EA5">
            <w:pPr>
              <w:jc w:val="center"/>
              <w:rPr>
                <w:rFonts w:ascii="Trebuchet MS" w:hAnsi="Trebuchet MS"/>
                <w:i/>
                <w:color w:val="FF0000"/>
                <w:sz w:val="22"/>
                <w:szCs w:val="22"/>
              </w:rPr>
            </w:pPr>
            <w:r w:rsidRPr="00240DE7">
              <w:rPr>
                <w:rFonts w:ascii="Trebuchet MS" w:hAnsi="Trebuchet MS"/>
                <w:b/>
                <w:bCs/>
                <w:sz w:val="22"/>
                <w:szCs w:val="22"/>
              </w:rPr>
              <w:t>Pasiūlymo dokumentai, patvirtinantys siūlomos prekės techninius parametrus</w:t>
            </w:r>
          </w:p>
        </w:tc>
      </w:tr>
      <w:tr w:rsidR="00E450E9" w:rsidRPr="004949E7" w14:paraId="2DCDF091" w14:textId="77777777" w:rsidTr="00391429">
        <w:trPr>
          <w:trHeight w:val="523"/>
        </w:trPr>
        <w:tc>
          <w:tcPr>
            <w:tcW w:w="187" w:type="pct"/>
            <w:vMerge/>
            <w:tcBorders>
              <w:left w:val="single" w:sz="4" w:space="0" w:color="auto"/>
              <w:bottom w:val="single" w:sz="4" w:space="0" w:color="auto"/>
              <w:right w:val="single" w:sz="4" w:space="0" w:color="auto"/>
            </w:tcBorders>
            <w:noWrap/>
          </w:tcPr>
          <w:p w14:paraId="6156CD46" w14:textId="77777777" w:rsidR="00E450E9" w:rsidRPr="004949E7" w:rsidRDefault="00E450E9" w:rsidP="00DE7330">
            <w:pPr>
              <w:pStyle w:val="ListParagraph"/>
              <w:suppressAutoHyphens w:val="0"/>
              <w:ind w:left="414"/>
              <w:rPr>
                <w:rFonts w:ascii="Trebuchet MS" w:hAnsi="Trebuchet MS"/>
                <w:sz w:val="22"/>
                <w:szCs w:val="22"/>
                <w:lang w:eastAsia="zh-CN"/>
              </w:rPr>
            </w:pPr>
          </w:p>
        </w:tc>
        <w:tc>
          <w:tcPr>
            <w:tcW w:w="757" w:type="pct"/>
            <w:vMerge/>
            <w:tcBorders>
              <w:left w:val="single" w:sz="4" w:space="0" w:color="auto"/>
              <w:bottom w:val="single" w:sz="4" w:space="0" w:color="auto"/>
              <w:right w:val="single" w:sz="4" w:space="0" w:color="auto"/>
            </w:tcBorders>
            <w:noWrap/>
            <w:tcMar>
              <w:top w:w="0" w:type="dxa"/>
              <w:left w:w="108" w:type="dxa"/>
              <w:bottom w:w="0" w:type="dxa"/>
              <w:right w:w="108" w:type="dxa"/>
            </w:tcMar>
          </w:tcPr>
          <w:p w14:paraId="5A0DD1EA" w14:textId="77777777" w:rsidR="00E450E9" w:rsidRPr="004949E7" w:rsidRDefault="00E450E9" w:rsidP="00E450E9">
            <w:pPr>
              <w:rPr>
                <w:rFonts w:ascii="Trebuchet MS" w:hAnsi="Trebuchet MS"/>
                <w:noProof/>
                <w:sz w:val="22"/>
                <w:szCs w:val="22"/>
              </w:rPr>
            </w:pPr>
          </w:p>
        </w:tc>
        <w:tc>
          <w:tcPr>
            <w:tcW w:w="1746" w:type="pct"/>
            <w:vMerge/>
            <w:tcBorders>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F3AF5E4" w14:textId="77777777" w:rsidR="00E450E9" w:rsidRPr="004949E7" w:rsidRDefault="00E450E9" w:rsidP="00E450E9">
            <w:pPr>
              <w:jc w:val="both"/>
              <w:rPr>
                <w:rFonts w:ascii="Trebuchet MS" w:hAnsi="Trebuchet MS"/>
                <w:noProof/>
                <w:sz w:val="22"/>
                <w:szCs w:val="22"/>
              </w:rPr>
            </w:pPr>
          </w:p>
        </w:tc>
        <w:tc>
          <w:tcPr>
            <w:tcW w:w="1180" w:type="pct"/>
            <w:vMerge/>
            <w:tcBorders>
              <w:left w:val="single" w:sz="4" w:space="0" w:color="auto"/>
              <w:bottom w:val="single" w:sz="4" w:space="0" w:color="auto"/>
              <w:right w:val="single" w:sz="4" w:space="0" w:color="auto"/>
            </w:tcBorders>
            <w:noWrap/>
          </w:tcPr>
          <w:p w14:paraId="73F81DA4" w14:textId="77777777" w:rsidR="00E450E9" w:rsidRDefault="00E450E9" w:rsidP="00E450E9">
            <w:pPr>
              <w:jc w:val="center"/>
              <w:rPr>
                <w:rStyle w:val="CommentReference"/>
                <w:rFonts w:ascii="Times New Roman" w:eastAsiaTheme="minorHAnsi" w:hAnsi="Times New Roman"/>
                <w:kern w:val="2"/>
                <w:szCs w:val="22"/>
                <w14:ligatures w14:val="standardContextual"/>
              </w:rPr>
            </w:pPr>
          </w:p>
        </w:tc>
        <w:tc>
          <w:tcPr>
            <w:tcW w:w="616" w:type="pct"/>
            <w:tcBorders>
              <w:top w:val="single" w:sz="4" w:space="0" w:color="auto"/>
              <w:left w:val="single" w:sz="4" w:space="0" w:color="auto"/>
              <w:bottom w:val="single" w:sz="4" w:space="0" w:color="auto"/>
              <w:right w:val="single" w:sz="4" w:space="0" w:color="auto"/>
            </w:tcBorders>
          </w:tcPr>
          <w:p w14:paraId="10961969" w14:textId="06EEBC47" w:rsidR="00E450E9" w:rsidRPr="00EC2CD9" w:rsidRDefault="00E450E9" w:rsidP="00E450E9">
            <w:pPr>
              <w:jc w:val="center"/>
              <w:rPr>
                <w:rFonts w:ascii="Trebuchet MS" w:hAnsi="Trebuchet MS"/>
                <w:i/>
                <w:color w:val="FF0000"/>
                <w:sz w:val="22"/>
                <w:szCs w:val="22"/>
              </w:rPr>
            </w:pPr>
            <w:r w:rsidRPr="00240DE7">
              <w:rPr>
                <w:rFonts w:ascii="Trebuchet MS" w:hAnsi="Trebuchet MS"/>
                <w:b/>
                <w:bCs/>
                <w:sz w:val="22"/>
                <w:szCs w:val="22"/>
              </w:rPr>
              <w:t>dokumento pavadinimas</w:t>
            </w:r>
          </w:p>
        </w:tc>
        <w:tc>
          <w:tcPr>
            <w:tcW w:w="514" w:type="pct"/>
            <w:tcBorders>
              <w:top w:val="single" w:sz="4" w:space="0" w:color="auto"/>
              <w:left w:val="single" w:sz="4" w:space="0" w:color="auto"/>
              <w:bottom w:val="single" w:sz="4" w:space="0" w:color="auto"/>
              <w:right w:val="single" w:sz="4" w:space="0" w:color="auto"/>
            </w:tcBorders>
          </w:tcPr>
          <w:p w14:paraId="69599C4C" w14:textId="3806D574" w:rsidR="00E450E9" w:rsidRPr="00EC2CD9" w:rsidRDefault="00E450E9" w:rsidP="00E450E9">
            <w:pPr>
              <w:jc w:val="center"/>
              <w:rPr>
                <w:rFonts w:ascii="Trebuchet MS" w:hAnsi="Trebuchet MS"/>
                <w:i/>
                <w:color w:val="FF0000"/>
                <w:sz w:val="22"/>
                <w:szCs w:val="22"/>
              </w:rPr>
            </w:pPr>
            <w:r w:rsidRPr="00240DE7">
              <w:rPr>
                <w:rFonts w:ascii="Trebuchet MS" w:hAnsi="Trebuchet MS"/>
                <w:b/>
                <w:bCs/>
                <w:sz w:val="22"/>
                <w:szCs w:val="22"/>
              </w:rPr>
              <w:t>pasiūlymo lapo numeris</w:t>
            </w:r>
          </w:p>
        </w:tc>
      </w:tr>
      <w:tr w:rsidR="00E450E9" w:rsidRPr="004949E7" w14:paraId="280F13BC" w14:textId="77777777" w:rsidTr="00DE7330">
        <w:trPr>
          <w:trHeight w:val="523"/>
        </w:trPr>
        <w:tc>
          <w:tcPr>
            <w:tcW w:w="187" w:type="pct"/>
            <w:tcBorders>
              <w:top w:val="single" w:sz="4" w:space="0" w:color="auto"/>
              <w:left w:val="single" w:sz="4" w:space="0" w:color="auto"/>
              <w:bottom w:val="single" w:sz="4" w:space="0" w:color="auto"/>
              <w:right w:val="single" w:sz="4" w:space="0" w:color="auto"/>
            </w:tcBorders>
            <w:noWrap/>
          </w:tcPr>
          <w:p w14:paraId="57A8A7D4" w14:textId="77777777" w:rsidR="00E450E9" w:rsidRPr="004949E7" w:rsidRDefault="00E450E9" w:rsidP="00E450E9">
            <w:pPr>
              <w:pStyle w:val="ListParagraph"/>
              <w:numPr>
                <w:ilvl w:val="0"/>
                <w:numId w:val="25"/>
              </w:numPr>
              <w:suppressAutoHyphens w:val="0"/>
              <w:ind w:left="414" w:hanging="357"/>
              <w:rPr>
                <w:rFonts w:ascii="Trebuchet MS" w:hAnsi="Trebuchet MS"/>
                <w:sz w:val="22"/>
                <w:szCs w:val="22"/>
                <w:lang w:eastAsia="zh-CN"/>
              </w:rPr>
            </w:pPr>
          </w:p>
        </w:tc>
        <w:tc>
          <w:tcPr>
            <w:tcW w:w="75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C3B497A" w14:textId="77777777" w:rsidR="00E450E9" w:rsidRPr="004949E7" w:rsidRDefault="00E450E9" w:rsidP="00E450E9">
            <w:pPr>
              <w:rPr>
                <w:rFonts w:ascii="Trebuchet MS" w:hAnsi="Trebuchet MS"/>
                <w:noProof/>
                <w:sz w:val="22"/>
                <w:szCs w:val="22"/>
              </w:rPr>
            </w:pPr>
            <w:r w:rsidRPr="004949E7">
              <w:rPr>
                <w:rFonts w:ascii="Trebuchet MS" w:hAnsi="Trebuchet MS"/>
                <w:noProof/>
                <w:sz w:val="22"/>
                <w:szCs w:val="22"/>
              </w:rPr>
              <w:t>Gamintojas, modelis</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97EC8E1" w14:textId="7C9261C4" w:rsidR="00E450E9" w:rsidRPr="004949E7" w:rsidRDefault="00E450E9" w:rsidP="00E450E9">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80" w:type="pct"/>
            <w:tcBorders>
              <w:top w:val="single" w:sz="4" w:space="0" w:color="auto"/>
              <w:left w:val="single" w:sz="4" w:space="0" w:color="auto"/>
              <w:bottom w:val="single" w:sz="4" w:space="0" w:color="auto"/>
              <w:right w:val="single" w:sz="4" w:space="0" w:color="auto"/>
            </w:tcBorders>
            <w:noWrap/>
          </w:tcPr>
          <w:p w14:paraId="1B403988" w14:textId="3540416B"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c>
          <w:tcPr>
            <w:tcW w:w="616" w:type="pct"/>
            <w:tcBorders>
              <w:top w:val="single" w:sz="4" w:space="0" w:color="auto"/>
              <w:left w:val="single" w:sz="4" w:space="0" w:color="auto"/>
              <w:bottom w:val="single" w:sz="4" w:space="0" w:color="auto"/>
              <w:right w:val="single" w:sz="4" w:space="0" w:color="auto"/>
            </w:tcBorders>
          </w:tcPr>
          <w:p w14:paraId="09EBD1C1" w14:textId="09E33FEE"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c>
          <w:tcPr>
            <w:tcW w:w="514" w:type="pct"/>
            <w:tcBorders>
              <w:top w:val="single" w:sz="4" w:space="0" w:color="auto"/>
              <w:left w:val="single" w:sz="4" w:space="0" w:color="auto"/>
              <w:bottom w:val="single" w:sz="4" w:space="0" w:color="auto"/>
              <w:right w:val="single" w:sz="4" w:space="0" w:color="auto"/>
            </w:tcBorders>
          </w:tcPr>
          <w:p w14:paraId="5FED2771" w14:textId="6E18497A"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r>
      <w:tr w:rsidR="00E450E9" w:rsidRPr="004949E7" w14:paraId="490C4252" w14:textId="77777777" w:rsidTr="00DE7330">
        <w:trPr>
          <w:trHeight w:val="523"/>
        </w:trPr>
        <w:tc>
          <w:tcPr>
            <w:tcW w:w="187" w:type="pct"/>
            <w:tcBorders>
              <w:top w:val="single" w:sz="4" w:space="0" w:color="auto"/>
              <w:left w:val="single" w:sz="4" w:space="0" w:color="auto"/>
              <w:bottom w:val="single" w:sz="4" w:space="0" w:color="auto"/>
              <w:right w:val="single" w:sz="4" w:space="0" w:color="auto"/>
            </w:tcBorders>
            <w:noWrap/>
          </w:tcPr>
          <w:p w14:paraId="6574EC89" w14:textId="77777777" w:rsidR="00E450E9" w:rsidRPr="004949E7" w:rsidRDefault="00E450E9" w:rsidP="00E450E9">
            <w:pPr>
              <w:pStyle w:val="ListParagraph"/>
              <w:numPr>
                <w:ilvl w:val="0"/>
                <w:numId w:val="25"/>
              </w:numPr>
              <w:suppressAutoHyphens w:val="0"/>
              <w:ind w:left="414" w:hanging="357"/>
              <w:rPr>
                <w:rFonts w:ascii="Trebuchet MS" w:hAnsi="Trebuchet MS"/>
                <w:sz w:val="22"/>
                <w:szCs w:val="22"/>
                <w:lang w:eastAsia="zh-CN"/>
              </w:rPr>
            </w:pPr>
          </w:p>
        </w:tc>
        <w:tc>
          <w:tcPr>
            <w:tcW w:w="75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1A32A6C" w14:textId="77777777" w:rsidR="00E450E9" w:rsidRPr="004949E7" w:rsidRDefault="00E450E9" w:rsidP="00E450E9">
            <w:pPr>
              <w:rPr>
                <w:rFonts w:ascii="Trebuchet MS" w:hAnsi="Trebuchet MS"/>
                <w:noProof/>
                <w:sz w:val="22"/>
                <w:szCs w:val="22"/>
              </w:rPr>
            </w:pPr>
            <w:r w:rsidRPr="004949E7">
              <w:rPr>
                <w:rFonts w:ascii="Trebuchet MS" w:hAnsi="Trebuchet MS"/>
                <w:sz w:val="22"/>
                <w:szCs w:val="22"/>
              </w:rPr>
              <w:t>Techninės charakteristikos</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B9F453A" w14:textId="77777777" w:rsidR="00E450E9" w:rsidRPr="004949E7" w:rsidRDefault="00E450E9" w:rsidP="00E450E9">
            <w:pPr>
              <w:jc w:val="both"/>
              <w:rPr>
                <w:rFonts w:ascii="Trebuchet MS" w:hAnsi="Trebuchet MS"/>
                <w:noProof/>
                <w:sz w:val="22"/>
                <w:szCs w:val="22"/>
                <w:highlight w:val="yellow"/>
              </w:rPr>
            </w:pPr>
            <w:r w:rsidRPr="004949E7">
              <w:rPr>
                <w:rFonts w:ascii="Trebuchet MS" w:hAnsi="Trebuchet MS"/>
                <w:sz w:val="22"/>
                <w:szCs w:val="22"/>
              </w:rPr>
              <w:t>Kabelis skirtas tinklo komutatorių apjungimui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Direct</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Attach</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Copper</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Cable</w:t>
            </w:r>
            <w:proofErr w:type="spellEnd"/>
            <w:r w:rsidRPr="004949E7">
              <w:rPr>
                <w:rFonts w:ascii="Trebuchet MS" w:hAnsi="Trebuchet MS"/>
                <w:sz w:val="22"/>
                <w:szCs w:val="22"/>
              </w:rPr>
              <w:t>), 10G SFP+ prievadai, ilgis 3 m.</w:t>
            </w:r>
          </w:p>
        </w:tc>
        <w:tc>
          <w:tcPr>
            <w:tcW w:w="1180" w:type="pct"/>
            <w:tcBorders>
              <w:top w:val="single" w:sz="4" w:space="0" w:color="auto"/>
              <w:left w:val="single" w:sz="4" w:space="0" w:color="auto"/>
              <w:bottom w:val="single" w:sz="4" w:space="0" w:color="auto"/>
              <w:right w:val="single" w:sz="4" w:space="0" w:color="auto"/>
            </w:tcBorders>
            <w:noWrap/>
          </w:tcPr>
          <w:p w14:paraId="239F1F63" w14:textId="7D1A870D"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c>
          <w:tcPr>
            <w:tcW w:w="616" w:type="pct"/>
            <w:tcBorders>
              <w:top w:val="single" w:sz="4" w:space="0" w:color="auto"/>
              <w:left w:val="single" w:sz="4" w:space="0" w:color="auto"/>
              <w:bottom w:val="single" w:sz="4" w:space="0" w:color="auto"/>
              <w:right w:val="single" w:sz="4" w:space="0" w:color="auto"/>
            </w:tcBorders>
          </w:tcPr>
          <w:p w14:paraId="2A83E791" w14:textId="1258FAC5"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c>
          <w:tcPr>
            <w:tcW w:w="514" w:type="pct"/>
            <w:tcBorders>
              <w:top w:val="single" w:sz="4" w:space="0" w:color="auto"/>
              <w:left w:val="single" w:sz="4" w:space="0" w:color="auto"/>
              <w:bottom w:val="single" w:sz="4" w:space="0" w:color="auto"/>
              <w:right w:val="single" w:sz="4" w:space="0" w:color="auto"/>
            </w:tcBorders>
          </w:tcPr>
          <w:p w14:paraId="282FB3AA" w14:textId="7A991D2C" w:rsidR="00E450E9" w:rsidRPr="004949E7" w:rsidRDefault="00E450E9" w:rsidP="00E450E9">
            <w:pPr>
              <w:jc w:val="center"/>
              <w:rPr>
                <w:rFonts w:ascii="Trebuchet MS" w:hAnsi="Trebuchet MS"/>
                <w:noProof/>
                <w:sz w:val="22"/>
                <w:szCs w:val="22"/>
              </w:rPr>
            </w:pPr>
            <w:r w:rsidRPr="00EC2CD9">
              <w:rPr>
                <w:rFonts w:ascii="Trebuchet MS" w:hAnsi="Trebuchet MS"/>
                <w:i/>
                <w:color w:val="FF0000"/>
                <w:sz w:val="22"/>
                <w:szCs w:val="22"/>
              </w:rPr>
              <w:t>įrašyti</w:t>
            </w:r>
          </w:p>
        </w:tc>
      </w:tr>
      <w:tr w:rsidR="00E450E9" w:rsidRPr="004949E7" w14:paraId="122A4F59" w14:textId="77777777" w:rsidTr="000062B8">
        <w:trPr>
          <w:trHeight w:val="523"/>
        </w:trPr>
        <w:tc>
          <w:tcPr>
            <w:tcW w:w="187" w:type="pct"/>
            <w:tcBorders>
              <w:top w:val="single" w:sz="4" w:space="0" w:color="auto"/>
              <w:left w:val="single" w:sz="4" w:space="0" w:color="auto"/>
              <w:bottom w:val="single" w:sz="4" w:space="0" w:color="auto"/>
              <w:right w:val="single" w:sz="4" w:space="0" w:color="auto"/>
            </w:tcBorders>
            <w:noWrap/>
          </w:tcPr>
          <w:p w14:paraId="76591B27" w14:textId="77777777" w:rsidR="00E450E9" w:rsidRPr="004949E7" w:rsidRDefault="00E450E9" w:rsidP="00E450E9">
            <w:pPr>
              <w:pStyle w:val="ListParagraph"/>
              <w:numPr>
                <w:ilvl w:val="0"/>
                <w:numId w:val="25"/>
              </w:numPr>
              <w:suppressAutoHyphens w:val="0"/>
              <w:ind w:left="414" w:hanging="357"/>
              <w:rPr>
                <w:rFonts w:ascii="Trebuchet MS" w:hAnsi="Trebuchet MS"/>
                <w:sz w:val="22"/>
                <w:szCs w:val="22"/>
                <w:lang w:eastAsia="zh-CN"/>
              </w:rPr>
            </w:pPr>
          </w:p>
        </w:tc>
        <w:tc>
          <w:tcPr>
            <w:tcW w:w="75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3739F6D" w14:textId="77777777" w:rsidR="00E450E9" w:rsidRPr="004949E7" w:rsidRDefault="00E450E9" w:rsidP="00E450E9">
            <w:pPr>
              <w:rPr>
                <w:rFonts w:ascii="Trebuchet MS" w:hAnsi="Trebuchet MS"/>
                <w:sz w:val="22"/>
                <w:szCs w:val="22"/>
              </w:rPr>
            </w:pPr>
            <w:r w:rsidRPr="004949E7">
              <w:rPr>
                <w:rFonts w:ascii="Trebuchet MS" w:hAnsi="Trebuchet MS"/>
                <w:sz w:val="22"/>
                <w:szCs w:val="22"/>
              </w:rPr>
              <w:t xml:space="preserve">Suderinamumas </w:t>
            </w:r>
          </w:p>
          <w:p w14:paraId="15B806F8" w14:textId="77777777" w:rsidR="00E450E9" w:rsidRPr="004949E7" w:rsidRDefault="00E450E9" w:rsidP="00E450E9">
            <w:pPr>
              <w:rPr>
                <w:rFonts w:ascii="Trebuchet MS" w:hAnsi="Trebuchet MS"/>
                <w:noProof/>
                <w:sz w:val="22"/>
                <w:szCs w:val="22"/>
              </w:rPr>
            </w:pP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FF020EC" w14:textId="679AB5E0" w:rsidR="004546E7" w:rsidRPr="004546E7" w:rsidRDefault="00E450E9" w:rsidP="00E450E9">
            <w:pPr>
              <w:contextualSpacing/>
              <w:jc w:val="both"/>
              <w:rPr>
                <w:rFonts w:ascii="Trebuchet MS" w:hAnsi="Trebuchet MS"/>
                <w:sz w:val="22"/>
                <w:szCs w:val="22"/>
              </w:rPr>
            </w:pPr>
            <w:r w:rsidRPr="004546E7">
              <w:rPr>
                <w:rFonts w:ascii="Trebuchet MS" w:hAnsi="Trebuchet MS"/>
                <w:sz w:val="22"/>
                <w:szCs w:val="22"/>
              </w:rPr>
              <w:t>Kabelis privalo būti pilnai suderinamas su techninės specifikacijos 2,</w:t>
            </w:r>
            <w:r w:rsidR="000F3345">
              <w:rPr>
                <w:rFonts w:ascii="Trebuchet MS" w:hAnsi="Trebuchet MS"/>
                <w:sz w:val="22"/>
                <w:szCs w:val="22"/>
              </w:rPr>
              <w:t xml:space="preserve"> </w:t>
            </w:r>
            <w:r w:rsidRPr="004546E7">
              <w:rPr>
                <w:rFonts w:ascii="Trebuchet MS" w:hAnsi="Trebuchet MS"/>
                <w:sz w:val="22"/>
                <w:szCs w:val="22"/>
              </w:rPr>
              <w:t>3,</w:t>
            </w:r>
            <w:r w:rsidR="000F3345">
              <w:rPr>
                <w:rFonts w:ascii="Trebuchet MS" w:hAnsi="Trebuchet MS"/>
                <w:sz w:val="22"/>
                <w:szCs w:val="22"/>
              </w:rPr>
              <w:t xml:space="preserve"> </w:t>
            </w:r>
            <w:r w:rsidRPr="004546E7">
              <w:rPr>
                <w:rFonts w:ascii="Trebuchet MS" w:hAnsi="Trebuchet MS"/>
                <w:sz w:val="22"/>
                <w:szCs w:val="22"/>
              </w:rPr>
              <w:t>4,</w:t>
            </w:r>
            <w:r w:rsidR="000F3345">
              <w:rPr>
                <w:rFonts w:ascii="Trebuchet MS" w:hAnsi="Trebuchet MS"/>
                <w:sz w:val="22"/>
                <w:szCs w:val="22"/>
              </w:rPr>
              <w:t xml:space="preserve"> </w:t>
            </w:r>
            <w:r w:rsidRPr="004546E7">
              <w:rPr>
                <w:rFonts w:ascii="Trebuchet MS" w:hAnsi="Trebuchet MS"/>
                <w:sz w:val="22"/>
                <w:szCs w:val="22"/>
              </w:rPr>
              <w:t>5 ir 6 punktuose siūlomais tinklo komutatoriais ir turi būti to paties gamintojo kaip ir siūlomi tinklo komutatoriai.</w:t>
            </w:r>
            <w:r w:rsidR="004546E7" w:rsidRPr="004546E7">
              <w:rPr>
                <w:rFonts w:ascii="Trebuchet MS" w:hAnsi="Trebuchet MS"/>
                <w:sz w:val="22"/>
                <w:szCs w:val="22"/>
              </w:rPr>
              <w:t xml:space="preserve"> Jei Tiekėjas siūlo ne to pačio gamintojo kabelį kaip ir tinklo komutatorius, kartu su pasiūlymu privalo pateikti kabelio gamintojo išduotus pritaikymo protokolus, </w:t>
            </w:r>
            <w:r w:rsidR="004546E7" w:rsidRPr="004546E7">
              <w:rPr>
                <w:rFonts w:ascii="Trebuchet MS" w:hAnsi="Trebuchet MS"/>
                <w:color w:val="000000"/>
                <w:sz w:val="22"/>
                <w:szCs w:val="22"/>
              </w:rPr>
              <w:t xml:space="preserve">medžiagą, kuri objektyviai patvirtina, kad tiekėjo siūlomos skirtingų gamintojų prekės tinkamai </w:t>
            </w:r>
            <w:r w:rsidR="004546E7" w:rsidRPr="004546E7">
              <w:rPr>
                <w:rFonts w:ascii="Trebuchet MS" w:hAnsi="Trebuchet MS"/>
                <w:color w:val="000000"/>
                <w:sz w:val="22"/>
                <w:szCs w:val="22"/>
              </w:rPr>
              <w:lastRenderedPageBreak/>
              <w:t>funkcionuos (derės) tarpusavyje ir yra tinkamos darbui su siūlomu tinklo komutatoriumi.</w:t>
            </w:r>
          </w:p>
        </w:tc>
        <w:tc>
          <w:tcPr>
            <w:tcW w:w="1180" w:type="pct"/>
            <w:tcBorders>
              <w:top w:val="single" w:sz="4" w:space="0" w:color="auto"/>
              <w:left w:val="single" w:sz="4" w:space="0" w:color="auto"/>
              <w:bottom w:val="single" w:sz="4" w:space="0" w:color="auto"/>
              <w:right w:val="single" w:sz="4" w:space="0" w:color="auto"/>
            </w:tcBorders>
            <w:noWrap/>
          </w:tcPr>
          <w:p w14:paraId="30EE673D" w14:textId="7DBBEE1D" w:rsidR="00E450E9" w:rsidRPr="004949E7" w:rsidRDefault="00E450E9" w:rsidP="00DE7330">
            <w:pPr>
              <w:jc w:val="center"/>
              <w:rPr>
                <w:rFonts w:ascii="Trebuchet MS" w:hAnsi="Trebuchet MS"/>
                <w:noProof/>
                <w:sz w:val="22"/>
                <w:szCs w:val="22"/>
              </w:rPr>
            </w:pPr>
            <w:r w:rsidRPr="00EC2CD9">
              <w:rPr>
                <w:rFonts w:ascii="Trebuchet MS" w:hAnsi="Trebuchet MS"/>
                <w:i/>
                <w:color w:val="FF0000"/>
                <w:sz w:val="22"/>
                <w:szCs w:val="22"/>
              </w:rPr>
              <w:lastRenderedPageBreak/>
              <w:t>įrašyti</w:t>
            </w:r>
          </w:p>
        </w:tc>
        <w:tc>
          <w:tcPr>
            <w:tcW w:w="616" w:type="pct"/>
            <w:tcBorders>
              <w:top w:val="single" w:sz="4" w:space="0" w:color="auto"/>
              <w:left w:val="single" w:sz="4" w:space="0" w:color="auto"/>
              <w:bottom w:val="single" w:sz="4" w:space="0" w:color="auto"/>
              <w:right w:val="single" w:sz="4" w:space="0" w:color="auto"/>
            </w:tcBorders>
          </w:tcPr>
          <w:p w14:paraId="44FB5BBD" w14:textId="17F62F69" w:rsidR="00E450E9" w:rsidRPr="004949E7" w:rsidRDefault="00E450E9" w:rsidP="00DE7330">
            <w:pPr>
              <w:jc w:val="center"/>
              <w:rPr>
                <w:rFonts w:ascii="Trebuchet MS" w:hAnsi="Trebuchet MS"/>
                <w:noProof/>
                <w:sz w:val="22"/>
                <w:szCs w:val="22"/>
              </w:rPr>
            </w:pPr>
            <w:r w:rsidRPr="00EC2CD9">
              <w:rPr>
                <w:rFonts w:ascii="Trebuchet MS" w:hAnsi="Trebuchet MS"/>
                <w:i/>
                <w:color w:val="FF0000"/>
                <w:sz w:val="22"/>
                <w:szCs w:val="22"/>
              </w:rPr>
              <w:t>įrašyti</w:t>
            </w:r>
          </w:p>
        </w:tc>
        <w:tc>
          <w:tcPr>
            <w:tcW w:w="514" w:type="pct"/>
            <w:tcBorders>
              <w:top w:val="single" w:sz="4" w:space="0" w:color="auto"/>
              <w:left w:val="single" w:sz="4" w:space="0" w:color="auto"/>
              <w:bottom w:val="single" w:sz="4" w:space="0" w:color="auto"/>
              <w:right w:val="single" w:sz="4" w:space="0" w:color="auto"/>
            </w:tcBorders>
          </w:tcPr>
          <w:p w14:paraId="4A2BECDA" w14:textId="5A858AB6" w:rsidR="00E450E9" w:rsidRPr="004949E7" w:rsidRDefault="00E450E9" w:rsidP="00DE7330">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375AEAB4" w14:textId="77777777" w:rsidTr="00791252">
        <w:trPr>
          <w:trHeight w:val="523"/>
        </w:trPr>
        <w:tc>
          <w:tcPr>
            <w:tcW w:w="187" w:type="pct"/>
            <w:tcBorders>
              <w:top w:val="single" w:sz="4" w:space="0" w:color="auto"/>
              <w:left w:val="single" w:sz="4" w:space="0" w:color="auto"/>
              <w:bottom w:val="single" w:sz="4" w:space="0" w:color="auto"/>
              <w:right w:val="single" w:sz="4" w:space="0" w:color="auto"/>
            </w:tcBorders>
            <w:noWrap/>
          </w:tcPr>
          <w:p w14:paraId="10F30FA1" w14:textId="77777777" w:rsidR="00791252" w:rsidRPr="004949E7" w:rsidRDefault="00791252" w:rsidP="00B1450A">
            <w:pPr>
              <w:pStyle w:val="ListParagraph"/>
              <w:numPr>
                <w:ilvl w:val="0"/>
                <w:numId w:val="25"/>
              </w:numPr>
              <w:suppressAutoHyphens w:val="0"/>
              <w:ind w:left="414" w:hanging="357"/>
              <w:rPr>
                <w:rFonts w:ascii="Trebuchet MS" w:hAnsi="Trebuchet MS"/>
                <w:sz w:val="22"/>
                <w:szCs w:val="22"/>
                <w:lang w:eastAsia="zh-CN"/>
              </w:rPr>
            </w:pPr>
          </w:p>
        </w:tc>
        <w:tc>
          <w:tcPr>
            <w:tcW w:w="75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7AB4E75" w14:textId="77777777" w:rsidR="00791252" w:rsidRPr="004949E7" w:rsidRDefault="00791252" w:rsidP="00B1450A">
            <w:pPr>
              <w:rPr>
                <w:rFonts w:ascii="Trebuchet MS" w:hAnsi="Trebuchet MS"/>
                <w:noProof/>
                <w:sz w:val="22"/>
                <w:szCs w:val="22"/>
              </w:rPr>
            </w:pPr>
            <w:r w:rsidRPr="004949E7">
              <w:rPr>
                <w:rFonts w:ascii="Trebuchet MS" w:hAnsi="Trebuchet MS"/>
                <w:noProof/>
                <w:sz w:val="22"/>
                <w:szCs w:val="22"/>
              </w:rPr>
              <w:t>Garantija</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1EDB678" w14:textId="2CF2A35B" w:rsidR="00791252" w:rsidRPr="004546E7" w:rsidRDefault="00791252" w:rsidP="00B1450A">
            <w:pPr>
              <w:widowControl w:val="0"/>
              <w:tabs>
                <w:tab w:val="left" w:pos="1134"/>
              </w:tabs>
              <w:autoSpaceDE w:val="0"/>
              <w:spacing w:line="22" w:lineRule="atLeast"/>
              <w:ind w:right="-41"/>
              <w:jc w:val="both"/>
              <w:rPr>
                <w:rFonts w:ascii="Trebuchet MS" w:hAnsi="Trebuchet MS"/>
                <w:noProof/>
                <w:sz w:val="22"/>
                <w:szCs w:val="22"/>
              </w:rPr>
            </w:pPr>
            <w:r w:rsidRPr="004546E7">
              <w:rPr>
                <w:rFonts w:ascii="Trebuchet MS" w:hAnsi="Trebuchet MS"/>
                <w:color w:val="000000" w:themeColor="text1"/>
                <w:sz w:val="22"/>
                <w:szCs w:val="22"/>
                <w:lang w:eastAsia="en-GB"/>
              </w:rPr>
              <w:t xml:space="preserve">Turi būti taikoma ne trumpesnė kaip 5 metų gamintojo </w:t>
            </w:r>
            <w:ins w:id="57" w:author="Rima Kabelinskienė" w:date="2025-02-06T14:52:00Z" w16du:dateUtc="2025-02-06T12:52:00Z">
              <w:r w:rsidR="000E708B">
                <w:rPr>
                  <w:rFonts w:ascii="Trebuchet MS" w:eastAsia="Times New Roman" w:hAnsi="Trebuchet MS"/>
                  <w:color w:val="000000" w:themeColor="text1"/>
                  <w:sz w:val="22"/>
                  <w:szCs w:val="22"/>
                </w:rPr>
                <w:t>garantija</w:t>
              </w:r>
            </w:ins>
            <w:del w:id="58" w:author="Rima Kabelinskienė" w:date="2025-02-06T14:52:00Z" w16du:dateUtc="2025-02-06T12:52:00Z">
              <w:r w:rsidRPr="004546E7" w:rsidDel="000E708B">
                <w:rPr>
                  <w:rFonts w:ascii="Trebuchet MS" w:hAnsi="Trebuchet MS"/>
                  <w:color w:val="000000" w:themeColor="text1"/>
                  <w:sz w:val="22"/>
                  <w:szCs w:val="22"/>
                  <w:lang w:eastAsia="en-GB"/>
                </w:rPr>
                <w:delText>garantinė priežiūra</w:delText>
              </w:r>
            </w:del>
            <w:r w:rsidRPr="004546E7">
              <w:rPr>
                <w:rFonts w:ascii="Trebuchet MS" w:hAnsi="Trebuchet MS"/>
                <w:color w:val="000000" w:themeColor="text1"/>
                <w:sz w:val="22"/>
                <w:szCs w:val="22"/>
                <w:lang w:eastAsia="en-GB"/>
              </w:rPr>
              <w:t>.</w:t>
            </w:r>
            <w:r>
              <w:rPr>
                <w:rFonts w:ascii="Trebuchet MS" w:hAnsi="Trebuchet MS"/>
                <w:color w:val="000000" w:themeColor="text1"/>
                <w:sz w:val="22"/>
                <w:szCs w:val="22"/>
                <w:lang w:eastAsia="en-GB"/>
              </w:rPr>
              <w:t xml:space="preserve"> </w:t>
            </w:r>
          </w:p>
        </w:tc>
        <w:tc>
          <w:tcPr>
            <w:tcW w:w="2310" w:type="pct"/>
            <w:gridSpan w:val="3"/>
            <w:noWrap/>
          </w:tcPr>
          <w:p w14:paraId="777DFCDF" w14:textId="57AE1E51" w:rsidR="00791252" w:rsidRPr="004949E7" w:rsidRDefault="00791252" w:rsidP="00791252">
            <w:pPr>
              <w:shd w:val="clear" w:color="auto" w:fill="FFFFFF"/>
              <w:jc w:val="center"/>
              <w:rPr>
                <w:rFonts w:ascii="Trebuchet MS" w:hAnsi="Trebuchet MS"/>
                <w:noProof/>
                <w:sz w:val="22"/>
                <w:szCs w:val="22"/>
              </w:rPr>
            </w:pPr>
            <w:r w:rsidRPr="00EC2CD9">
              <w:rPr>
                <w:rFonts w:ascii="Trebuchet MS" w:hAnsi="Trebuchet MS"/>
                <w:i/>
                <w:color w:val="FF0000"/>
                <w:sz w:val="22"/>
                <w:szCs w:val="22"/>
              </w:rPr>
              <w:t>įrašyti</w:t>
            </w:r>
          </w:p>
        </w:tc>
      </w:tr>
    </w:tbl>
    <w:p w14:paraId="7DF94535" w14:textId="77777777" w:rsidR="003C51D5" w:rsidRDefault="003C51D5" w:rsidP="00A17BB1">
      <w:pPr>
        <w:rPr>
          <w:rFonts w:ascii="Trebuchet MS" w:hAnsi="Trebuchet MS"/>
          <w:b/>
          <w:sz w:val="22"/>
          <w:szCs w:val="22"/>
        </w:rPr>
      </w:pPr>
    </w:p>
    <w:p w14:paraId="4BC09FF7" w14:textId="04C3FCF8" w:rsidR="003C51D5" w:rsidRPr="004949E7" w:rsidDel="000E708B" w:rsidRDefault="003C51D5" w:rsidP="00A17BB1">
      <w:pPr>
        <w:rPr>
          <w:del w:id="59" w:author="Rima Kabelinskienė" w:date="2025-02-06T14:53:00Z" w16du:dateUtc="2025-02-06T12:53:00Z"/>
          <w:rFonts w:ascii="Trebuchet MS" w:hAnsi="Trebuchet MS"/>
          <w:b/>
          <w:sz w:val="22"/>
          <w:szCs w:val="22"/>
        </w:rPr>
      </w:pPr>
    </w:p>
    <w:p w14:paraId="09DE2E52" w14:textId="424730B3"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Tinklinis jungiamasis </w:t>
      </w:r>
      <w:r w:rsidRPr="00391BDB">
        <w:rPr>
          <w:rFonts w:ascii="Trebuchet MS" w:eastAsia="Times New Roman" w:hAnsi="Trebuchet MS"/>
          <w:b/>
          <w:color w:val="000000" w:themeColor="text1"/>
          <w:sz w:val="22"/>
          <w:szCs w:val="22"/>
        </w:rPr>
        <w:t>kabelis</w:t>
      </w:r>
      <w:r w:rsidR="003E55C2" w:rsidRPr="00391BDB">
        <w:rPr>
          <w:rFonts w:ascii="Trebuchet MS" w:eastAsia="Times New Roman" w:hAnsi="Trebuchet MS"/>
          <w:b/>
          <w:color w:val="000000" w:themeColor="text1"/>
          <w:sz w:val="22"/>
          <w:szCs w:val="22"/>
        </w:rPr>
        <w:t xml:space="preserve">, </w:t>
      </w:r>
      <w:r w:rsidR="003E55C2" w:rsidRPr="00391BDB">
        <w:rPr>
          <w:rFonts w:ascii="Trebuchet MS" w:hAnsi="Trebuchet MS"/>
          <w:b/>
          <w:sz w:val="22"/>
          <w:szCs w:val="22"/>
        </w:rPr>
        <w:t>ilgis 0,25 m.</w:t>
      </w:r>
    </w:p>
    <w:p w14:paraId="6833795C" w14:textId="72C5850B"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B860F9" w:rsidRPr="004949E7">
        <w:rPr>
          <w:rFonts w:ascii="Trebuchet MS" w:hAnsi="Trebuchet MS"/>
          <w:sz w:val="22"/>
          <w:szCs w:val="22"/>
        </w:rPr>
        <w:t>4</w:t>
      </w:r>
    </w:p>
    <w:tbl>
      <w:tblPr>
        <w:tblW w:w="5063" w:type="pct"/>
        <w:tblInd w:w="-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51"/>
        <w:gridCol w:w="1981"/>
        <w:gridCol w:w="5248"/>
        <w:gridCol w:w="3403"/>
        <w:gridCol w:w="1843"/>
        <w:gridCol w:w="1704"/>
      </w:tblGrid>
      <w:tr w:rsidR="000F5A26" w:rsidRPr="004949E7" w14:paraId="216FC72F" w14:textId="77777777" w:rsidTr="00A35E22">
        <w:trPr>
          <w:trHeight w:val="385"/>
        </w:trPr>
        <w:tc>
          <w:tcPr>
            <w:tcW w:w="283" w:type="pct"/>
            <w:vMerge w:val="restart"/>
            <w:tcBorders>
              <w:top w:val="single" w:sz="4" w:space="0" w:color="auto"/>
              <w:left w:val="single" w:sz="4" w:space="0" w:color="auto"/>
              <w:right w:val="single" w:sz="4" w:space="0" w:color="auto"/>
            </w:tcBorders>
            <w:shd w:val="clear" w:color="auto" w:fill="auto"/>
            <w:noWrap/>
            <w:vAlign w:val="center"/>
          </w:tcPr>
          <w:p w14:paraId="2F64A82D" w14:textId="77777777" w:rsidR="000F5A26" w:rsidRPr="004949E7" w:rsidRDefault="000F5A26" w:rsidP="005F5373">
            <w:pPr>
              <w:ind w:left="128" w:right="68"/>
              <w:jc w:val="center"/>
              <w:rPr>
                <w:rFonts w:ascii="Trebuchet MS" w:hAnsi="Trebuchet MS"/>
                <w:b/>
                <w:bCs/>
                <w:color w:val="000000" w:themeColor="text1"/>
                <w:sz w:val="22"/>
                <w:szCs w:val="22"/>
              </w:rPr>
            </w:pPr>
            <w:r w:rsidRPr="004949E7">
              <w:rPr>
                <w:rFonts w:ascii="Trebuchet MS" w:hAnsi="Trebuchet MS"/>
                <w:b/>
                <w:bCs/>
                <w:color w:val="000000" w:themeColor="text1"/>
                <w:sz w:val="22"/>
                <w:szCs w:val="22"/>
              </w:rPr>
              <w:t>Eil. Nr.</w:t>
            </w:r>
          </w:p>
          <w:p w14:paraId="0A761A73" w14:textId="4394A1E9" w:rsidR="000F5A26" w:rsidRPr="004949E7" w:rsidRDefault="000F5A26" w:rsidP="005F5373">
            <w:pPr>
              <w:keepNext/>
              <w:jc w:val="center"/>
              <w:rPr>
                <w:rFonts w:ascii="Trebuchet MS" w:hAnsi="Trebuchet MS"/>
                <w:b/>
                <w:bCs/>
                <w:color w:val="000000" w:themeColor="text1"/>
                <w:sz w:val="22"/>
                <w:szCs w:val="22"/>
              </w:rPr>
            </w:pPr>
          </w:p>
        </w:tc>
        <w:tc>
          <w:tcPr>
            <w:tcW w:w="659" w:type="pct"/>
            <w:vMerge w:val="restart"/>
            <w:tcBorders>
              <w:top w:val="single" w:sz="4" w:space="0" w:color="auto"/>
              <w:left w:val="single" w:sz="4" w:space="0" w:color="auto"/>
              <w:right w:val="single" w:sz="4" w:space="0" w:color="auto"/>
            </w:tcBorders>
            <w:shd w:val="clear" w:color="auto" w:fill="auto"/>
            <w:noWrap/>
            <w:tcMar>
              <w:top w:w="0" w:type="dxa"/>
              <w:left w:w="108" w:type="dxa"/>
              <w:bottom w:w="0" w:type="dxa"/>
              <w:right w:w="108" w:type="dxa"/>
            </w:tcMar>
            <w:vAlign w:val="center"/>
            <w:hideMark/>
          </w:tcPr>
          <w:p w14:paraId="6FE154BD" w14:textId="77777777" w:rsidR="000F5A26" w:rsidRPr="004949E7" w:rsidRDefault="000F5A26" w:rsidP="005F5373">
            <w:pPr>
              <w:jc w:val="center"/>
              <w:rPr>
                <w:rFonts w:ascii="Trebuchet MS" w:hAnsi="Trebuchet MS"/>
                <w:b/>
                <w:bCs/>
                <w:color w:val="000000" w:themeColor="text1"/>
                <w:sz w:val="22"/>
                <w:szCs w:val="22"/>
              </w:rPr>
            </w:pPr>
            <w:r w:rsidRPr="004949E7">
              <w:rPr>
                <w:rFonts w:ascii="Trebuchet MS" w:hAnsi="Trebuchet MS"/>
                <w:b/>
                <w:bCs/>
                <w:color w:val="000000" w:themeColor="text1"/>
                <w:sz w:val="22"/>
                <w:szCs w:val="22"/>
              </w:rPr>
              <w:t>Parametro pavadinimas</w:t>
            </w:r>
          </w:p>
        </w:tc>
        <w:tc>
          <w:tcPr>
            <w:tcW w:w="1746" w:type="pct"/>
            <w:vMerge w:val="restart"/>
            <w:tcBorders>
              <w:top w:val="single" w:sz="4" w:space="0" w:color="auto"/>
              <w:left w:val="single" w:sz="4" w:space="0" w:color="auto"/>
              <w:right w:val="single" w:sz="4" w:space="0" w:color="auto"/>
            </w:tcBorders>
            <w:shd w:val="clear" w:color="auto" w:fill="auto"/>
            <w:noWrap/>
            <w:tcMar>
              <w:top w:w="0" w:type="dxa"/>
              <w:left w:w="108" w:type="dxa"/>
              <w:bottom w:w="0" w:type="dxa"/>
              <w:right w:w="108" w:type="dxa"/>
            </w:tcMar>
            <w:vAlign w:val="center"/>
            <w:hideMark/>
          </w:tcPr>
          <w:p w14:paraId="327CC1E2" w14:textId="77777777" w:rsidR="000F5A26" w:rsidRPr="004949E7" w:rsidRDefault="000F5A26" w:rsidP="005F5373">
            <w:pPr>
              <w:jc w:val="center"/>
              <w:rPr>
                <w:rFonts w:ascii="Trebuchet MS" w:hAnsi="Trebuchet MS"/>
                <w:b/>
                <w:bCs/>
                <w:color w:val="000000" w:themeColor="text1"/>
                <w:sz w:val="22"/>
                <w:szCs w:val="22"/>
              </w:rPr>
            </w:pPr>
            <w:r w:rsidRPr="004949E7">
              <w:rPr>
                <w:rFonts w:ascii="Trebuchet MS" w:hAnsi="Trebuchet MS"/>
                <w:b/>
                <w:bCs/>
                <w:color w:val="000000" w:themeColor="text1"/>
                <w:sz w:val="22"/>
                <w:szCs w:val="22"/>
              </w:rPr>
              <w:t>Reikalaujamos parametrų reikšmės</w:t>
            </w:r>
          </w:p>
        </w:tc>
        <w:tc>
          <w:tcPr>
            <w:tcW w:w="2312" w:type="pct"/>
            <w:gridSpan w:val="3"/>
            <w:tcBorders>
              <w:top w:val="single" w:sz="4" w:space="0" w:color="auto"/>
              <w:left w:val="single" w:sz="4" w:space="0" w:color="auto"/>
              <w:bottom w:val="single" w:sz="4" w:space="0" w:color="auto"/>
              <w:right w:val="single" w:sz="4" w:space="0" w:color="auto"/>
            </w:tcBorders>
            <w:noWrap/>
            <w:vAlign w:val="center"/>
          </w:tcPr>
          <w:p w14:paraId="7726D23D" w14:textId="77777777" w:rsidR="000F5A26" w:rsidRPr="004949E7" w:rsidRDefault="000F5A26" w:rsidP="005F5373">
            <w:pPr>
              <w:ind w:left="137"/>
              <w:jc w:val="center"/>
              <w:rPr>
                <w:rFonts w:ascii="Trebuchet MS" w:hAnsi="Trebuchet MS"/>
                <w:b/>
                <w:bCs/>
                <w:color w:val="000000" w:themeColor="text1"/>
                <w:sz w:val="22"/>
                <w:szCs w:val="22"/>
              </w:rPr>
            </w:pPr>
            <w:r w:rsidRPr="004949E7">
              <w:rPr>
                <w:rFonts w:ascii="Trebuchet MS" w:hAnsi="Trebuchet MS"/>
                <w:b/>
                <w:bCs/>
                <w:color w:val="000000" w:themeColor="text1"/>
                <w:sz w:val="22"/>
                <w:szCs w:val="22"/>
              </w:rPr>
              <w:t>Atitikimas kokybiniams ir techniniams reikalavimams.</w:t>
            </w:r>
          </w:p>
          <w:p w14:paraId="275C77E1" w14:textId="77777777" w:rsidR="000F5A26" w:rsidRPr="004949E7" w:rsidRDefault="000F5A26" w:rsidP="005F5373">
            <w:pPr>
              <w:ind w:left="137"/>
              <w:jc w:val="center"/>
              <w:rPr>
                <w:rFonts w:ascii="Trebuchet MS" w:hAnsi="Trebuchet MS"/>
                <w:b/>
                <w:bCs/>
                <w:color w:val="000000" w:themeColor="text1"/>
                <w:sz w:val="22"/>
                <w:szCs w:val="22"/>
              </w:rPr>
            </w:pPr>
            <w:r w:rsidRPr="004949E7">
              <w:rPr>
                <w:rFonts w:ascii="Trebuchet MS" w:hAnsi="Trebuchet MS"/>
                <w:b/>
                <w:bCs/>
                <w:color w:val="000000" w:themeColor="text1"/>
                <w:sz w:val="22"/>
                <w:szCs w:val="22"/>
              </w:rPr>
              <w:t>Nuoroda į pridedamus, prekės atitikimą reikalaujamoms charakteristikoms įrodančius, dokumentus (bukletų, techninių aprašų puslapių Nr.)</w:t>
            </w:r>
          </w:p>
        </w:tc>
      </w:tr>
      <w:tr w:rsidR="000F5A26" w:rsidRPr="004949E7" w14:paraId="61071772" w14:textId="77777777" w:rsidTr="00A35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1"/>
        </w:trPr>
        <w:tc>
          <w:tcPr>
            <w:tcW w:w="283" w:type="pct"/>
            <w:vMerge/>
            <w:tcBorders>
              <w:left w:val="single" w:sz="4" w:space="0" w:color="auto"/>
              <w:right w:val="single" w:sz="4" w:space="0" w:color="auto"/>
            </w:tcBorders>
            <w:shd w:val="clear" w:color="auto" w:fill="auto"/>
            <w:vAlign w:val="center"/>
          </w:tcPr>
          <w:p w14:paraId="583924BF" w14:textId="60537D64" w:rsidR="000F5A26" w:rsidRPr="004949E7" w:rsidRDefault="000F5A26" w:rsidP="005F5373">
            <w:pPr>
              <w:keepNext/>
              <w:jc w:val="center"/>
              <w:rPr>
                <w:rFonts w:ascii="Trebuchet MS" w:eastAsia="Times New Roman" w:hAnsi="Trebuchet MS"/>
                <w:b/>
                <w:bCs/>
                <w:color w:val="000000" w:themeColor="text1"/>
                <w:sz w:val="22"/>
                <w:szCs w:val="22"/>
              </w:rPr>
            </w:pPr>
          </w:p>
        </w:tc>
        <w:tc>
          <w:tcPr>
            <w:tcW w:w="659" w:type="pct"/>
            <w:vMerge/>
            <w:tcBorders>
              <w:left w:val="single" w:sz="4" w:space="0" w:color="auto"/>
              <w:right w:val="single" w:sz="4" w:space="0" w:color="auto"/>
            </w:tcBorders>
            <w:shd w:val="clear" w:color="auto" w:fill="auto"/>
            <w:vAlign w:val="center"/>
          </w:tcPr>
          <w:p w14:paraId="2343A8F4"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1746" w:type="pct"/>
            <w:vMerge/>
            <w:tcBorders>
              <w:left w:val="single" w:sz="4" w:space="0" w:color="auto"/>
              <w:right w:val="single" w:sz="4" w:space="0" w:color="auto"/>
            </w:tcBorders>
            <w:shd w:val="clear" w:color="auto" w:fill="auto"/>
            <w:vAlign w:val="center"/>
          </w:tcPr>
          <w:p w14:paraId="75B54BE3"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1132" w:type="pct"/>
            <w:vMerge w:val="restart"/>
          </w:tcPr>
          <w:p w14:paraId="472D4CF5" w14:textId="77777777" w:rsidR="000F5A26" w:rsidRPr="004949E7" w:rsidRDefault="000F5A26" w:rsidP="005F5373">
            <w:pPr>
              <w:keepNext/>
              <w:jc w:val="center"/>
              <w:rPr>
                <w:rFonts w:ascii="Trebuchet MS" w:eastAsia="Times New Roman" w:hAnsi="Trebuchet MS"/>
                <w:b/>
                <w:bCs/>
                <w:color w:val="000000" w:themeColor="text1"/>
                <w:sz w:val="22"/>
                <w:szCs w:val="22"/>
              </w:rPr>
            </w:pPr>
            <w:r w:rsidRPr="004949E7">
              <w:rPr>
                <w:rFonts w:ascii="Trebuchet MS" w:hAnsi="Trebuchet MS"/>
                <w:b/>
                <w:bCs/>
                <w:sz w:val="22"/>
                <w:szCs w:val="22"/>
              </w:rPr>
              <w:t>Siūlomos prekės pavadinimas, techniniai parametrai</w:t>
            </w:r>
          </w:p>
        </w:tc>
        <w:tc>
          <w:tcPr>
            <w:tcW w:w="1180" w:type="pct"/>
            <w:gridSpan w:val="2"/>
          </w:tcPr>
          <w:p w14:paraId="2FEE38D5" w14:textId="77777777" w:rsidR="000F5A26" w:rsidRPr="004949E7" w:rsidRDefault="000F5A26" w:rsidP="005F5373">
            <w:pPr>
              <w:keepNext/>
              <w:jc w:val="center"/>
              <w:rPr>
                <w:rFonts w:ascii="Trebuchet MS" w:eastAsia="Times New Roman" w:hAnsi="Trebuchet MS"/>
                <w:b/>
                <w:bCs/>
                <w:color w:val="000000" w:themeColor="text1"/>
                <w:sz w:val="22"/>
                <w:szCs w:val="22"/>
              </w:rPr>
            </w:pPr>
            <w:r w:rsidRPr="004949E7">
              <w:rPr>
                <w:rFonts w:ascii="Trebuchet MS" w:hAnsi="Trebuchet MS"/>
                <w:b/>
                <w:bCs/>
                <w:sz w:val="22"/>
                <w:szCs w:val="22"/>
              </w:rPr>
              <w:t>Pasiūlymo dokumentai, patvirtinantys siūlomos prekės techninius parametrus</w:t>
            </w:r>
          </w:p>
        </w:tc>
      </w:tr>
      <w:tr w:rsidR="000F5A26" w:rsidRPr="004949E7" w14:paraId="06D6F457" w14:textId="77777777" w:rsidTr="003D0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0"/>
        </w:trPr>
        <w:tc>
          <w:tcPr>
            <w:tcW w:w="283" w:type="pct"/>
            <w:vMerge/>
            <w:tcBorders>
              <w:left w:val="single" w:sz="4" w:space="0" w:color="auto"/>
              <w:bottom w:val="single" w:sz="4" w:space="0" w:color="auto"/>
              <w:right w:val="single" w:sz="4" w:space="0" w:color="auto"/>
            </w:tcBorders>
            <w:shd w:val="clear" w:color="auto" w:fill="auto"/>
            <w:vAlign w:val="center"/>
          </w:tcPr>
          <w:p w14:paraId="681B68F9"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659" w:type="pct"/>
            <w:vMerge/>
            <w:tcBorders>
              <w:left w:val="single" w:sz="4" w:space="0" w:color="auto"/>
              <w:bottom w:val="single" w:sz="4" w:space="0" w:color="auto"/>
              <w:right w:val="single" w:sz="4" w:space="0" w:color="auto"/>
            </w:tcBorders>
            <w:shd w:val="clear" w:color="auto" w:fill="auto"/>
            <w:vAlign w:val="center"/>
          </w:tcPr>
          <w:p w14:paraId="7E96FC42"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1746" w:type="pct"/>
            <w:vMerge/>
            <w:tcBorders>
              <w:left w:val="single" w:sz="4" w:space="0" w:color="auto"/>
              <w:bottom w:val="single" w:sz="4" w:space="0" w:color="auto"/>
              <w:right w:val="single" w:sz="4" w:space="0" w:color="auto"/>
            </w:tcBorders>
            <w:shd w:val="clear" w:color="auto" w:fill="auto"/>
            <w:vAlign w:val="center"/>
          </w:tcPr>
          <w:p w14:paraId="01586E16"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1132" w:type="pct"/>
            <w:vMerge/>
          </w:tcPr>
          <w:p w14:paraId="3883EA14" w14:textId="77777777" w:rsidR="000F5A26" w:rsidRPr="004949E7" w:rsidRDefault="000F5A26" w:rsidP="005F5373">
            <w:pPr>
              <w:keepNext/>
              <w:jc w:val="center"/>
              <w:rPr>
                <w:rFonts w:ascii="Trebuchet MS" w:eastAsia="Times New Roman" w:hAnsi="Trebuchet MS"/>
                <w:b/>
                <w:bCs/>
                <w:color w:val="000000" w:themeColor="text1"/>
                <w:sz w:val="22"/>
                <w:szCs w:val="22"/>
              </w:rPr>
            </w:pPr>
          </w:p>
        </w:tc>
        <w:tc>
          <w:tcPr>
            <w:tcW w:w="613" w:type="pct"/>
          </w:tcPr>
          <w:p w14:paraId="37B7E1ED" w14:textId="77777777" w:rsidR="000F5A26" w:rsidRPr="004949E7" w:rsidRDefault="000F5A26" w:rsidP="005F5373">
            <w:pPr>
              <w:keepNext/>
              <w:jc w:val="center"/>
              <w:rPr>
                <w:rFonts w:ascii="Trebuchet MS" w:eastAsia="Times New Roman" w:hAnsi="Trebuchet MS"/>
                <w:b/>
                <w:bCs/>
                <w:color w:val="000000" w:themeColor="text1"/>
                <w:sz w:val="22"/>
                <w:szCs w:val="22"/>
              </w:rPr>
            </w:pPr>
            <w:r w:rsidRPr="004949E7">
              <w:rPr>
                <w:rFonts w:ascii="Trebuchet MS" w:hAnsi="Trebuchet MS"/>
                <w:b/>
                <w:bCs/>
                <w:sz w:val="22"/>
                <w:szCs w:val="22"/>
              </w:rPr>
              <w:t>dokumento pavadinimas</w:t>
            </w:r>
          </w:p>
        </w:tc>
        <w:tc>
          <w:tcPr>
            <w:tcW w:w="567" w:type="pct"/>
          </w:tcPr>
          <w:p w14:paraId="24630C2E" w14:textId="77777777" w:rsidR="000F5A26" w:rsidRPr="004949E7" w:rsidRDefault="000F5A26" w:rsidP="005F5373">
            <w:pPr>
              <w:keepNext/>
              <w:jc w:val="center"/>
              <w:rPr>
                <w:rFonts w:ascii="Trebuchet MS" w:eastAsia="Times New Roman" w:hAnsi="Trebuchet MS"/>
                <w:b/>
                <w:bCs/>
                <w:color w:val="000000" w:themeColor="text1"/>
                <w:sz w:val="22"/>
                <w:szCs w:val="22"/>
              </w:rPr>
            </w:pPr>
            <w:r w:rsidRPr="004949E7">
              <w:rPr>
                <w:rFonts w:ascii="Trebuchet MS" w:hAnsi="Trebuchet MS"/>
                <w:b/>
                <w:bCs/>
                <w:sz w:val="22"/>
                <w:szCs w:val="22"/>
              </w:rPr>
              <w:t>pasiūlymo lapo numeris</w:t>
            </w:r>
          </w:p>
        </w:tc>
      </w:tr>
      <w:tr w:rsidR="009B3C0E" w:rsidRPr="004949E7" w14:paraId="443B3C69" w14:textId="77777777" w:rsidTr="00DE7330">
        <w:trPr>
          <w:trHeight w:val="523"/>
        </w:trPr>
        <w:tc>
          <w:tcPr>
            <w:tcW w:w="283" w:type="pct"/>
            <w:tcBorders>
              <w:top w:val="single" w:sz="4" w:space="0" w:color="auto"/>
              <w:left w:val="single" w:sz="4" w:space="0" w:color="auto"/>
              <w:bottom w:val="single" w:sz="4" w:space="0" w:color="auto"/>
              <w:right w:val="single" w:sz="4" w:space="0" w:color="auto"/>
            </w:tcBorders>
            <w:noWrap/>
          </w:tcPr>
          <w:p w14:paraId="355BBDDA" w14:textId="77777777" w:rsidR="009B3C0E" w:rsidRPr="004949E7" w:rsidRDefault="009B3C0E" w:rsidP="009B3C0E">
            <w:pPr>
              <w:pStyle w:val="ListParagraph"/>
              <w:numPr>
                <w:ilvl w:val="0"/>
                <w:numId w:val="26"/>
              </w:numPr>
              <w:suppressAutoHyphens w:val="0"/>
              <w:ind w:left="414" w:hanging="357"/>
              <w:rPr>
                <w:rFonts w:ascii="Trebuchet MS" w:hAnsi="Trebuchet MS"/>
                <w:sz w:val="22"/>
                <w:szCs w:val="22"/>
                <w:lang w:eastAsia="zh-CN"/>
              </w:rPr>
            </w:pPr>
          </w:p>
        </w:tc>
        <w:tc>
          <w:tcPr>
            <w:tcW w:w="6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B8F2F03"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F0B3F42" w14:textId="16BD8E8C"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32" w:type="pct"/>
            <w:tcBorders>
              <w:top w:val="single" w:sz="4" w:space="0" w:color="auto"/>
              <w:left w:val="single" w:sz="4" w:space="0" w:color="auto"/>
              <w:bottom w:val="single" w:sz="4" w:space="0" w:color="auto"/>
              <w:right w:val="single" w:sz="4" w:space="0" w:color="auto"/>
            </w:tcBorders>
            <w:noWrap/>
          </w:tcPr>
          <w:p w14:paraId="46FF5539" w14:textId="2DAABA0F"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3" w:type="pct"/>
            <w:tcBorders>
              <w:top w:val="single" w:sz="4" w:space="0" w:color="auto"/>
              <w:left w:val="single" w:sz="4" w:space="0" w:color="auto"/>
              <w:bottom w:val="single" w:sz="4" w:space="0" w:color="auto"/>
              <w:right w:val="single" w:sz="4" w:space="0" w:color="auto"/>
            </w:tcBorders>
          </w:tcPr>
          <w:p w14:paraId="4C7533F0" w14:textId="3B48326F"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7" w:type="pct"/>
            <w:tcBorders>
              <w:top w:val="single" w:sz="4" w:space="0" w:color="auto"/>
              <w:left w:val="single" w:sz="4" w:space="0" w:color="auto"/>
              <w:bottom w:val="single" w:sz="4" w:space="0" w:color="auto"/>
              <w:right w:val="single" w:sz="4" w:space="0" w:color="auto"/>
            </w:tcBorders>
          </w:tcPr>
          <w:p w14:paraId="4D86B785" w14:textId="5BC38E1C"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66C6FB74" w14:textId="77777777" w:rsidTr="00DE7330">
        <w:trPr>
          <w:trHeight w:val="523"/>
        </w:trPr>
        <w:tc>
          <w:tcPr>
            <w:tcW w:w="283" w:type="pct"/>
            <w:tcBorders>
              <w:top w:val="single" w:sz="4" w:space="0" w:color="auto"/>
              <w:left w:val="single" w:sz="4" w:space="0" w:color="auto"/>
              <w:bottom w:val="single" w:sz="4" w:space="0" w:color="auto"/>
              <w:right w:val="single" w:sz="4" w:space="0" w:color="auto"/>
            </w:tcBorders>
            <w:noWrap/>
          </w:tcPr>
          <w:p w14:paraId="2F8972D8" w14:textId="77777777" w:rsidR="009B3C0E" w:rsidRPr="004949E7" w:rsidRDefault="009B3C0E" w:rsidP="009B3C0E">
            <w:pPr>
              <w:pStyle w:val="ListParagraph"/>
              <w:numPr>
                <w:ilvl w:val="0"/>
                <w:numId w:val="26"/>
              </w:numPr>
              <w:suppressAutoHyphens w:val="0"/>
              <w:ind w:left="414" w:hanging="357"/>
              <w:rPr>
                <w:rFonts w:ascii="Trebuchet MS" w:hAnsi="Trebuchet MS"/>
                <w:sz w:val="22"/>
                <w:szCs w:val="22"/>
                <w:lang w:eastAsia="zh-CN"/>
              </w:rPr>
            </w:pPr>
          </w:p>
        </w:tc>
        <w:tc>
          <w:tcPr>
            <w:tcW w:w="6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707951F"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8F09923"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Tinklinis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UTP, Cat5e kategorijos, RJ45 jungtys, ilgis 0,25 m.</w:t>
            </w:r>
          </w:p>
        </w:tc>
        <w:tc>
          <w:tcPr>
            <w:tcW w:w="1132" w:type="pct"/>
            <w:tcBorders>
              <w:top w:val="single" w:sz="4" w:space="0" w:color="auto"/>
              <w:left w:val="single" w:sz="4" w:space="0" w:color="auto"/>
              <w:bottom w:val="single" w:sz="4" w:space="0" w:color="auto"/>
              <w:right w:val="single" w:sz="4" w:space="0" w:color="auto"/>
            </w:tcBorders>
            <w:noWrap/>
          </w:tcPr>
          <w:p w14:paraId="55F23BB3" w14:textId="09B09E1B"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3" w:type="pct"/>
            <w:tcBorders>
              <w:top w:val="single" w:sz="4" w:space="0" w:color="auto"/>
              <w:left w:val="single" w:sz="4" w:space="0" w:color="auto"/>
              <w:bottom w:val="single" w:sz="4" w:space="0" w:color="auto"/>
              <w:right w:val="single" w:sz="4" w:space="0" w:color="auto"/>
            </w:tcBorders>
          </w:tcPr>
          <w:p w14:paraId="48E924DC" w14:textId="1092F2AA"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7" w:type="pct"/>
            <w:tcBorders>
              <w:top w:val="single" w:sz="4" w:space="0" w:color="auto"/>
              <w:left w:val="single" w:sz="4" w:space="0" w:color="auto"/>
              <w:bottom w:val="single" w:sz="4" w:space="0" w:color="auto"/>
              <w:right w:val="single" w:sz="4" w:space="0" w:color="auto"/>
            </w:tcBorders>
          </w:tcPr>
          <w:p w14:paraId="112F8326" w14:textId="70741356"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295AAFA3" w14:textId="77777777" w:rsidTr="00791252">
        <w:trPr>
          <w:trHeight w:val="523"/>
        </w:trPr>
        <w:tc>
          <w:tcPr>
            <w:tcW w:w="283" w:type="pct"/>
            <w:tcBorders>
              <w:top w:val="single" w:sz="4" w:space="0" w:color="auto"/>
              <w:left w:val="single" w:sz="4" w:space="0" w:color="auto"/>
              <w:bottom w:val="single" w:sz="4" w:space="0" w:color="auto"/>
              <w:right w:val="single" w:sz="4" w:space="0" w:color="auto"/>
            </w:tcBorders>
            <w:noWrap/>
          </w:tcPr>
          <w:p w14:paraId="54BE4DBF" w14:textId="77777777" w:rsidR="00791252" w:rsidRPr="004949E7" w:rsidRDefault="00791252" w:rsidP="002705A1">
            <w:pPr>
              <w:pStyle w:val="ListParagraph"/>
              <w:numPr>
                <w:ilvl w:val="0"/>
                <w:numId w:val="26"/>
              </w:numPr>
              <w:suppressAutoHyphens w:val="0"/>
              <w:ind w:left="414" w:hanging="357"/>
              <w:rPr>
                <w:rFonts w:ascii="Trebuchet MS" w:hAnsi="Trebuchet MS"/>
                <w:sz w:val="22"/>
                <w:szCs w:val="22"/>
                <w:lang w:eastAsia="zh-CN"/>
              </w:rPr>
            </w:pPr>
          </w:p>
        </w:tc>
        <w:tc>
          <w:tcPr>
            <w:tcW w:w="659"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3B9717A" w14:textId="1847F1AD"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74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432E0A" w14:textId="595CDE6E" w:rsidR="00791252" w:rsidRPr="004949E7" w:rsidRDefault="00791252" w:rsidP="002705A1">
            <w:pPr>
              <w:widowControl w:val="0"/>
              <w:tabs>
                <w:tab w:val="left" w:pos="1134"/>
              </w:tabs>
              <w:autoSpaceDE w:val="0"/>
              <w:spacing w:line="22" w:lineRule="atLeast"/>
              <w:ind w:right="-41"/>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 xml:space="preserve">būti taikoma ne </w:t>
            </w:r>
            <w:r w:rsidRPr="002705A1">
              <w:rPr>
                <w:rFonts w:ascii="Trebuchet MS" w:hAnsi="Trebuchet MS"/>
                <w:sz w:val="22"/>
                <w:szCs w:val="22"/>
              </w:rPr>
              <w:t xml:space="preserve">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312" w:type="pct"/>
            <w:gridSpan w:val="3"/>
            <w:tcBorders>
              <w:top w:val="single" w:sz="4" w:space="0" w:color="auto"/>
              <w:left w:val="single" w:sz="4" w:space="0" w:color="auto"/>
              <w:bottom w:val="single" w:sz="4" w:space="0" w:color="auto"/>
              <w:right w:val="single" w:sz="4" w:space="0" w:color="auto"/>
            </w:tcBorders>
            <w:noWrap/>
          </w:tcPr>
          <w:p w14:paraId="79A77C5B" w14:textId="254C84C9"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105E49BA" w14:textId="77777777" w:rsidR="00A17BB1" w:rsidRDefault="00A17BB1" w:rsidP="00A17BB1">
      <w:pPr>
        <w:rPr>
          <w:rFonts w:ascii="Trebuchet MS" w:hAnsi="Trebuchet MS"/>
          <w:b/>
          <w:sz w:val="22"/>
          <w:szCs w:val="22"/>
        </w:rPr>
      </w:pPr>
    </w:p>
    <w:p w14:paraId="1C4355E9" w14:textId="77777777" w:rsidR="00B4728E" w:rsidRDefault="00B4728E" w:rsidP="00A17BB1">
      <w:pPr>
        <w:rPr>
          <w:rFonts w:ascii="Trebuchet MS" w:hAnsi="Trebuchet MS"/>
          <w:b/>
          <w:sz w:val="22"/>
          <w:szCs w:val="22"/>
        </w:rPr>
      </w:pPr>
    </w:p>
    <w:p w14:paraId="0C3F2BAE" w14:textId="525B35B8"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Tinklinis jungiamasis </w:t>
      </w:r>
      <w:r w:rsidRPr="00391BDB">
        <w:rPr>
          <w:rFonts w:ascii="Trebuchet MS" w:eastAsia="Times New Roman" w:hAnsi="Trebuchet MS"/>
          <w:b/>
          <w:color w:val="000000" w:themeColor="text1"/>
          <w:sz w:val="22"/>
          <w:szCs w:val="22"/>
        </w:rPr>
        <w:t>kabelis</w:t>
      </w:r>
      <w:r w:rsidR="00F039A0" w:rsidRPr="00391BDB">
        <w:rPr>
          <w:rFonts w:ascii="Trebuchet MS" w:eastAsia="Times New Roman" w:hAnsi="Trebuchet MS"/>
          <w:b/>
          <w:color w:val="000000" w:themeColor="text1"/>
          <w:sz w:val="22"/>
          <w:szCs w:val="22"/>
        </w:rPr>
        <w:t>,</w:t>
      </w:r>
      <w:r w:rsidR="00F039A0" w:rsidRPr="00391BDB">
        <w:rPr>
          <w:rFonts w:ascii="Trebuchet MS" w:hAnsi="Trebuchet MS"/>
          <w:b/>
          <w:sz w:val="22"/>
          <w:szCs w:val="22"/>
        </w:rPr>
        <w:t xml:space="preserve"> ilgis 0,50 m.</w:t>
      </w:r>
    </w:p>
    <w:p w14:paraId="7825C5DA" w14:textId="475CB0C2"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B860F9" w:rsidRPr="004949E7">
        <w:rPr>
          <w:rFonts w:ascii="Trebuchet MS" w:hAnsi="Trebuchet MS"/>
          <w:sz w:val="22"/>
          <w:szCs w:val="22"/>
        </w:rPr>
        <w:t>5</w:t>
      </w:r>
    </w:p>
    <w:tbl>
      <w:tblPr>
        <w:tblW w:w="506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2275"/>
        <w:gridCol w:w="5243"/>
        <w:gridCol w:w="3404"/>
        <w:gridCol w:w="1848"/>
        <w:gridCol w:w="1692"/>
      </w:tblGrid>
      <w:tr w:rsidR="008C18DF" w:rsidRPr="004949E7" w14:paraId="567BBAEC" w14:textId="77777777" w:rsidTr="00F90E67">
        <w:trPr>
          <w:trHeight w:val="523"/>
        </w:trPr>
        <w:tc>
          <w:tcPr>
            <w:tcW w:w="187" w:type="pct"/>
            <w:vMerge w:val="restart"/>
            <w:noWrap/>
          </w:tcPr>
          <w:p w14:paraId="4D9CF63F" w14:textId="77777777" w:rsidR="008C18DF" w:rsidRPr="00240DE7" w:rsidRDefault="008C18DF" w:rsidP="008C18DF">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5C3D311D" w14:textId="77777777" w:rsidR="008C18DF" w:rsidRPr="004949E7" w:rsidRDefault="008C18DF" w:rsidP="008C18DF">
            <w:pPr>
              <w:pStyle w:val="ListParagraph"/>
              <w:suppressAutoHyphens w:val="0"/>
              <w:ind w:left="414"/>
              <w:rPr>
                <w:rFonts w:ascii="Trebuchet MS" w:hAnsi="Trebuchet MS"/>
                <w:sz w:val="22"/>
                <w:szCs w:val="22"/>
                <w:lang w:eastAsia="zh-CN"/>
              </w:rPr>
            </w:pPr>
          </w:p>
        </w:tc>
        <w:tc>
          <w:tcPr>
            <w:tcW w:w="757" w:type="pct"/>
            <w:vMerge w:val="restart"/>
            <w:noWrap/>
            <w:tcMar>
              <w:top w:w="0" w:type="dxa"/>
              <w:left w:w="108" w:type="dxa"/>
              <w:bottom w:w="0" w:type="dxa"/>
              <w:right w:w="108" w:type="dxa"/>
            </w:tcMar>
            <w:vAlign w:val="center"/>
          </w:tcPr>
          <w:p w14:paraId="32920359" w14:textId="199FB6F7" w:rsidR="008C18DF" w:rsidRPr="004949E7" w:rsidRDefault="008C18DF" w:rsidP="008C18DF">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45" w:type="pct"/>
            <w:vMerge w:val="restart"/>
            <w:noWrap/>
            <w:tcMar>
              <w:top w:w="0" w:type="dxa"/>
              <w:left w:w="108" w:type="dxa"/>
              <w:bottom w:w="0" w:type="dxa"/>
              <w:right w:w="108" w:type="dxa"/>
            </w:tcMar>
            <w:vAlign w:val="center"/>
          </w:tcPr>
          <w:p w14:paraId="269730B2" w14:textId="1F3AE0AC" w:rsidR="008C18DF" w:rsidRPr="004949E7" w:rsidRDefault="008C18DF" w:rsidP="008C18DF">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1" w:type="pct"/>
            <w:gridSpan w:val="3"/>
            <w:noWrap/>
            <w:vAlign w:val="center"/>
          </w:tcPr>
          <w:p w14:paraId="30C9F024" w14:textId="77777777" w:rsidR="008C18DF" w:rsidRPr="00240DE7" w:rsidRDefault="008C18DF"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229202A2" w14:textId="4E0E5DC2" w:rsidR="008C18DF" w:rsidRPr="004949E7" w:rsidRDefault="008C18DF"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8C18DF" w:rsidRPr="004949E7" w14:paraId="2D035208" w14:textId="77777777" w:rsidTr="00DE7330">
        <w:trPr>
          <w:trHeight w:val="523"/>
        </w:trPr>
        <w:tc>
          <w:tcPr>
            <w:tcW w:w="187" w:type="pct"/>
            <w:vMerge/>
            <w:noWrap/>
          </w:tcPr>
          <w:p w14:paraId="54F12E59" w14:textId="77777777" w:rsidR="008C18DF" w:rsidRPr="004949E7" w:rsidRDefault="008C18DF" w:rsidP="008C18DF">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438C01F8" w14:textId="77777777" w:rsidR="008C18DF" w:rsidRPr="004949E7" w:rsidRDefault="008C18DF" w:rsidP="008C18DF">
            <w:pPr>
              <w:rPr>
                <w:rFonts w:ascii="Trebuchet MS" w:hAnsi="Trebuchet MS"/>
                <w:noProof/>
                <w:sz w:val="22"/>
                <w:szCs w:val="22"/>
              </w:rPr>
            </w:pPr>
          </w:p>
        </w:tc>
        <w:tc>
          <w:tcPr>
            <w:tcW w:w="1745" w:type="pct"/>
            <w:vMerge/>
            <w:noWrap/>
            <w:tcMar>
              <w:top w:w="0" w:type="dxa"/>
              <w:left w:w="108" w:type="dxa"/>
              <w:bottom w:w="0" w:type="dxa"/>
              <w:right w:w="108" w:type="dxa"/>
            </w:tcMar>
          </w:tcPr>
          <w:p w14:paraId="6D3467AD" w14:textId="77777777" w:rsidR="008C18DF" w:rsidRPr="004949E7" w:rsidRDefault="008C18DF" w:rsidP="008C18DF">
            <w:pPr>
              <w:jc w:val="both"/>
              <w:rPr>
                <w:rFonts w:ascii="Trebuchet MS" w:hAnsi="Trebuchet MS"/>
                <w:noProof/>
                <w:sz w:val="22"/>
                <w:szCs w:val="22"/>
              </w:rPr>
            </w:pPr>
          </w:p>
        </w:tc>
        <w:tc>
          <w:tcPr>
            <w:tcW w:w="1133" w:type="pct"/>
            <w:vMerge w:val="restart"/>
            <w:noWrap/>
          </w:tcPr>
          <w:p w14:paraId="0E7A36DC" w14:textId="182FBCA9" w:rsidR="008C18DF" w:rsidRPr="004949E7" w:rsidRDefault="008C18DF" w:rsidP="008C18DF">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78" w:type="pct"/>
            <w:gridSpan w:val="2"/>
          </w:tcPr>
          <w:p w14:paraId="25BF0A85" w14:textId="7A65696C" w:rsidR="008C18DF" w:rsidRPr="004949E7" w:rsidRDefault="008C18DF" w:rsidP="008C18DF">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8C18DF" w:rsidRPr="004949E7" w14:paraId="28D115D3" w14:textId="77777777" w:rsidTr="00DE7330">
        <w:trPr>
          <w:trHeight w:val="523"/>
        </w:trPr>
        <w:tc>
          <w:tcPr>
            <w:tcW w:w="187" w:type="pct"/>
            <w:vMerge/>
            <w:noWrap/>
          </w:tcPr>
          <w:p w14:paraId="7BFB0D30" w14:textId="77777777" w:rsidR="008C18DF" w:rsidRPr="004949E7" w:rsidRDefault="008C18DF" w:rsidP="00DE7330">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6935F80D" w14:textId="77777777" w:rsidR="008C18DF" w:rsidRPr="004949E7" w:rsidRDefault="008C18DF" w:rsidP="008C18DF">
            <w:pPr>
              <w:rPr>
                <w:rFonts w:ascii="Trebuchet MS" w:hAnsi="Trebuchet MS"/>
                <w:noProof/>
                <w:sz w:val="22"/>
                <w:szCs w:val="22"/>
              </w:rPr>
            </w:pPr>
          </w:p>
        </w:tc>
        <w:tc>
          <w:tcPr>
            <w:tcW w:w="1745" w:type="pct"/>
            <w:vMerge/>
            <w:noWrap/>
            <w:tcMar>
              <w:top w:w="0" w:type="dxa"/>
              <w:left w:w="108" w:type="dxa"/>
              <w:bottom w:w="0" w:type="dxa"/>
              <w:right w:w="108" w:type="dxa"/>
            </w:tcMar>
          </w:tcPr>
          <w:p w14:paraId="5679F040" w14:textId="77777777" w:rsidR="008C18DF" w:rsidRPr="004949E7" w:rsidRDefault="008C18DF" w:rsidP="008C18DF">
            <w:pPr>
              <w:jc w:val="both"/>
              <w:rPr>
                <w:rFonts w:ascii="Trebuchet MS" w:hAnsi="Trebuchet MS"/>
                <w:noProof/>
                <w:sz w:val="22"/>
                <w:szCs w:val="22"/>
              </w:rPr>
            </w:pPr>
          </w:p>
        </w:tc>
        <w:tc>
          <w:tcPr>
            <w:tcW w:w="1133" w:type="pct"/>
            <w:vMerge/>
            <w:noWrap/>
          </w:tcPr>
          <w:p w14:paraId="1F02A5D0" w14:textId="77777777" w:rsidR="008C18DF" w:rsidRPr="004949E7" w:rsidRDefault="008C18DF" w:rsidP="008C18DF">
            <w:pPr>
              <w:jc w:val="center"/>
              <w:rPr>
                <w:rFonts w:ascii="Trebuchet MS" w:hAnsi="Trebuchet MS"/>
                <w:noProof/>
                <w:sz w:val="22"/>
                <w:szCs w:val="22"/>
              </w:rPr>
            </w:pPr>
          </w:p>
        </w:tc>
        <w:tc>
          <w:tcPr>
            <w:tcW w:w="615" w:type="pct"/>
          </w:tcPr>
          <w:p w14:paraId="439FD8E1" w14:textId="1F8A3FC2" w:rsidR="008C18DF" w:rsidRPr="004949E7" w:rsidRDefault="008C18DF" w:rsidP="008C18DF">
            <w:pPr>
              <w:jc w:val="center"/>
              <w:rPr>
                <w:rFonts w:ascii="Trebuchet MS" w:hAnsi="Trebuchet MS"/>
                <w:noProof/>
                <w:sz w:val="22"/>
                <w:szCs w:val="22"/>
              </w:rPr>
            </w:pPr>
            <w:r w:rsidRPr="00240DE7">
              <w:rPr>
                <w:rFonts w:ascii="Trebuchet MS" w:hAnsi="Trebuchet MS"/>
                <w:b/>
                <w:bCs/>
                <w:sz w:val="22"/>
                <w:szCs w:val="22"/>
              </w:rPr>
              <w:t>dokumento pavadinimas</w:t>
            </w:r>
          </w:p>
        </w:tc>
        <w:tc>
          <w:tcPr>
            <w:tcW w:w="563" w:type="pct"/>
          </w:tcPr>
          <w:p w14:paraId="6650120B" w14:textId="15BCC222" w:rsidR="008C18DF" w:rsidRPr="004949E7" w:rsidRDefault="008C18DF" w:rsidP="008C18DF">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150177DE" w14:textId="77777777" w:rsidTr="00DE7330">
        <w:trPr>
          <w:trHeight w:val="523"/>
        </w:trPr>
        <w:tc>
          <w:tcPr>
            <w:tcW w:w="187" w:type="pct"/>
            <w:noWrap/>
          </w:tcPr>
          <w:p w14:paraId="2A4B1A2A" w14:textId="77777777" w:rsidR="009B3C0E" w:rsidRPr="004949E7" w:rsidRDefault="009B3C0E" w:rsidP="009B3C0E">
            <w:pPr>
              <w:pStyle w:val="ListParagraph"/>
              <w:numPr>
                <w:ilvl w:val="0"/>
                <w:numId w:val="27"/>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1E378B8F"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5" w:type="pct"/>
            <w:noWrap/>
            <w:tcMar>
              <w:top w:w="0" w:type="dxa"/>
              <w:left w:w="108" w:type="dxa"/>
              <w:bottom w:w="0" w:type="dxa"/>
              <w:right w:w="108" w:type="dxa"/>
            </w:tcMar>
            <w:vAlign w:val="center"/>
          </w:tcPr>
          <w:p w14:paraId="53F1BFAB" w14:textId="01124B88"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33" w:type="pct"/>
            <w:noWrap/>
          </w:tcPr>
          <w:p w14:paraId="2E73AD46" w14:textId="4DCDDF38"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5" w:type="pct"/>
          </w:tcPr>
          <w:p w14:paraId="26CB349E" w14:textId="0C406946"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3" w:type="pct"/>
          </w:tcPr>
          <w:p w14:paraId="7C52F156" w14:textId="1E136A37"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71B28CD" w14:textId="77777777" w:rsidTr="00DE7330">
        <w:trPr>
          <w:trHeight w:val="523"/>
        </w:trPr>
        <w:tc>
          <w:tcPr>
            <w:tcW w:w="187" w:type="pct"/>
            <w:noWrap/>
          </w:tcPr>
          <w:p w14:paraId="74602A6E" w14:textId="77777777" w:rsidR="009B3C0E" w:rsidRPr="004949E7" w:rsidRDefault="009B3C0E" w:rsidP="009B3C0E">
            <w:pPr>
              <w:pStyle w:val="ListParagraph"/>
              <w:numPr>
                <w:ilvl w:val="0"/>
                <w:numId w:val="27"/>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hideMark/>
          </w:tcPr>
          <w:p w14:paraId="2848B34D"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5" w:type="pct"/>
            <w:noWrap/>
            <w:tcMar>
              <w:top w:w="0" w:type="dxa"/>
              <w:left w:w="108" w:type="dxa"/>
              <w:bottom w:w="0" w:type="dxa"/>
              <w:right w:w="108" w:type="dxa"/>
            </w:tcMar>
            <w:hideMark/>
          </w:tcPr>
          <w:p w14:paraId="081355D6"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Tinklinis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UTP, Cat5e kategorijos, RJ45 jungtys, ilgis 0,50 m.</w:t>
            </w:r>
          </w:p>
        </w:tc>
        <w:tc>
          <w:tcPr>
            <w:tcW w:w="1133" w:type="pct"/>
            <w:noWrap/>
          </w:tcPr>
          <w:p w14:paraId="1128B129" w14:textId="6DF9405B"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5" w:type="pct"/>
          </w:tcPr>
          <w:p w14:paraId="61212E83" w14:textId="0C678270"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3" w:type="pct"/>
          </w:tcPr>
          <w:p w14:paraId="68D0A372" w14:textId="7A03C0CD"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4882F414" w14:textId="77777777" w:rsidTr="00791252">
        <w:trPr>
          <w:trHeight w:val="523"/>
        </w:trPr>
        <w:tc>
          <w:tcPr>
            <w:tcW w:w="187" w:type="pct"/>
            <w:noWrap/>
          </w:tcPr>
          <w:p w14:paraId="39634D55" w14:textId="77777777" w:rsidR="00791252" w:rsidRPr="004949E7" w:rsidRDefault="00791252" w:rsidP="002705A1">
            <w:pPr>
              <w:pStyle w:val="ListParagraph"/>
              <w:numPr>
                <w:ilvl w:val="0"/>
                <w:numId w:val="27"/>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319A87ED" w14:textId="71EDAF2A"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745" w:type="pct"/>
            <w:noWrap/>
            <w:tcMar>
              <w:top w:w="0" w:type="dxa"/>
              <w:left w:w="108" w:type="dxa"/>
              <w:bottom w:w="0" w:type="dxa"/>
              <w:right w:w="108" w:type="dxa"/>
            </w:tcMar>
          </w:tcPr>
          <w:p w14:paraId="105D64F8" w14:textId="2CDCC6A7" w:rsidR="00791252" w:rsidRPr="004949E7" w:rsidRDefault="00791252" w:rsidP="002705A1">
            <w:pPr>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būti taikoma ne</w:t>
            </w:r>
            <w:r>
              <w:rPr>
                <w:rFonts w:ascii="Trebuchet MS" w:hAnsi="Trebuchet MS"/>
                <w:color w:val="000000" w:themeColor="text1"/>
                <w:sz w:val="22"/>
                <w:szCs w:val="22"/>
                <w:lang w:eastAsia="en-GB"/>
              </w:rPr>
              <w:t xml:space="preserve"> </w:t>
            </w:r>
            <w:r w:rsidRPr="002705A1">
              <w:rPr>
                <w:rFonts w:ascii="Trebuchet MS" w:hAnsi="Trebuchet MS"/>
                <w:sz w:val="22"/>
                <w:szCs w:val="22"/>
              </w:rPr>
              <w:t xml:space="preserve">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311" w:type="pct"/>
            <w:gridSpan w:val="3"/>
            <w:noWrap/>
          </w:tcPr>
          <w:p w14:paraId="30FF2D8B" w14:textId="3FBFFF1A"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7F20BB4B" w14:textId="77777777" w:rsidR="000F5A26" w:rsidRPr="004949E7" w:rsidRDefault="000F5A26" w:rsidP="00A17BB1">
      <w:pPr>
        <w:rPr>
          <w:rFonts w:ascii="Trebuchet MS" w:hAnsi="Trebuchet MS"/>
          <w:sz w:val="22"/>
          <w:szCs w:val="22"/>
        </w:rPr>
      </w:pPr>
    </w:p>
    <w:p w14:paraId="718D571F" w14:textId="4DBFCB10"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Tinklinis jungiamasis </w:t>
      </w:r>
      <w:r w:rsidRPr="00391BDB">
        <w:rPr>
          <w:rFonts w:ascii="Trebuchet MS" w:eastAsia="Times New Roman" w:hAnsi="Trebuchet MS"/>
          <w:b/>
          <w:color w:val="000000" w:themeColor="text1"/>
          <w:sz w:val="22"/>
          <w:szCs w:val="22"/>
        </w:rPr>
        <w:t>kabelis</w:t>
      </w:r>
      <w:r w:rsidR="00F252B6" w:rsidRPr="00391BDB">
        <w:rPr>
          <w:rFonts w:ascii="Trebuchet MS" w:eastAsia="Times New Roman" w:hAnsi="Trebuchet MS"/>
          <w:b/>
          <w:color w:val="000000" w:themeColor="text1"/>
          <w:sz w:val="22"/>
          <w:szCs w:val="22"/>
        </w:rPr>
        <w:t xml:space="preserve">, </w:t>
      </w:r>
      <w:r w:rsidR="00F252B6" w:rsidRPr="00391BDB">
        <w:rPr>
          <w:rFonts w:ascii="Trebuchet MS" w:hAnsi="Trebuchet MS"/>
          <w:b/>
          <w:sz w:val="22"/>
          <w:szCs w:val="22"/>
        </w:rPr>
        <w:t>ilgis 1 m.</w:t>
      </w:r>
    </w:p>
    <w:p w14:paraId="1D565881" w14:textId="7693924C"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B860F9" w:rsidRPr="004949E7">
        <w:rPr>
          <w:rFonts w:ascii="Trebuchet MS" w:hAnsi="Trebuchet MS"/>
          <w:sz w:val="22"/>
          <w:szCs w:val="22"/>
        </w:rPr>
        <w:t>6</w:t>
      </w:r>
    </w:p>
    <w:tbl>
      <w:tblPr>
        <w:tblW w:w="506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2276"/>
        <w:gridCol w:w="5242"/>
        <w:gridCol w:w="3403"/>
        <w:gridCol w:w="1852"/>
        <w:gridCol w:w="1695"/>
      </w:tblGrid>
      <w:tr w:rsidR="00BA55EC" w:rsidRPr="004949E7" w14:paraId="7F350CE2" w14:textId="77777777" w:rsidTr="00F90E67">
        <w:trPr>
          <w:trHeight w:val="523"/>
        </w:trPr>
        <w:tc>
          <w:tcPr>
            <w:tcW w:w="187" w:type="pct"/>
            <w:vMerge w:val="restart"/>
            <w:noWrap/>
          </w:tcPr>
          <w:p w14:paraId="6C564CDE" w14:textId="77777777" w:rsidR="00BA55EC" w:rsidRPr="00240DE7" w:rsidRDefault="00BA55EC" w:rsidP="00BA55EC">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69DC090C" w14:textId="77777777" w:rsidR="00BA55EC" w:rsidRPr="004949E7" w:rsidRDefault="00BA55EC" w:rsidP="00DE7330">
            <w:pPr>
              <w:pStyle w:val="ListParagraph"/>
              <w:suppressAutoHyphens w:val="0"/>
              <w:ind w:left="414"/>
              <w:rPr>
                <w:rFonts w:ascii="Trebuchet MS" w:hAnsi="Trebuchet MS"/>
                <w:sz w:val="22"/>
                <w:szCs w:val="22"/>
                <w:lang w:eastAsia="zh-CN"/>
              </w:rPr>
            </w:pPr>
          </w:p>
        </w:tc>
        <w:tc>
          <w:tcPr>
            <w:tcW w:w="757" w:type="pct"/>
            <w:vMerge w:val="restart"/>
            <w:noWrap/>
            <w:tcMar>
              <w:top w:w="0" w:type="dxa"/>
              <w:left w:w="108" w:type="dxa"/>
              <w:bottom w:w="0" w:type="dxa"/>
              <w:right w:w="108" w:type="dxa"/>
            </w:tcMar>
            <w:vAlign w:val="center"/>
          </w:tcPr>
          <w:p w14:paraId="3953EF78" w14:textId="45CFD131" w:rsidR="00BA55EC" w:rsidRPr="004949E7" w:rsidRDefault="00BA55EC" w:rsidP="00BA55EC">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44" w:type="pct"/>
            <w:vMerge w:val="restart"/>
            <w:noWrap/>
            <w:tcMar>
              <w:top w:w="0" w:type="dxa"/>
              <w:left w:w="108" w:type="dxa"/>
              <w:bottom w:w="0" w:type="dxa"/>
              <w:right w:w="108" w:type="dxa"/>
            </w:tcMar>
            <w:vAlign w:val="center"/>
          </w:tcPr>
          <w:p w14:paraId="6416ADD3" w14:textId="5099180C" w:rsidR="00BA55EC" w:rsidRPr="004949E7" w:rsidRDefault="00BA55EC" w:rsidP="00BA55EC">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2" w:type="pct"/>
            <w:gridSpan w:val="3"/>
            <w:noWrap/>
            <w:vAlign w:val="center"/>
          </w:tcPr>
          <w:p w14:paraId="1C3C56A2" w14:textId="77777777" w:rsidR="00BA55EC" w:rsidRPr="00240DE7" w:rsidRDefault="00BA55EC"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7328CC5D" w14:textId="51D44943" w:rsidR="00BA55EC" w:rsidRPr="004949E7" w:rsidRDefault="00BA55EC"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BA55EC" w:rsidRPr="004949E7" w14:paraId="655B292A" w14:textId="77777777" w:rsidTr="00DE7330">
        <w:trPr>
          <w:trHeight w:val="523"/>
        </w:trPr>
        <w:tc>
          <w:tcPr>
            <w:tcW w:w="187" w:type="pct"/>
            <w:vMerge/>
            <w:noWrap/>
          </w:tcPr>
          <w:p w14:paraId="3172ECAD" w14:textId="77777777" w:rsidR="00BA55EC" w:rsidRPr="004949E7" w:rsidRDefault="00BA55EC" w:rsidP="00DE7330">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20EE841D" w14:textId="77777777" w:rsidR="00BA55EC" w:rsidRPr="004949E7" w:rsidRDefault="00BA55EC" w:rsidP="00BA55EC">
            <w:pPr>
              <w:rPr>
                <w:rFonts w:ascii="Trebuchet MS" w:hAnsi="Trebuchet MS"/>
                <w:noProof/>
                <w:sz w:val="22"/>
                <w:szCs w:val="22"/>
              </w:rPr>
            </w:pPr>
          </w:p>
        </w:tc>
        <w:tc>
          <w:tcPr>
            <w:tcW w:w="1744" w:type="pct"/>
            <w:vMerge/>
            <w:noWrap/>
            <w:tcMar>
              <w:top w:w="0" w:type="dxa"/>
              <w:left w:w="108" w:type="dxa"/>
              <w:bottom w:w="0" w:type="dxa"/>
              <w:right w:w="108" w:type="dxa"/>
            </w:tcMar>
          </w:tcPr>
          <w:p w14:paraId="794F0926" w14:textId="77777777" w:rsidR="00BA55EC" w:rsidRPr="004949E7" w:rsidRDefault="00BA55EC" w:rsidP="00BA55EC">
            <w:pPr>
              <w:jc w:val="both"/>
              <w:rPr>
                <w:rFonts w:ascii="Trebuchet MS" w:hAnsi="Trebuchet MS"/>
                <w:noProof/>
                <w:sz w:val="22"/>
                <w:szCs w:val="22"/>
              </w:rPr>
            </w:pPr>
          </w:p>
        </w:tc>
        <w:tc>
          <w:tcPr>
            <w:tcW w:w="1132" w:type="pct"/>
            <w:vMerge w:val="restart"/>
            <w:noWrap/>
          </w:tcPr>
          <w:p w14:paraId="681EF4FB" w14:textId="580B62F5" w:rsidR="00BA55EC" w:rsidRPr="004949E7" w:rsidRDefault="00BA55EC" w:rsidP="00BA55EC">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80" w:type="pct"/>
            <w:gridSpan w:val="2"/>
          </w:tcPr>
          <w:p w14:paraId="2591CC66" w14:textId="47E0461E" w:rsidR="00BA55EC" w:rsidRPr="004949E7" w:rsidRDefault="00BA55EC" w:rsidP="00BA55EC">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BA55EC" w:rsidRPr="004949E7" w14:paraId="28ED4C83" w14:textId="77777777" w:rsidTr="00DE7330">
        <w:trPr>
          <w:trHeight w:val="523"/>
        </w:trPr>
        <w:tc>
          <w:tcPr>
            <w:tcW w:w="187" w:type="pct"/>
            <w:vMerge/>
            <w:noWrap/>
          </w:tcPr>
          <w:p w14:paraId="5B191F7A" w14:textId="77777777" w:rsidR="00BA55EC" w:rsidRPr="004949E7" w:rsidRDefault="00BA55EC" w:rsidP="00DE7330">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6DD96B73" w14:textId="77777777" w:rsidR="00BA55EC" w:rsidRPr="004949E7" w:rsidRDefault="00BA55EC" w:rsidP="00BA55EC">
            <w:pPr>
              <w:rPr>
                <w:rFonts w:ascii="Trebuchet MS" w:hAnsi="Trebuchet MS"/>
                <w:noProof/>
                <w:sz w:val="22"/>
                <w:szCs w:val="22"/>
              </w:rPr>
            </w:pPr>
          </w:p>
        </w:tc>
        <w:tc>
          <w:tcPr>
            <w:tcW w:w="1744" w:type="pct"/>
            <w:vMerge/>
            <w:noWrap/>
            <w:tcMar>
              <w:top w:w="0" w:type="dxa"/>
              <w:left w:w="108" w:type="dxa"/>
              <w:bottom w:w="0" w:type="dxa"/>
              <w:right w:w="108" w:type="dxa"/>
            </w:tcMar>
          </w:tcPr>
          <w:p w14:paraId="48FC1CB4" w14:textId="77777777" w:rsidR="00BA55EC" w:rsidRPr="004949E7" w:rsidRDefault="00BA55EC" w:rsidP="00BA55EC">
            <w:pPr>
              <w:jc w:val="both"/>
              <w:rPr>
                <w:rFonts w:ascii="Trebuchet MS" w:hAnsi="Trebuchet MS"/>
                <w:noProof/>
                <w:sz w:val="22"/>
                <w:szCs w:val="22"/>
              </w:rPr>
            </w:pPr>
          </w:p>
        </w:tc>
        <w:tc>
          <w:tcPr>
            <w:tcW w:w="1132" w:type="pct"/>
            <w:vMerge/>
            <w:noWrap/>
          </w:tcPr>
          <w:p w14:paraId="0AE5FE09" w14:textId="77777777" w:rsidR="00BA55EC" w:rsidRPr="004949E7" w:rsidRDefault="00BA55EC" w:rsidP="00BA55EC">
            <w:pPr>
              <w:jc w:val="center"/>
              <w:rPr>
                <w:rFonts w:ascii="Trebuchet MS" w:hAnsi="Trebuchet MS"/>
                <w:noProof/>
                <w:sz w:val="22"/>
                <w:szCs w:val="22"/>
              </w:rPr>
            </w:pPr>
          </w:p>
        </w:tc>
        <w:tc>
          <w:tcPr>
            <w:tcW w:w="616" w:type="pct"/>
          </w:tcPr>
          <w:p w14:paraId="344F4E2D" w14:textId="01EEC312" w:rsidR="00BA55EC" w:rsidRPr="004949E7" w:rsidRDefault="00BA55EC" w:rsidP="00BA55EC">
            <w:pPr>
              <w:jc w:val="center"/>
              <w:rPr>
                <w:rFonts w:ascii="Trebuchet MS" w:hAnsi="Trebuchet MS"/>
                <w:noProof/>
                <w:sz w:val="22"/>
                <w:szCs w:val="22"/>
              </w:rPr>
            </w:pPr>
            <w:r w:rsidRPr="00240DE7">
              <w:rPr>
                <w:rFonts w:ascii="Trebuchet MS" w:hAnsi="Trebuchet MS"/>
                <w:b/>
                <w:bCs/>
                <w:sz w:val="22"/>
                <w:szCs w:val="22"/>
              </w:rPr>
              <w:t>dokumento pavadinimas</w:t>
            </w:r>
          </w:p>
        </w:tc>
        <w:tc>
          <w:tcPr>
            <w:tcW w:w="564" w:type="pct"/>
          </w:tcPr>
          <w:p w14:paraId="6176E2F2" w14:textId="3FBE38AB" w:rsidR="00BA55EC" w:rsidRPr="004949E7" w:rsidRDefault="00BA55EC" w:rsidP="00BA55EC">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1AD1BF1F" w14:textId="77777777" w:rsidTr="00DE7330">
        <w:trPr>
          <w:trHeight w:val="523"/>
        </w:trPr>
        <w:tc>
          <w:tcPr>
            <w:tcW w:w="187" w:type="pct"/>
            <w:noWrap/>
          </w:tcPr>
          <w:p w14:paraId="31B9F091" w14:textId="77777777" w:rsidR="009B3C0E" w:rsidRPr="004949E7" w:rsidRDefault="009B3C0E" w:rsidP="009B3C0E">
            <w:pPr>
              <w:pStyle w:val="ListParagraph"/>
              <w:numPr>
                <w:ilvl w:val="0"/>
                <w:numId w:val="28"/>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454EA5CB"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4" w:type="pct"/>
            <w:noWrap/>
            <w:tcMar>
              <w:top w:w="0" w:type="dxa"/>
              <w:left w:w="108" w:type="dxa"/>
              <w:bottom w:w="0" w:type="dxa"/>
              <w:right w:w="108" w:type="dxa"/>
            </w:tcMar>
            <w:vAlign w:val="center"/>
          </w:tcPr>
          <w:p w14:paraId="753B42A5" w14:textId="35E85C80"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32" w:type="pct"/>
            <w:noWrap/>
          </w:tcPr>
          <w:p w14:paraId="12EFE8F5" w14:textId="0E26DB2C"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6" w:type="pct"/>
          </w:tcPr>
          <w:p w14:paraId="18C8C00B" w14:textId="7B1D15DA"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4" w:type="pct"/>
          </w:tcPr>
          <w:p w14:paraId="7D78B557" w14:textId="25DC3B17"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6F168041" w14:textId="77777777" w:rsidTr="00DE7330">
        <w:trPr>
          <w:trHeight w:val="523"/>
        </w:trPr>
        <w:tc>
          <w:tcPr>
            <w:tcW w:w="187" w:type="pct"/>
            <w:noWrap/>
          </w:tcPr>
          <w:p w14:paraId="7B9DCD1E" w14:textId="77777777" w:rsidR="009B3C0E" w:rsidRPr="004949E7" w:rsidRDefault="009B3C0E" w:rsidP="009B3C0E">
            <w:pPr>
              <w:pStyle w:val="ListParagraph"/>
              <w:numPr>
                <w:ilvl w:val="0"/>
                <w:numId w:val="28"/>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hideMark/>
          </w:tcPr>
          <w:p w14:paraId="6FD2F553"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4" w:type="pct"/>
            <w:noWrap/>
            <w:tcMar>
              <w:top w:w="0" w:type="dxa"/>
              <w:left w:w="108" w:type="dxa"/>
              <w:bottom w:w="0" w:type="dxa"/>
              <w:right w:w="108" w:type="dxa"/>
            </w:tcMar>
            <w:hideMark/>
          </w:tcPr>
          <w:p w14:paraId="0B1A740E"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Tinklinis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UTP, Cat5e kategorijos, RJ45 jungtys, ilgis 1 m.</w:t>
            </w:r>
          </w:p>
        </w:tc>
        <w:tc>
          <w:tcPr>
            <w:tcW w:w="1132" w:type="pct"/>
            <w:noWrap/>
          </w:tcPr>
          <w:p w14:paraId="3FFCAA06" w14:textId="03B2E10F"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6" w:type="pct"/>
          </w:tcPr>
          <w:p w14:paraId="5B13767A" w14:textId="37027023"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4" w:type="pct"/>
          </w:tcPr>
          <w:p w14:paraId="10E2FD27" w14:textId="7394D2F7"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27D1C92F" w14:textId="77777777" w:rsidTr="00791252">
        <w:trPr>
          <w:trHeight w:val="523"/>
        </w:trPr>
        <w:tc>
          <w:tcPr>
            <w:tcW w:w="187" w:type="pct"/>
            <w:noWrap/>
          </w:tcPr>
          <w:p w14:paraId="59D696ED" w14:textId="77777777" w:rsidR="00791252" w:rsidRPr="004949E7" w:rsidRDefault="00791252" w:rsidP="002705A1">
            <w:pPr>
              <w:pStyle w:val="ListParagraph"/>
              <w:numPr>
                <w:ilvl w:val="0"/>
                <w:numId w:val="28"/>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1868E3F5" w14:textId="555ED6C8"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744" w:type="pct"/>
            <w:noWrap/>
            <w:tcMar>
              <w:top w:w="0" w:type="dxa"/>
              <w:left w:w="108" w:type="dxa"/>
              <w:bottom w:w="0" w:type="dxa"/>
              <w:right w:w="108" w:type="dxa"/>
            </w:tcMar>
          </w:tcPr>
          <w:p w14:paraId="0AFDEA06" w14:textId="06831B9A" w:rsidR="00791252" w:rsidRPr="004949E7" w:rsidRDefault="00791252" w:rsidP="002705A1">
            <w:pPr>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 xml:space="preserve">būti taikoma ne </w:t>
            </w:r>
            <w:r w:rsidRPr="002705A1">
              <w:rPr>
                <w:rFonts w:ascii="Trebuchet MS" w:hAnsi="Trebuchet MS"/>
                <w:sz w:val="22"/>
                <w:szCs w:val="22"/>
              </w:rPr>
              <w:t xml:space="preserve">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312" w:type="pct"/>
            <w:gridSpan w:val="3"/>
            <w:noWrap/>
          </w:tcPr>
          <w:p w14:paraId="79A7721D" w14:textId="563A54B7"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1AF4039D" w14:textId="77777777" w:rsidR="00BA55EC" w:rsidRPr="004949E7" w:rsidRDefault="00BA55EC" w:rsidP="00A17BB1">
      <w:pPr>
        <w:rPr>
          <w:rFonts w:ascii="Trebuchet MS" w:hAnsi="Trebuchet MS"/>
          <w:sz w:val="22"/>
          <w:szCs w:val="22"/>
        </w:rPr>
      </w:pPr>
    </w:p>
    <w:p w14:paraId="04F3933A" w14:textId="70A28CAC"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Optinis jungiamasis kabelis</w:t>
      </w:r>
      <w:r w:rsidR="00097D85">
        <w:rPr>
          <w:rFonts w:ascii="Trebuchet MS" w:eastAsia="Times New Roman" w:hAnsi="Trebuchet MS"/>
          <w:b/>
          <w:color w:val="000000" w:themeColor="text1"/>
          <w:sz w:val="22"/>
          <w:szCs w:val="22"/>
        </w:rPr>
        <w:t xml:space="preserve">, </w:t>
      </w:r>
      <w:r w:rsidR="00097D85" w:rsidRPr="00391BDB">
        <w:rPr>
          <w:rFonts w:ascii="Trebuchet MS" w:hAnsi="Trebuchet MS"/>
          <w:b/>
          <w:bCs/>
          <w:sz w:val="22"/>
          <w:szCs w:val="22"/>
        </w:rPr>
        <w:t>ilgis 1 m.</w:t>
      </w:r>
    </w:p>
    <w:p w14:paraId="17F4CEB7" w14:textId="08372638"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B860F9" w:rsidRPr="004949E7">
        <w:rPr>
          <w:rFonts w:ascii="Trebuchet MS" w:hAnsi="Trebuchet MS"/>
          <w:sz w:val="22"/>
          <w:szCs w:val="22"/>
        </w:rPr>
        <w:t>7</w:t>
      </w:r>
    </w:p>
    <w:tbl>
      <w:tblPr>
        <w:tblW w:w="5059"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2274"/>
        <w:gridCol w:w="5244"/>
        <w:gridCol w:w="3403"/>
        <w:gridCol w:w="1847"/>
        <w:gridCol w:w="1688"/>
      </w:tblGrid>
      <w:tr w:rsidR="00CD343F" w:rsidRPr="004949E7" w14:paraId="25F54D50" w14:textId="77777777" w:rsidTr="00F90E67">
        <w:trPr>
          <w:trHeight w:val="523"/>
        </w:trPr>
        <w:tc>
          <w:tcPr>
            <w:tcW w:w="187" w:type="pct"/>
            <w:vMerge w:val="restart"/>
            <w:noWrap/>
          </w:tcPr>
          <w:p w14:paraId="3F5BCC28" w14:textId="77777777" w:rsidR="00CD343F" w:rsidRPr="00240DE7" w:rsidRDefault="00CD343F" w:rsidP="00CD343F">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4065E876" w14:textId="77777777" w:rsidR="00CD343F" w:rsidRPr="004949E7" w:rsidRDefault="00CD343F" w:rsidP="00DE7330">
            <w:pPr>
              <w:pStyle w:val="ListParagraph"/>
              <w:suppressAutoHyphens w:val="0"/>
              <w:ind w:left="414"/>
              <w:rPr>
                <w:rFonts w:ascii="Trebuchet MS" w:hAnsi="Trebuchet MS"/>
                <w:sz w:val="22"/>
                <w:szCs w:val="22"/>
                <w:lang w:eastAsia="zh-CN"/>
              </w:rPr>
            </w:pPr>
          </w:p>
        </w:tc>
        <w:tc>
          <w:tcPr>
            <w:tcW w:w="757" w:type="pct"/>
            <w:vMerge w:val="restart"/>
            <w:noWrap/>
            <w:tcMar>
              <w:top w:w="0" w:type="dxa"/>
              <w:left w:w="108" w:type="dxa"/>
              <w:bottom w:w="0" w:type="dxa"/>
              <w:right w:w="108" w:type="dxa"/>
            </w:tcMar>
            <w:vAlign w:val="center"/>
          </w:tcPr>
          <w:p w14:paraId="2093C82B" w14:textId="3FB3EEFA" w:rsidR="00CD343F" w:rsidRPr="004949E7" w:rsidRDefault="00CD343F" w:rsidP="00CD343F">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46" w:type="pct"/>
            <w:vMerge w:val="restart"/>
            <w:noWrap/>
            <w:tcMar>
              <w:top w:w="0" w:type="dxa"/>
              <w:left w:w="108" w:type="dxa"/>
              <w:bottom w:w="0" w:type="dxa"/>
              <w:right w:w="108" w:type="dxa"/>
            </w:tcMar>
            <w:vAlign w:val="center"/>
          </w:tcPr>
          <w:p w14:paraId="6072D02B" w14:textId="74E3BB7E" w:rsidR="00CD343F" w:rsidRPr="004949E7" w:rsidRDefault="00CD343F" w:rsidP="00CD343F">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310" w:type="pct"/>
            <w:gridSpan w:val="3"/>
            <w:noWrap/>
            <w:vAlign w:val="center"/>
          </w:tcPr>
          <w:p w14:paraId="5F9CC656" w14:textId="77777777" w:rsidR="00CD343F" w:rsidRPr="00240DE7" w:rsidRDefault="00CD343F"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277A9D67" w14:textId="1C71AAEF" w:rsidR="00CD343F" w:rsidRPr="004949E7" w:rsidRDefault="00CD343F"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CD343F" w:rsidRPr="004949E7" w14:paraId="07B93740" w14:textId="77777777" w:rsidTr="00DE7330">
        <w:trPr>
          <w:trHeight w:val="523"/>
        </w:trPr>
        <w:tc>
          <w:tcPr>
            <w:tcW w:w="187" w:type="pct"/>
            <w:vMerge/>
            <w:noWrap/>
          </w:tcPr>
          <w:p w14:paraId="3A0E0848" w14:textId="77777777" w:rsidR="00CD343F" w:rsidRPr="004949E7" w:rsidRDefault="00CD343F" w:rsidP="00DE7330">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476084A7" w14:textId="77777777" w:rsidR="00CD343F" w:rsidRPr="004949E7" w:rsidRDefault="00CD343F" w:rsidP="00CD343F">
            <w:pPr>
              <w:rPr>
                <w:rFonts w:ascii="Trebuchet MS" w:hAnsi="Trebuchet MS"/>
                <w:noProof/>
                <w:sz w:val="22"/>
                <w:szCs w:val="22"/>
              </w:rPr>
            </w:pPr>
          </w:p>
        </w:tc>
        <w:tc>
          <w:tcPr>
            <w:tcW w:w="1746" w:type="pct"/>
            <w:vMerge/>
            <w:noWrap/>
            <w:tcMar>
              <w:top w:w="0" w:type="dxa"/>
              <w:left w:w="108" w:type="dxa"/>
              <w:bottom w:w="0" w:type="dxa"/>
              <w:right w:w="108" w:type="dxa"/>
            </w:tcMar>
          </w:tcPr>
          <w:p w14:paraId="5CCDD3FB" w14:textId="77777777" w:rsidR="00CD343F" w:rsidRPr="004949E7" w:rsidRDefault="00CD343F" w:rsidP="00CD343F">
            <w:pPr>
              <w:jc w:val="both"/>
              <w:rPr>
                <w:rFonts w:ascii="Trebuchet MS" w:hAnsi="Trebuchet MS"/>
                <w:noProof/>
                <w:sz w:val="22"/>
                <w:szCs w:val="22"/>
              </w:rPr>
            </w:pPr>
          </w:p>
        </w:tc>
        <w:tc>
          <w:tcPr>
            <w:tcW w:w="1133" w:type="pct"/>
            <w:vMerge w:val="restart"/>
            <w:noWrap/>
          </w:tcPr>
          <w:p w14:paraId="5F4A31CD" w14:textId="4FB7568F" w:rsidR="00CD343F" w:rsidRPr="004949E7" w:rsidRDefault="00CD343F" w:rsidP="00CD343F">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77" w:type="pct"/>
            <w:gridSpan w:val="2"/>
          </w:tcPr>
          <w:p w14:paraId="1C47C0B9" w14:textId="47808D95" w:rsidR="00CD343F" w:rsidRPr="004949E7" w:rsidRDefault="00CD343F" w:rsidP="00CD343F">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CD343F" w:rsidRPr="004949E7" w14:paraId="005B6387" w14:textId="77777777" w:rsidTr="00DE7330">
        <w:trPr>
          <w:trHeight w:val="523"/>
        </w:trPr>
        <w:tc>
          <w:tcPr>
            <w:tcW w:w="187" w:type="pct"/>
            <w:vMerge/>
            <w:noWrap/>
          </w:tcPr>
          <w:p w14:paraId="4A4912FC" w14:textId="77777777" w:rsidR="00CD343F" w:rsidRPr="004949E7" w:rsidRDefault="00CD343F" w:rsidP="00DE7330">
            <w:pPr>
              <w:pStyle w:val="ListParagraph"/>
              <w:suppressAutoHyphens w:val="0"/>
              <w:ind w:left="414"/>
              <w:rPr>
                <w:rFonts w:ascii="Trebuchet MS" w:hAnsi="Trebuchet MS"/>
                <w:sz w:val="22"/>
                <w:szCs w:val="22"/>
                <w:lang w:eastAsia="zh-CN"/>
              </w:rPr>
            </w:pPr>
          </w:p>
        </w:tc>
        <w:tc>
          <w:tcPr>
            <w:tcW w:w="757" w:type="pct"/>
            <w:vMerge/>
            <w:noWrap/>
            <w:tcMar>
              <w:top w:w="0" w:type="dxa"/>
              <w:left w:w="108" w:type="dxa"/>
              <w:bottom w:w="0" w:type="dxa"/>
              <w:right w:w="108" w:type="dxa"/>
            </w:tcMar>
          </w:tcPr>
          <w:p w14:paraId="706A17CC" w14:textId="77777777" w:rsidR="00CD343F" w:rsidRPr="004949E7" w:rsidRDefault="00CD343F" w:rsidP="00CD343F">
            <w:pPr>
              <w:rPr>
                <w:rFonts w:ascii="Trebuchet MS" w:hAnsi="Trebuchet MS"/>
                <w:noProof/>
                <w:sz w:val="22"/>
                <w:szCs w:val="22"/>
              </w:rPr>
            </w:pPr>
          </w:p>
        </w:tc>
        <w:tc>
          <w:tcPr>
            <w:tcW w:w="1746" w:type="pct"/>
            <w:vMerge/>
            <w:noWrap/>
            <w:tcMar>
              <w:top w:w="0" w:type="dxa"/>
              <w:left w:w="108" w:type="dxa"/>
              <w:bottom w:w="0" w:type="dxa"/>
              <w:right w:w="108" w:type="dxa"/>
            </w:tcMar>
          </w:tcPr>
          <w:p w14:paraId="311FED8A" w14:textId="77777777" w:rsidR="00CD343F" w:rsidRPr="004949E7" w:rsidRDefault="00CD343F" w:rsidP="00CD343F">
            <w:pPr>
              <w:jc w:val="both"/>
              <w:rPr>
                <w:rFonts w:ascii="Trebuchet MS" w:hAnsi="Trebuchet MS"/>
                <w:noProof/>
                <w:sz w:val="22"/>
                <w:szCs w:val="22"/>
              </w:rPr>
            </w:pPr>
          </w:p>
        </w:tc>
        <w:tc>
          <w:tcPr>
            <w:tcW w:w="1133" w:type="pct"/>
            <w:vMerge/>
            <w:noWrap/>
          </w:tcPr>
          <w:p w14:paraId="30E8877F" w14:textId="77777777" w:rsidR="00CD343F" w:rsidRPr="004949E7" w:rsidRDefault="00CD343F" w:rsidP="00CD343F">
            <w:pPr>
              <w:jc w:val="center"/>
              <w:rPr>
                <w:rFonts w:ascii="Trebuchet MS" w:hAnsi="Trebuchet MS"/>
                <w:noProof/>
                <w:sz w:val="22"/>
                <w:szCs w:val="22"/>
              </w:rPr>
            </w:pPr>
          </w:p>
        </w:tc>
        <w:tc>
          <w:tcPr>
            <w:tcW w:w="615" w:type="pct"/>
          </w:tcPr>
          <w:p w14:paraId="63A2EE19" w14:textId="29C45A9B" w:rsidR="00CD343F" w:rsidRPr="004949E7" w:rsidRDefault="00CD343F" w:rsidP="00CD343F">
            <w:pPr>
              <w:jc w:val="center"/>
              <w:rPr>
                <w:rFonts w:ascii="Trebuchet MS" w:hAnsi="Trebuchet MS"/>
                <w:noProof/>
                <w:sz w:val="22"/>
                <w:szCs w:val="22"/>
              </w:rPr>
            </w:pPr>
            <w:r w:rsidRPr="00240DE7">
              <w:rPr>
                <w:rFonts w:ascii="Trebuchet MS" w:hAnsi="Trebuchet MS"/>
                <w:b/>
                <w:bCs/>
                <w:sz w:val="22"/>
                <w:szCs w:val="22"/>
              </w:rPr>
              <w:t>dokumento pavadinimas</w:t>
            </w:r>
          </w:p>
        </w:tc>
        <w:tc>
          <w:tcPr>
            <w:tcW w:w="562" w:type="pct"/>
          </w:tcPr>
          <w:p w14:paraId="7C95228D" w14:textId="6CD4BF1A" w:rsidR="00CD343F" w:rsidRPr="004949E7" w:rsidRDefault="00CD343F" w:rsidP="00CD343F">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406708F4" w14:textId="77777777" w:rsidTr="00DE7330">
        <w:trPr>
          <w:trHeight w:val="523"/>
        </w:trPr>
        <w:tc>
          <w:tcPr>
            <w:tcW w:w="187" w:type="pct"/>
            <w:noWrap/>
          </w:tcPr>
          <w:p w14:paraId="34CFD3A3" w14:textId="77777777" w:rsidR="009B3C0E" w:rsidRPr="004949E7" w:rsidRDefault="009B3C0E" w:rsidP="009B3C0E">
            <w:pPr>
              <w:pStyle w:val="ListParagraph"/>
              <w:numPr>
                <w:ilvl w:val="0"/>
                <w:numId w:val="29"/>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23F6EAC2"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46" w:type="pct"/>
            <w:noWrap/>
            <w:tcMar>
              <w:top w:w="0" w:type="dxa"/>
              <w:left w:w="108" w:type="dxa"/>
              <w:bottom w:w="0" w:type="dxa"/>
              <w:right w:w="108" w:type="dxa"/>
            </w:tcMar>
            <w:vAlign w:val="center"/>
          </w:tcPr>
          <w:p w14:paraId="5298E673" w14:textId="2E3167E7"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133" w:type="pct"/>
            <w:noWrap/>
          </w:tcPr>
          <w:p w14:paraId="67DFF269" w14:textId="7F14039C"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5" w:type="pct"/>
          </w:tcPr>
          <w:p w14:paraId="1563A0CE" w14:textId="63ED5A49"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2" w:type="pct"/>
          </w:tcPr>
          <w:p w14:paraId="4ECD98AD" w14:textId="23ADA07A"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A18CC20" w14:textId="77777777" w:rsidTr="00DE7330">
        <w:trPr>
          <w:trHeight w:val="523"/>
        </w:trPr>
        <w:tc>
          <w:tcPr>
            <w:tcW w:w="187" w:type="pct"/>
            <w:noWrap/>
          </w:tcPr>
          <w:p w14:paraId="4BCF45E4" w14:textId="77777777" w:rsidR="009B3C0E" w:rsidRPr="004949E7" w:rsidRDefault="009B3C0E" w:rsidP="009B3C0E">
            <w:pPr>
              <w:pStyle w:val="ListParagraph"/>
              <w:numPr>
                <w:ilvl w:val="0"/>
                <w:numId w:val="29"/>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hideMark/>
          </w:tcPr>
          <w:p w14:paraId="69B92014"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46" w:type="pct"/>
            <w:noWrap/>
            <w:tcMar>
              <w:top w:w="0" w:type="dxa"/>
              <w:left w:w="108" w:type="dxa"/>
              <w:bottom w:w="0" w:type="dxa"/>
              <w:right w:w="108" w:type="dxa"/>
            </w:tcMar>
            <w:hideMark/>
          </w:tcPr>
          <w:p w14:paraId="7E10A0D0"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Optinis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dviejų optinių skaidulų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duplex</w:t>
            </w:r>
            <w:proofErr w:type="spellEnd"/>
            <w:r w:rsidRPr="004949E7">
              <w:rPr>
                <w:rFonts w:ascii="Trebuchet MS" w:hAnsi="Trebuchet MS"/>
                <w:sz w:val="22"/>
                <w:szCs w:val="22"/>
              </w:rPr>
              <w:t xml:space="preserve">), OS2, </w:t>
            </w:r>
            <w:proofErr w:type="spellStart"/>
            <w:r w:rsidRPr="004949E7">
              <w:rPr>
                <w:rFonts w:ascii="Trebuchet MS" w:hAnsi="Trebuchet MS"/>
                <w:sz w:val="22"/>
                <w:szCs w:val="22"/>
              </w:rPr>
              <w:t>vienmodis</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single</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mode</w:t>
            </w:r>
            <w:proofErr w:type="spellEnd"/>
            <w:r w:rsidRPr="004949E7">
              <w:rPr>
                <w:rFonts w:ascii="Trebuchet MS" w:hAnsi="Trebuchet MS"/>
                <w:sz w:val="22"/>
                <w:szCs w:val="22"/>
              </w:rPr>
              <w:t>), LC-LC jungtys, ilgis 1 m.</w:t>
            </w:r>
          </w:p>
        </w:tc>
        <w:tc>
          <w:tcPr>
            <w:tcW w:w="1133" w:type="pct"/>
            <w:noWrap/>
          </w:tcPr>
          <w:p w14:paraId="296688DD" w14:textId="3DDB67C4"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15" w:type="pct"/>
          </w:tcPr>
          <w:p w14:paraId="5D9D5A34" w14:textId="7131DEE9"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62" w:type="pct"/>
          </w:tcPr>
          <w:p w14:paraId="5EF64DF0" w14:textId="21418CF4"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2D89D7BB" w14:textId="77777777" w:rsidTr="00791252">
        <w:trPr>
          <w:trHeight w:val="523"/>
        </w:trPr>
        <w:tc>
          <w:tcPr>
            <w:tcW w:w="187" w:type="pct"/>
            <w:noWrap/>
          </w:tcPr>
          <w:p w14:paraId="11779635" w14:textId="77777777" w:rsidR="00791252" w:rsidRPr="004949E7" w:rsidRDefault="00791252" w:rsidP="002705A1">
            <w:pPr>
              <w:pStyle w:val="ListParagraph"/>
              <w:numPr>
                <w:ilvl w:val="0"/>
                <w:numId w:val="29"/>
              </w:numPr>
              <w:suppressAutoHyphens w:val="0"/>
              <w:ind w:left="414" w:hanging="357"/>
              <w:rPr>
                <w:rFonts w:ascii="Trebuchet MS" w:hAnsi="Trebuchet MS"/>
                <w:sz w:val="22"/>
                <w:szCs w:val="22"/>
                <w:lang w:eastAsia="zh-CN"/>
              </w:rPr>
            </w:pPr>
          </w:p>
        </w:tc>
        <w:tc>
          <w:tcPr>
            <w:tcW w:w="757" w:type="pct"/>
            <w:noWrap/>
            <w:tcMar>
              <w:top w:w="0" w:type="dxa"/>
              <w:left w:w="108" w:type="dxa"/>
              <w:bottom w:w="0" w:type="dxa"/>
              <w:right w:w="108" w:type="dxa"/>
            </w:tcMar>
          </w:tcPr>
          <w:p w14:paraId="33CA3217" w14:textId="6CD406CB"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746" w:type="pct"/>
            <w:noWrap/>
            <w:tcMar>
              <w:top w:w="0" w:type="dxa"/>
              <w:left w:w="108" w:type="dxa"/>
              <w:bottom w:w="0" w:type="dxa"/>
              <w:right w:w="108" w:type="dxa"/>
            </w:tcMar>
          </w:tcPr>
          <w:p w14:paraId="6EF07717" w14:textId="566DFD69" w:rsidR="00791252" w:rsidRPr="004949E7" w:rsidRDefault="00791252" w:rsidP="002705A1">
            <w:pPr>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 xml:space="preserve">būti taikoma ne </w:t>
            </w:r>
            <w:r w:rsidRPr="002705A1">
              <w:rPr>
                <w:rFonts w:ascii="Trebuchet MS" w:hAnsi="Trebuchet MS"/>
                <w:sz w:val="22"/>
                <w:szCs w:val="22"/>
              </w:rPr>
              <w:t xml:space="preserve">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310" w:type="pct"/>
            <w:gridSpan w:val="3"/>
            <w:noWrap/>
          </w:tcPr>
          <w:p w14:paraId="48061CC0" w14:textId="6DB7F412"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6C4C7740" w14:textId="77777777" w:rsidR="00A17BB1" w:rsidRPr="004949E7" w:rsidRDefault="00A17BB1" w:rsidP="00A17BB1">
      <w:pPr>
        <w:rPr>
          <w:rFonts w:ascii="Trebuchet MS" w:hAnsi="Trebuchet MS"/>
          <w:sz w:val="22"/>
          <w:szCs w:val="22"/>
        </w:rPr>
      </w:pPr>
    </w:p>
    <w:p w14:paraId="4C87D2D4" w14:textId="5C3398DF"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 xml:space="preserve">Optinis jungiamasis </w:t>
      </w:r>
      <w:r w:rsidRPr="00391BDB">
        <w:rPr>
          <w:rFonts w:ascii="Trebuchet MS" w:eastAsia="Times New Roman" w:hAnsi="Trebuchet MS"/>
          <w:b/>
          <w:color w:val="000000" w:themeColor="text1"/>
          <w:sz w:val="22"/>
          <w:szCs w:val="22"/>
        </w:rPr>
        <w:t>kabelis</w:t>
      </w:r>
      <w:r w:rsidR="00464AAB" w:rsidRPr="00391BDB">
        <w:rPr>
          <w:rFonts w:ascii="Trebuchet MS" w:eastAsia="Times New Roman" w:hAnsi="Trebuchet MS"/>
          <w:b/>
          <w:color w:val="000000" w:themeColor="text1"/>
          <w:sz w:val="22"/>
          <w:szCs w:val="22"/>
        </w:rPr>
        <w:t xml:space="preserve">, </w:t>
      </w:r>
      <w:r w:rsidR="00464AAB" w:rsidRPr="00391BDB">
        <w:rPr>
          <w:rFonts w:ascii="Trebuchet MS" w:hAnsi="Trebuchet MS"/>
          <w:b/>
          <w:sz w:val="22"/>
          <w:szCs w:val="22"/>
        </w:rPr>
        <w:t>ilgis 2 m.</w:t>
      </w:r>
    </w:p>
    <w:p w14:paraId="725BE05A" w14:textId="1B4E0E27"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Lentelė Nr. 1</w:t>
      </w:r>
      <w:r w:rsidR="00B860F9" w:rsidRPr="004949E7">
        <w:rPr>
          <w:rFonts w:ascii="Trebuchet MS" w:hAnsi="Trebuchet MS"/>
          <w:sz w:val="22"/>
          <w:szCs w:val="22"/>
        </w:rPr>
        <w:t>8</w:t>
      </w:r>
    </w:p>
    <w:tbl>
      <w:tblPr>
        <w:tblW w:w="5015"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4"/>
        <w:gridCol w:w="1846"/>
        <w:gridCol w:w="5672"/>
        <w:gridCol w:w="3260"/>
        <w:gridCol w:w="1989"/>
        <w:gridCol w:w="1557"/>
      </w:tblGrid>
      <w:tr w:rsidR="00C472D7" w:rsidRPr="004949E7" w14:paraId="0C203A2D" w14:textId="77777777" w:rsidTr="000F3345">
        <w:trPr>
          <w:trHeight w:val="523"/>
        </w:trPr>
        <w:tc>
          <w:tcPr>
            <w:tcW w:w="189" w:type="pct"/>
            <w:vMerge w:val="restart"/>
            <w:noWrap/>
          </w:tcPr>
          <w:p w14:paraId="0800CA01" w14:textId="77777777" w:rsidR="00C472D7" w:rsidRPr="00240DE7" w:rsidRDefault="00C472D7" w:rsidP="00C472D7">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7C031DF6" w14:textId="77777777" w:rsidR="00C472D7" w:rsidRPr="004949E7" w:rsidRDefault="00C472D7" w:rsidP="00DE7330">
            <w:pPr>
              <w:pStyle w:val="ListParagraph"/>
              <w:suppressAutoHyphens w:val="0"/>
              <w:ind w:left="414"/>
              <w:rPr>
                <w:rFonts w:ascii="Trebuchet MS" w:hAnsi="Trebuchet MS"/>
                <w:sz w:val="22"/>
                <w:szCs w:val="22"/>
                <w:lang w:eastAsia="zh-CN"/>
              </w:rPr>
            </w:pPr>
          </w:p>
        </w:tc>
        <w:tc>
          <w:tcPr>
            <w:tcW w:w="620" w:type="pct"/>
            <w:vMerge w:val="restart"/>
            <w:noWrap/>
            <w:tcMar>
              <w:top w:w="0" w:type="dxa"/>
              <w:left w:w="108" w:type="dxa"/>
              <w:bottom w:w="0" w:type="dxa"/>
              <w:right w:w="108" w:type="dxa"/>
            </w:tcMar>
            <w:vAlign w:val="center"/>
          </w:tcPr>
          <w:p w14:paraId="1EA150D8" w14:textId="215231F3" w:rsidR="00C472D7" w:rsidRPr="004949E7" w:rsidRDefault="00C472D7" w:rsidP="00C472D7">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905" w:type="pct"/>
            <w:vMerge w:val="restart"/>
            <w:noWrap/>
            <w:tcMar>
              <w:top w:w="0" w:type="dxa"/>
              <w:left w:w="108" w:type="dxa"/>
              <w:bottom w:w="0" w:type="dxa"/>
              <w:right w:w="108" w:type="dxa"/>
            </w:tcMar>
            <w:vAlign w:val="center"/>
          </w:tcPr>
          <w:p w14:paraId="2DA7264B" w14:textId="695309D9" w:rsidR="00C472D7" w:rsidRPr="004949E7" w:rsidRDefault="00C472D7" w:rsidP="00C472D7">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286" w:type="pct"/>
            <w:gridSpan w:val="3"/>
            <w:noWrap/>
            <w:vAlign w:val="center"/>
          </w:tcPr>
          <w:p w14:paraId="31ADAA1E" w14:textId="77777777" w:rsidR="00C472D7" w:rsidRPr="00240DE7" w:rsidRDefault="00C472D7"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5EB62116" w14:textId="6E640408" w:rsidR="00C472D7" w:rsidRPr="004949E7" w:rsidRDefault="00C472D7"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C472D7" w:rsidRPr="004949E7" w14:paraId="46EA56C5" w14:textId="77777777" w:rsidTr="000F3345">
        <w:trPr>
          <w:trHeight w:val="523"/>
        </w:trPr>
        <w:tc>
          <w:tcPr>
            <w:tcW w:w="189" w:type="pct"/>
            <w:vMerge/>
            <w:noWrap/>
          </w:tcPr>
          <w:p w14:paraId="6944AC7A" w14:textId="77777777" w:rsidR="00C472D7" w:rsidRPr="004949E7" w:rsidRDefault="00C472D7" w:rsidP="00DE7330">
            <w:pPr>
              <w:pStyle w:val="ListParagraph"/>
              <w:suppressAutoHyphens w:val="0"/>
              <w:ind w:left="414"/>
              <w:rPr>
                <w:rFonts w:ascii="Trebuchet MS" w:hAnsi="Trebuchet MS"/>
                <w:sz w:val="22"/>
                <w:szCs w:val="22"/>
                <w:lang w:eastAsia="zh-CN"/>
              </w:rPr>
            </w:pPr>
          </w:p>
        </w:tc>
        <w:tc>
          <w:tcPr>
            <w:tcW w:w="620" w:type="pct"/>
            <w:vMerge/>
            <w:noWrap/>
            <w:tcMar>
              <w:top w:w="0" w:type="dxa"/>
              <w:left w:w="108" w:type="dxa"/>
              <w:bottom w:w="0" w:type="dxa"/>
              <w:right w:w="108" w:type="dxa"/>
            </w:tcMar>
          </w:tcPr>
          <w:p w14:paraId="0A99A8BA" w14:textId="77777777" w:rsidR="00C472D7" w:rsidRPr="004949E7" w:rsidRDefault="00C472D7" w:rsidP="00C472D7">
            <w:pPr>
              <w:rPr>
                <w:rFonts w:ascii="Trebuchet MS" w:hAnsi="Trebuchet MS"/>
                <w:noProof/>
                <w:sz w:val="22"/>
                <w:szCs w:val="22"/>
              </w:rPr>
            </w:pPr>
          </w:p>
        </w:tc>
        <w:tc>
          <w:tcPr>
            <w:tcW w:w="1905" w:type="pct"/>
            <w:vMerge/>
            <w:noWrap/>
            <w:tcMar>
              <w:top w:w="0" w:type="dxa"/>
              <w:left w:w="108" w:type="dxa"/>
              <w:bottom w:w="0" w:type="dxa"/>
              <w:right w:w="108" w:type="dxa"/>
            </w:tcMar>
          </w:tcPr>
          <w:p w14:paraId="43EAAA55" w14:textId="77777777" w:rsidR="00C472D7" w:rsidRPr="004949E7" w:rsidRDefault="00C472D7" w:rsidP="00C472D7">
            <w:pPr>
              <w:jc w:val="both"/>
              <w:rPr>
                <w:rFonts w:ascii="Trebuchet MS" w:hAnsi="Trebuchet MS"/>
                <w:noProof/>
                <w:sz w:val="22"/>
                <w:szCs w:val="22"/>
              </w:rPr>
            </w:pPr>
          </w:p>
        </w:tc>
        <w:tc>
          <w:tcPr>
            <w:tcW w:w="1095" w:type="pct"/>
            <w:vMerge w:val="restart"/>
            <w:noWrap/>
          </w:tcPr>
          <w:p w14:paraId="1C9552A7" w14:textId="0DFB9D85" w:rsidR="00C472D7" w:rsidRPr="004949E7" w:rsidRDefault="00C472D7" w:rsidP="00C472D7">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91" w:type="pct"/>
            <w:gridSpan w:val="2"/>
          </w:tcPr>
          <w:p w14:paraId="6E978C32" w14:textId="08D6BF7A" w:rsidR="00C472D7" w:rsidRPr="004949E7" w:rsidRDefault="00C472D7" w:rsidP="00C472D7">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C472D7" w:rsidRPr="004949E7" w14:paraId="19EA9B4E" w14:textId="77777777" w:rsidTr="000F3345">
        <w:trPr>
          <w:trHeight w:val="523"/>
        </w:trPr>
        <w:tc>
          <w:tcPr>
            <w:tcW w:w="189" w:type="pct"/>
            <w:vMerge/>
            <w:noWrap/>
          </w:tcPr>
          <w:p w14:paraId="2596C6C3" w14:textId="77777777" w:rsidR="00C472D7" w:rsidRPr="004949E7" w:rsidRDefault="00C472D7" w:rsidP="00DE7330">
            <w:pPr>
              <w:pStyle w:val="ListParagraph"/>
              <w:suppressAutoHyphens w:val="0"/>
              <w:ind w:left="414"/>
              <w:rPr>
                <w:rFonts w:ascii="Trebuchet MS" w:hAnsi="Trebuchet MS"/>
                <w:sz w:val="22"/>
                <w:szCs w:val="22"/>
                <w:lang w:eastAsia="zh-CN"/>
              </w:rPr>
            </w:pPr>
          </w:p>
        </w:tc>
        <w:tc>
          <w:tcPr>
            <w:tcW w:w="620" w:type="pct"/>
            <w:vMerge/>
            <w:noWrap/>
            <w:tcMar>
              <w:top w:w="0" w:type="dxa"/>
              <w:left w:w="108" w:type="dxa"/>
              <w:bottom w:w="0" w:type="dxa"/>
              <w:right w:w="108" w:type="dxa"/>
            </w:tcMar>
          </w:tcPr>
          <w:p w14:paraId="2453FD4F" w14:textId="77777777" w:rsidR="00C472D7" w:rsidRPr="004949E7" w:rsidRDefault="00C472D7" w:rsidP="00C472D7">
            <w:pPr>
              <w:rPr>
                <w:rFonts w:ascii="Trebuchet MS" w:hAnsi="Trebuchet MS"/>
                <w:noProof/>
                <w:sz w:val="22"/>
                <w:szCs w:val="22"/>
              </w:rPr>
            </w:pPr>
          </w:p>
        </w:tc>
        <w:tc>
          <w:tcPr>
            <w:tcW w:w="1905" w:type="pct"/>
            <w:vMerge/>
            <w:noWrap/>
            <w:tcMar>
              <w:top w:w="0" w:type="dxa"/>
              <w:left w:w="108" w:type="dxa"/>
              <w:bottom w:w="0" w:type="dxa"/>
              <w:right w:w="108" w:type="dxa"/>
            </w:tcMar>
          </w:tcPr>
          <w:p w14:paraId="45298AB4" w14:textId="77777777" w:rsidR="00C472D7" w:rsidRPr="004949E7" w:rsidRDefault="00C472D7" w:rsidP="00C472D7">
            <w:pPr>
              <w:jc w:val="both"/>
              <w:rPr>
                <w:rFonts w:ascii="Trebuchet MS" w:hAnsi="Trebuchet MS"/>
                <w:noProof/>
                <w:sz w:val="22"/>
                <w:szCs w:val="22"/>
              </w:rPr>
            </w:pPr>
          </w:p>
        </w:tc>
        <w:tc>
          <w:tcPr>
            <w:tcW w:w="1095" w:type="pct"/>
            <w:vMerge/>
            <w:noWrap/>
          </w:tcPr>
          <w:p w14:paraId="65BAEE69" w14:textId="77777777" w:rsidR="00C472D7" w:rsidRPr="004949E7" w:rsidRDefault="00C472D7" w:rsidP="00C472D7">
            <w:pPr>
              <w:jc w:val="center"/>
              <w:rPr>
                <w:rFonts w:ascii="Trebuchet MS" w:hAnsi="Trebuchet MS"/>
                <w:noProof/>
                <w:sz w:val="22"/>
                <w:szCs w:val="22"/>
              </w:rPr>
            </w:pPr>
          </w:p>
        </w:tc>
        <w:tc>
          <w:tcPr>
            <w:tcW w:w="668" w:type="pct"/>
          </w:tcPr>
          <w:p w14:paraId="4F5915E0" w14:textId="317C5BBA" w:rsidR="00C472D7" w:rsidRPr="004949E7" w:rsidRDefault="00C472D7" w:rsidP="00C472D7">
            <w:pPr>
              <w:jc w:val="center"/>
              <w:rPr>
                <w:rFonts w:ascii="Trebuchet MS" w:hAnsi="Trebuchet MS"/>
                <w:noProof/>
                <w:sz w:val="22"/>
                <w:szCs w:val="22"/>
              </w:rPr>
            </w:pPr>
            <w:r w:rsidRPr="00240DE7">
              <w:rPr>
                <w:rFonts w:ascii="Trebuchet MS" w:hAnsi="Trebuchet MS"/>
                <w:b/>
                <w:bCs/>
                <w:sz w:val="22"/>
                <w:szCs w:val="22"/>
              </w:rPr>
              <w:t>dokumento pavadinimas</w:t>
            </w:r>
          </w:p>
        </w:tc>
        <w:tc>
          <w:tcPr>
            <w:tcW w:w="523" w:type="pct"/>
          </w:tcPr>
          <w:p w14:paraId="27A90326" w14:textId="0AD7AF16" w:rsidR="00C472D7" w:rsidRPr="004949E7" w:rsidRDefault="00C472D7" w:rsidP="00C472D7">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51FD7572" w14:textId="77777777" w:rsidTr="000F3345">
        <w:trPr>
          <w:trHeight w:val="523"/>
        </w:trPr>
        <w:tc>
          <w:tcPr>
            <w:tcW w:w="189" w:type="pct"/>
            <w:noWrap/>
          </w:tcPr>
          <w:p w14:paraId="2DC09659" w14:textId="77777777" w:rsidR="009B3C0E" w:rsidRPr="004949E7" w:rsidRDefault="009B3C0E" w:rsidP="009B3C0E">
            <w:pPr>
              <w:pStyle w:val="ListParagraph"/>
              <w:numPr>
                <w:ilvl w:val="0"/>
                <w:numId w:val="30"/>
              </w:numPr>
              <w:suppressAutoHyphens w:val="0"/>
              <w:ind w:left="414" w:hanging="357"/>
              <w:rPr>
                <w:rFonts w:ascii="Trebuchet MS" w:hAnsi="Trebuchet MS"/>
                <w:sz w:val="22"/>
                <w:szCs w:val="22"/>
                <w:lang w:eastAsia="zh-CN"/>
              </w:rPr>
            </w:pPr>
          </w:p>
        </w:tc>
        <w:tc>
          <w:tcPr>
            <w:tcW w:w="620" w:type="pct"/>
            <w:noWrap/>
            <w:tcMar>
              <w:top w:w="0" w:type="dxa"/>
              <w:left w:w="108" w:type="dxa"/>
              <w:bottom w:w="0" w:type="dxa"/>
              <w:right w:w="108" w:type="dxa"/>
            </w:tcMar>
          </w:tcPr>
          <w:p w14:paraId="50549D89"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905" w:type="pct"/>
            <w:noWrap/>
            <w:tcMar>
              <w:top w:w="0" w:type="dxa"/>
              <w:left w:w="108" w:type="dxa"/>
              <w:bottom w:w="0" w:type="dxa"/>
              <w:right w:w="108" w:type="dxa"/>
            </w:tcMar>
            <w:vAlign w:val="center"/>
          </w:tcPr>
          <w:p w14:paraId="592C7C5E" w14:textId="386BE036"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095" w:type="pct"/>
            <w:noWrap/>
          </w:tcPr>
          <w:p w14:paraId="0B9ABDB4" w14:textId="0070A72A"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68" w:type="pct"/>
          </w:tcPr>
          <w:p w14:paraId="4A6C5F9B" w14:textId="77B07728"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23" w:type="pct"/>
          </w:tcPr>
          <w:p w14:paraId="1AABF5B2" w14:textId="47D83935"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26FE26FB" w14:textId="77777777" w:rsidTr="000F3345">
        <w:trPr>
          <w:trHeight w:val="523"/>
        </w:trPr>
        <w:tc>
          <w:tcPr>
            <w:tcW w:w="189" w:type="pct"/>
            <w:noWrap/>
          </w:tcPr>
          <w:p w14:paraId="038F70B5" w14:textId="77777777" w:rsidR="009B3C0E" w:rsidRPr="004949E7" w:rsidRDefault="009B3C0E" w:rsidP="009B3C0E">
            <w:pPr>
              <w:pStyle w:val="ListParagraph"/>
              <w:numPr>
                <w:ilvl w:val="0"/>
                <w:numId w:val="30"/>
              </w:numPr>
              <w:suppressAutoHyphens w:val="0"/>
              <w:ind w:left="414" w:hanging="357"/>
              <w:rPr>
                <w:rFonts w:ascii="Trebuchet MS" w:hAnsi="Trebuchet MS"/>
                <w:sz w:val="22"/>
                <w:szCs w:val="22"/>
                <w:lang w:eastAsia="zh-CN"/>
              </w:rPr>
            </w:pPr>
          </w:p>
        </w:tc>
        <w:tc>
          <w:tcPr>
            <w:tcW w:w="620" w:type="pct"/>
            <w:noWrap/>
            <w:tcMar>
              <w:top w:w="0" w:type="dxa"/>
              <w:left w:w="108" w:type="dxa"/>
              <w:bottom w:w="0" w:type="dxa"/>
              <w:right w:w="108" w:type="dxa"/>
            </w:tcMar>
            <w:hideMark/>
          </w:tcPr>
          <w:p w14:paraId="30E37E83"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905" w:type="pct"/>
            <w:noWrap/>
            <w:tcMar>
              <w:top w:w="0" w:type="dxa"/>
              <w:left w:w="108" w:type="dxa"/>
              <w:bottom w:w="0" w:type="dxa"/>
              <w:right w:w="108" w:type="dxa"/>
            </w:tcMar>
            <w:hideMark/>
          </w:tcPr>
          <w:p w14:paraId="22792841"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Optinis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dviejų optinių skaidulų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duplex</w:t>
            </w:r>
            <w:proofErr w:type="spellEnd"/>
            <w:r w:rsidRPr="004949E7">
              <w:rPr>
                <w:rFonts w:ascii="Trebuchet MS" w:hAnsi="Trebuchet MS"/>
                <w:sz w:val="22"/>
                <w:szCs w:val="22"/>
              </w:rPr>
              <w:t xml:space="preserve">), OS2, </w:t>
            </w:r>
            <w:proofErr w:type="spellStart"/>
            <w:r w:rsidRPr="004949E7">
              <w:rPr>
                <w:rFonts w:ascii="Trebuchet MS" w:hAnsi="Trebuchet MS"/>
                <w:sz w:val="22"/>
                <w:szCs w:val="22"/>
              </w:rPr>
              <w:t>vienmodis</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single</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mode</w:t>
            </w:r>
            <w:proofErr w:type="spellEnd"/>
            <w:r w:rsidRPr="004949E7">
              <w:rPr>
                <w:rFonts w:ascii="Trebuchet MS" w:hAnsi="Trebuchet MS"/>
                <w:sz w:val="22"/>
                <w:szCs w:val="22"/>
              </w:rPr>
              <w:t>), LC-LC jungtys, ilgis 2 m.</w:t>
            </w:r>
          </w:p>
        </w:tc>
        <w:tc>
          <w:tcPr>
            <w:tcW w:w="1095" w:type="pct"/>
            <w:noWrap/>
          </w:tcPr>
          <w:p w14:paraId="5EC36067" w14:textId="7CC997E6"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68" w:type="pct"/>
          </w:tcPr>
          <w:p w14:paraId="08563BFE" w14:textId="23A77A4F"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23" w:type="pct"/>
          </w:tcPr>
          <w:p w14:paraId="1D0A1617" w14:textId="6B0BF4AD"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04FBBE52" w14:textId="77777777" w:rsidTr="000F3345">
        <w:trPr>
          <w:trHeight w:val="523"/>
        </w:trPr>
        <w:tc>
          <w:tcPr>
            <w:tcW w:w="189" w:type="pct"/>
            <w:noWrap/>
          </w:tcPr>
          <w:p w14:paraId="5F750C27" w14:textId="77777777" w:rsidR="00791252" w:rsidRPr="004949E7" w:rsidRDefault="00791252" w:rsidP="002705A1">
            <w:pPr>
              <w:pStyle w:val="ListParagraph"/>
              <w:numPr>
                <w:ilvl w:val="0"/>
                <w:numId w:val="30"/>
              </w:numPr>
              <w:suppressAutoHyphens w:val="0"/>
              <w:ind w:left="414" w:hanging="357"/>
              <w:rPr>
                <w:rFonts w:ascii="Trebuchet MS" w:hAnsi="Trebuchet MS"/>
                <w:sz w:val="22"/>
                <w:szCs w:val="22"/>
                <w:lang w:eastAsia="zh-CN"/>
              </w:rPr>
            </w:pPr>
          </w:p>
        </w:tc>
        <w:tc>
          <w:tcPr>
            <w:tcW w:w="620" w:type="pct"/>
            <w:noWrap/>
            <w:tcMar>
              <w:top w:w="0" w:type="dxa"/>
              <w:left w:w="108" w:type="dxa"/>
              <w:bottom w:w="0" w:type="dxa"/>
              <w:right w:w="108" w:type="dxa"/>
            </w:tcMar>
          </w:tcPr>
          <w:p w14:paraId="28602277" w14:textId="0735B721"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905" w:type="pct"/>
            <w:noWrap/>
            <w:tcMar>
              <w:top w:w="0" w:type="dxa"/>
              <w:left w:w="108" w:type="dxa"/>
              <w:bottom w:w="0" w:type="dxa"/>
              <w:right w:w="108" w:type="dxa"/>
            </w:tcMar>
          </w:tcPr>
          <w:p w14:paraId="0B16F119" w14:textId="06CE901A" w:rsidR="00791252" w:rsidRPr="004949E7" w:rsidRDefault="00791252" w:rsidP="002705A1">
            <w:pPr>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 xml:space="preserve">būti taikoma ne </w:t>
            </w:r>
            <w:r w:rsidRPr="002705A1">
              <w:rPr>
                <w:rFonts w:ascii="Trebuchet MS" w:hAnsi="Trebuchet MS"/>
                <w:sz w:val="22"/>
                <w:szCs w:val="22"/>
              </w:rPr>
              <w:t xml:space="preserve">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286" w:type="pct"/>
            <w:gridSpan w:val="3"/>
            <w:noWrap/>
          </w:tcPr>
          <w:p w14:paraId="3F283811" w14:textId="70D5AD68"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4C0C6DC0" w14:textId="77777777" w:rsidR="00C472D7" w:rsidRDefault="00C472D7" w:rsidP="00A17BB1">
      <w:pPr>
        <w:rPr>
          <w:rFonts w:ascii="Trebuchet MS" w:hAnsi="Trebuchet MS"/>
          <w:sz w:val="22"/>
          <w:szCs w:val="22"/>
        </w:rPr>
      </w:pPr>
    </w:p>
    <w:p w14:paraId="45256BD9" w14:textId="77777777" w:rsidR="00C472D7" w:rsidRPr="004949E7" w:rsidRDefault="00C472D7" w:rsidP="00A17BB1">
      <w:pPr>
        <w:rPr>
          <w:rFonts w:ascii="Trebuchet MS" w:hAnsi="Trebuchet MS"/>
          <w:sz w:val="22"/>
          <w:szCs w:val="22"/>
        </w:rPr>
      </w:pPr>
    </w:p>
    <w:p w14:paraId="588B0F04" w14:textId="3C87549F" w:rsidR="00A17BB1" w:rsidRPr="004949E7" w:rsidRDefault="00A17BB1" w:rsidP="00A17BB1">
      <w:pPr>
        <w:pStyle w:val="ListParagraph"/>
        <w:numPr>
          <w:ilvl w:val="0"/>
          <w:numId w:val="19"/>
        </w:numPr>
        <w:suppressAutoHyphens w:val="0"/>
        <w:spacing w:after="160" w:line="259" w:lineRule="auto"/>
        <w:rPr>
          <w:rFonts w:ascii="Trebuchet MS" w:eastAsia="Times New Roman" w:hAnsi="Trebuchet MS"/>
          <w:b/>
          <w:color w:val="000000" w:themeColor="text1"/>
          <w:sz w:val="22"/>
          <w:szCs w:val="22"/>
        </w:rPr>
      </w:pPr>
      <w:r w:rsidRPr="004949E7">
        <w:rPr>
          <w:rFonts w:ascii="Trebuchet MS" w:eastAsia="Times New Roman" w:hAnsi="Trebuchet MS"/>
          <w:b/>
          <w:color w:val="000000" w:themeColor="text1"/>
          <w:sz w:val="22"/>
          <w:szCs w:val="22"/>
        </w:rPr>
        <w:t>Optinis jungiamasis kabelis</w:t>
      </w:r>
      <w:r w:rsidR="00525F70" w:rsidRPr="00391BDB">
        <w:rPr>
          <w:rFonts w:ascii="Trebuchet MS" w:eastAsia="Times New Roman" w:hAnsi="Trebuchet MS"/>
          <w:b/>
          <w:color w:val="000000" w:themeColor="text1"/>
          <w:sz w:val="22"/>
          <w:szCs w:val="22"/>
        </w:rPr>
        <w:t xml:space="preserve">, </w:t>
      </w:r>
      <w:r w:rsidR="00525F70" w:rsidRPr="00391BDB">
        <w:rPr>
          <w:rFonts w:ascii="Trebuchet MS" w:hAnsi="Trebuchet MS"/>
          <w:b/>
          <w:sz w:val="22"/>
          <w:szCs w:val="22"/>
        </w:rPr>
        <w:t>ilgis 7 m.</w:t>
      </w:r>
    </w:p>
    <w:p w14:paraId="6B0390FA" w14:textId="1E85C2F6" w:rsidR="0082200F" w:rsidRPr="004949E7" w:rsidRDefault="0082200F" w:rsidP="0082200F">
      <w:pPr>
        <w:pStyle w:val="Heading2"/>
        <w:spacing w:after="20"/>
        <w:ind w:left="741" w:firstLine="57"/>
        <w:jc w:val="right"/>
        <w:rPr>
          <w:rFonts w:ascii="Trebuchet MS" w:hAnsi="Trebuchet MS"/>
          <w:sz w:val="22"/>
          <w:szCs w:val="22"/>
        </w:rPr>
      </w:pPr>
      <w:r w:rsidRPr="004949E7">
        <w:rPr>
          <w:rFonts w:ascii="Trebuchet MS" w:hAnsi="Trebuchet MS"/>
          <w:sz w:val="22"/>
          <w:szCs w:val="22"/>
        </w:rPr>
        <w:t xml:space="preserve">Lentelė Nr. </w:t>
      </w:r>
      <w:r w:rsidR="00B860F9" w:rsidRPr="004949E7">
        <w:rPr>
          <w:rFonts w:ascii="Trebuchet MS" w:hAnsi="Trebuchet MS"/>
          <w:sz w:val="22"/>
          <w:szCs w:val="22"/>
        </w:rPr>
        <w:t>19</w:t>
      </w:r>
    </w:p>
    <w:tbl>
      <w:tblPr>
        <w:tblW w:w="5015"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4"/>
        <w:gridCol w:w="2276"/>
        <w:gridCol w:w="5242"/>
        <w:gridCol w:w="3260"/>
        <w:gridCol w:w="1986"/>
        <w:gridCol w:w="1560"/>
      </w:tblGrid>
      <w:tr w:rsidR="00EB4C7C" w:rsidRPr="004949E7" w14:paraId="620C8CD7" w14:textId="77777777" w:rsidTr="00F90E67">
        <w:trPr>
          <w:trHeight w:val="523"/>
        </w:trPr>
        <w:tc>
          <w:tcPr>
            <w:tcW w:w="189" w:type="pct"/>
            <w:vMerge w:val="restart"/>
            <w:noWrap/>
          </w:tcPr>
          <w:p w14:paraId="6E5D33DA" w14:textId="77777777" w:rsidR="00EB4C7C" w:rsidRPr="00240DE7" w:rsidRDefault="00EB4C7C" w:rsidP="00EB4C7C">
            <w:pP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Eil. Nr.</w:t>
            </w:r>
          </w:p>
          <w:p w14:paraId="0B454266" w14:textId="77777777" w:rsidR="00EB4C7C" w:rsidRPr="004949E7" w:rsidRDefault="00EB4C7C" w:rsidP="00DE7330">
            <w:pPr>
              <w:pStyle w:val="ListParagraph"/>
              <w:suppressAutoHyphens w:val="0"/>
              <w:ind w:left="414"/>
              <w:rPr>
                <w:rFonts w:ascii="Trebuchet MS" w:hAnsi="Trebuchet MS"/>
                <w:sz w:val="22"/>
                <w:szCs w:val="22"/>
                <w:lang w:eastAsia="zh-CN"/>
              </w:rPr>
            </w:pPr>
          </w:p>
        </w:tc>
        <w:tc>
          <w:tcPr>
            <w:tcW w:w="764" w:type="pct"/>
            <w:vMerge w:val="restart"/>
            <w:noWrap/>
            <w:tcMar>
              <w:top w:w="0" w:type="dxa"/>
              <w:left w:w="108" w:type="dxa"/>
              <w:bottom w:w="0" w:type="dxa"/>
              <w:right w:w="108" w:type="dxa"/>
            </w:tcMar>
            <w:vAlign w:val="center"/>
          </w:tcPr>
          <w:p w14:paraId="7B10F601" w14:textId="089B27E9" w:rsidR="00EB4C7C" w:rsidRPr="004949E7" w:rsidRDefault="00EB4C7C" w:rsidP="00EB4C7C">
            <w:pPr>
              <w:rPr>
                <w:rFonts w:ascii="Trebuchet MS" w:hAnsi="Trebuchet MS"/>
                <w:noProof/>
                <w:sz w:val="22"/>
                <w:szCs w:val="22"/>
              </w:rPr>
            </w:pPr>
            <w:r w:rsidRPr="00240DE7">
              <w:rPr>
                <w:rFonts w:ascii="Trebuchet MS" w:eastAsia="Times New Roman" w:hAnsi="Trebuchet MS"/>
                <w:b/>
                <w:bCs/>
                <w:color w:val="000000" w:themeColor="text1"/>
                <w:sz w:val="22"/>
                <w:szCs w:val="22"/>
              </w:rPr>
              <w:t>Parametro pavadinimas</w:t>
            </w:r>
          </w:p>
        </w:tc>
        <w:tc>
          <w:tcPr>
            <w:tcW w:w="1760" w:type="pct"/>
            <w:vMerge w:val="restart"/>
            <w:noWrap/>
            <w:tcMar>
              <w:top w:w="0" w:type="dxa"/>
              <w:left w:w="108" w:type="dxa"/>
              <w:bottom w:w="0" w:type="dxa"/>
              <w:right w:w="108" w:type="dxa"/>
            </w:tcMar>
            <w:vAlign w:val="center"/>
          </w:tcPr>
          <w:p w14:paraId="54BA71FC" w14:textId="4356D6E8" w:rsidR="00EB4C7C" w:rsidRPr="004949E7" w:rsidRDefault="00EB4C7C" w:rsidP="00EB4C7C">
            <w:pPr>
              <w:jc w:val="both"/>
              <w:rPr>
                <w:rFonts w:ascii="Trebuchet MS" w:hAnsi="Trebuchet MS"/>
                <w:noProof/>
                <w:sz w:val="22"/>
                <w:szCs w:val="22"/>
              </w:rPr>
            </w:pPr>
            <w:r w:rsidRPr="00240DE7">
              <w:rPr>
                <w:rFonts w:ascii="Trebuchet MS" w:eastAsia="Times New Roman" w:hAnsi="Trebuchet MS"/>
                <w:b/>
                <w:bCs/>
                <w:color w:val="000000" w:themeColor="text1"/>
                <w:sz w:val="22"/>
                <w:szCs w:val="22"/>
              </w:rPr>
              <w:t>Reikalaujamos parametrų reikšmės</w:t>
            </w:r>
          </w:p>
        </w:tc>
        <w:tc>
          <w:tcPr>
            <w:tcW w:w="2286" w:type="pct"/>
            <w:gridSpan w:val="3"/>
            <w:noWrap/>
            <w:vAlign w:val="center"/>
          </w:tcPr>
          <w:p w14:paraId="757F6422" w14:textId="77777777" w:rsidR="00EB4C7C" w:rsidRPr="00240DE7" w:rsidRDefault="00EB4C7C" w:rsidP="00F90E67">
            <w:pPr>
              <w:tabs>
                <w:tab w:val="center" w:pos="4819"/>
                <w:tab w:val="right" w:pos="9638"/>
              </w:tabs>
              <w:jc w:val="center"/>
              <w:rPr>
                <w:rFonts w:ascii="Trebuchet MS" w:eastAsia="Times New Roman" w:hAnsi="Trebuchet MS"/>
                <w:b/>
                <w:bCs/>
                <w:color w:val="000000" w:themeColor="text1"/>
                <w:sz w:val="22"/>
                <w:szCs w:val="22"/>
              </w:rPr>
            </w:pPr>
            <w:r w:rsidRPr="00240DE7">
              <w:rPr>
                <w:rFonts w:ascii="Trebuchet MS" w:eastAsia="Times New Roman" w:hAnsi="Trebuchet MS"/>
                <w:b/>
                <w:bCs/>
                <w:color w:val="000000" w:themeColor="text1"/>
                <w:sz w:val="22"/>
                <w:szCs w:val="22"/>
              </w:rPr>
              <w:t>Atitikimas kokybiniams ir techniniams reikalavimams.</w:t>
            </w:r>
          </w:p>
          <w:p w14:paraId="013ED20A" w14:textId="33317519" w:rsidR="00EB4C7C" w:rsidRPr="004949E7" w:rsidRDefault="00EB4C7C" w:rsidP="00F90E67">
            <w:pPr>
              <w:jc w:val="center"/>
              <w:rPr>
                <w:rFonts w:ascii="Trebuchet MS" w:hAnsi="Trebuchet MS"/>
                <w:noProof/>
                <w:sz w:val="22"/>
                <w:szCs w:val="22"/>
              </w:rPr>
            </w:pPr>
            <w:r w:rsidRPr="00240DE7">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EB4C7C" w:rsidRPr="004949E7" w14:paraId="031DD73D" w14:textId="77777777" w:rsidTr="00DE7330">
        <w:trPr>
          <w:trHeight w:val="523"/>
        </w:trPr>
        <w:tc>
          <w:tcPr>
            <w:tcW w:w="189" w:type="pct"/>
            <w:vMerge/>
            <w:noWrap/>
          </w:tcPr>
          <w:p w14:paraId="325E66EE" w14:textId="77777777" w:rsidR="00EB4C7C" w:rsidRPr="004949E7" w:rsidRDefault="00EB4C7C" w:rsidP="00DE7330">
            <w:pPr>
              <w:pStyle w:val="ListParagraph"/>
              <w:suppressAutoHyphens w:val="0"/>
              <w:ind w:left="414"/>
              <w:rPr>
                <w:rFonts w:ascii="Trebuchet MS" w:hAnsi="Trebuchet MS"/>
                <w:sz w:val="22"/>
                <w:szCs w:val="22"/>
                <w:lang w:eastAsia="zh-CN"/>
              </w:rPr>
            </w:pPr>
          </w:p>
        </w:tc>
        <w:tc>
          <w:tcPr>
            <w:tcW w:w="764" w:type="pct"/>
            <w:vMerge/>
            <w:noWrap/>
            <w:tcMar>
              <w:top w:w="0" w:type="dxa"/>
              <w:left w:w="108" w:type="dxa"/>
              <w:bottom w:w="0" w:type="dxa"/>
              <w:right w:w="108" w:type="dxa"/>
            </w:tcMar>
          </w:tcPr>
          <w:p w14:paraId="6A9F75C0" w14:textId="77777777" w:rsidR="00EB4C7C" w:rsidRPr="004949E7" w:rsidRDefault="00EB4C7C" w:rsidP="00EB4C7C">
            <w:pPr>
              <w:rPr>
                <w:rFonts w:ascii="Trebuchet MS" w:hAnsi="Trebuchet MS"/>
                <w:noProof/>
                <w:sz w:val="22"/>
                <w:szCs w:val="22"/>
              </w:rPr>
            </w:pPr>
          </w:p>
        </w:tc>
        <w:tc>
          <w:tcPr>
            <w:tcW w:w="1760" w:type="pct"/>
            <w:vMerge/>
            <w:noWrap/>
            <w:tcMar>
              <w:top w:w="0" w:type="dxa"/>
              <w:left w:w="108" w:type="dxa"/>
              <w:bottom w:w="0" w:type="dxa"/>
              <w:right w:w="108" w:type="dxa"/>
            </w:tcMar>
          </w:tcPr>
          <w:p w14:paraId="027536EC" w14:textId="77777777" w:rsidR="00EB4C7C" w:rsidRPr="004949E7" w:rsidRDefault="00EB4C7C" w:rsidP="00EB4C7C">
            <w:pPr>
              <w:jc w:val="both"/>
              <w:rPr>
                <w:rFonts w:ascii="Trebuchet MS" w:hAnsi="Trebuchet MS"/>
                <w:noProof/>
                <w:sz w:val="22"/>
                <w:szCs w:val="22"/>
              </w:rPr>
            </w:pPr>
          </w:p>
        </w:tc>
        <w:tc>
          <w:tcPr>
            <w:tcW w:w="1095" w:type="pct"/>
            <w:vMerge w:val="restart"/>
            <w:noWrap/>
          </w:tcPr>
          <w:p w14:paraId="65C8ABFC" w14:textId="0B660698" w:rsidR="00EB4C7C" w:rsidRPr="004949E7" w:rsidRDefault="00EB4C7C" w:rsidP="00EB4C7C">
            <w:pPr>
              <w:jc w:val="center"/>
              <w:rPr>
                <w:rFonts w:ascii="Trebuchet MS" w:hAnsi="Trebuchet MS"/>
                <w:noProof/>
                <w:sz w:val="22"/>
                <w:szCs w:val="22"/>
              </w:rPr>
            </w:pPr>
            <w:r w:rsidRPr="00240DE7">
              <w:rPr>
                <w:rFonts w:ascii="Trebuchet MS" w:hAnsi="Trebuchet MS"/>
                <w:b/>
                <w:bCs/>
                <w:sz w:val="22"/>
                <w:szCs w:val="22"/>
              </w:rPr>
              <w:t>Siūlomos prekės pavadinimas, techniniai parametrai</w:t>
            </w:r>
          </w:p>
        </w:tc>
        <w:tc>
          <w:tcPr>
            <w:tcW w:w="1191" w:type="pct"/>
            <w:gridSpan w:val="2"/>
          </w:tcPr>
          <w:p w14:paraId="2B3749FA" w14:textId="6417A5C5" w:rsidR="00EB4C7C" w:rsidRPr="004949E7" w:rsidRDefault="00EB4C7C" w:rsidP="00EB4C7C">
            <w:pPr>
              <w:jc w:val="center"/>
              <w:rPr>
                <w:rFonts w:ascii="Trebuchet MS" w:hAnsi="Trebuchet MS"/>
                <w:noProof/>
                <w:sz w:val="22"/>
                <w:szCs w:val="22"/>
              </w:rPr>
            </w:pPr>
            <w:r w:rsidRPr="00240DE7">
              <w:rPr>
                <w:rFonts w:ascii="Trebuchet MS" w:hAnsi="Trebuchet MS"/>
                <w:b/>
                <w:bCs/>
                <w:sz w:val="22"/>
                <w:szCs w:val="22"/>
              </w:rPr>
              <w:t>Pasiūlymo dokumentai, patvirtinantys siūlomos prekės techninius parametrus</w:t>
            </w:r>
          </w:p>
        </w:tc>
      </w:tr>
      <w:tr w:rsidR="00EB4C7C" w:rsidRPr="004949E7" w14:paraId="230D4903" w14:textId="77777777" w:rsidTr="00DE7330">
        <w:trPr>
          <w:trHeight w:val="523"/>
        </w:trPr>
        <w:tc>
          <w:tcPr>
            <w:tcW w:w="189" w:type="pct"/>
            <w:vMerge/>
            <w:noWrap/>
          </w:tcPr>
          <w:p w14:paraId="40DD1A17" w14:textId="77777777" w:rsidR="00EB4C7C" w:rsidRPr="004949E7" w:rsidRDefault="00EB4C7C" w:rsidP="00DE7330">
            <w:pPr>
              <w:pStyle w:val="ListParagraph"/>
              <w:suppressAutoHyphens w:val="0"/>
              <w:ind w:left="414"/>
              <w:rPr>
                <w:rFonts w:ascii="Trebuchet MS" w:hAnsi="Trebuchet MS"/>
                <w:sz w:val="22"/>
                <w:szCs w:val="22"/>
                <w:lang w:eastAsia="zh-CN"/>
              </w:rPr>
            </w:pPr>
          </w:p>
        </w:tc>
        <w:tc>
          <w:tcPr>
            <w:tcW w:w="764" w:type="pct"/>
            <w:vMerge/>
            <w:noWrap/>
            <w:tcMar>
              <w:top w:w="0" w:type="dxa"/>
              <w:left w:w="108" w:type="dxa"/>
              <w:bottom w:w="0" w:type="dxa"/>
              <w:right w:w="108" w:type="dxa"/>
            </w:tcMar>
          </w:tcPr>
          <w:p w14:paraId="7D3EB75F" w14:textId="77777777" w:rsidR="00EB4C7C" w:rsidRPr="004949E7" w:rsidRDefault="00EB4C7C" w:rsidP="00EB4C7C">
            <w:pPr>
              <w:rPr>
                <w:rFonts w:ascii="Trebuchet MS" w:hAnsi="Trebuchet MS"/>
                <w:noProof/>
                <w:sz w:val="22"/>
                <w:szCs w:val="22"/>
              </w:rPr>
            </w:pPr>
          </w:p>
        </w:tc>
        <w:tc>
          <w:tcPr>
            <w:tcW w:w="1760" w:type="pct"/>
            <w:vMerge/>
            <w:noWrap/>
            <w:tcMar>
              <w:top w:w="0" w:type="dxa"/>
              <w:left w:w="108" w:type="dxa"/>
              <w:bottom w:w="0" w:type="dxa"/>
              <w:right w:w="108" w:type="dxa"/>
            </w:tcMar>
          </w:tcPr>
          <w:p w14:paraId="6A0DC19A" w14:textId="77777777" w:rsidR="00EB4C7C" w:rsidRPr="004949E7" w:rsidRDefault="00EB4C7C" w:rsidP="00EB4C7C">
            <w:pPr>
              <w:jc w:val="both"/>
              <w:rPr>
                <w:rFonts w:ascii="Trebuchet MS" w:hAnsi="Trebuchet MS"/>
                <w:noProof/>
                <w:sz w:val="22"/>
                <w:szCs w:val="22"/>
              </w:rPr>
            </w:pPr>
          </w:p>
        </w:tc>
        <w:tc>
          <w:tcPr>
            <w:tcW w:w="1095" w:type="pct"/>
            <w:vMerge/>
            <w:noWrap/>
          </w:tcPr>
          <w:p w14:paraId="2CC92828" w14:textId="77777777" w:rsidR="00EB4C7C" w:rsidRPr="004949E7" w:rsidRDefault="00EB4C7C" w:rsidP="00EB4C7C">
            <w:pPr>
              <w:jc w:val="center"/>
              <w:rPr>
                <w:rFonts w:ascii="Trebuchet MS" w:hAnsi="Trebuchet MS"/>
                <w:noProof/>
                <w:sz w:val="22"/>
                <w:szCs w:val="22"/>
              </w:rPr>
            </w:pPr>
          </w:p>
        </w:tc>
        <w:tc>
          <w:tcPr>
            <w:tcW w:w="667" w:type="pct"/>
          </w:tcPr>
          <w:p w14:paraId="3C165FFF" w14:textId="7A3F6B60" w:rsidR="00EB4C7C" w:rsidRPr="004949E7" w:rsidRDefault="00EB4C7C" w:rsidP="00EB4C7C">
            <w:pPr>
              <w:jc w:val="center"/>
              <w:rPr>
                <w:rFonts w:ascii="Trebuchet MS" w:hAnsi="Trebuchet MS"/>
                <w:noProof/>
                <w:sz w:val="22"/>
                <w:szCs w:val="22"/>
              </w:rPr>
            </w:pPr>
            <w:r w:rsidRPr="00240DE7">
              <w:rPr>
                <w:rFonts w:ascii="Trebuchet MS" w:hAnsi="Trebuchet MS"/>
                <w:b/>
                <w:bCs/>
                <w:sz w:val="22"/>
                <w:szCs w:val="22"/>
              </w:rPr>
              <w:t>dokumento pavadinimas</w:t>
            </w:r>
          </w:p>
        </w:tc>
        <w:tc>
          <w:tcPr>
            <w:tcW w:w="524" w:type="pct"/>
          </w:tcPr>
          <w:p w14:paraId="416D8ED5" w14:textId="6E0748E5" w:rsidR="00EB4C7C" w:rsidRPr="004949E7" w:rsidRDefault="00EB4C7C" w:rsidP="00EB4C7C">
            <w:pPr>
              <w:jc w:val="center"/>
              <w:rPr>
                <w:rFonts w:ascii="Trebuchet MS" w:hAnsi="Trebuchet MS"/>
                <w:noProof/>
                <w:sz w:val="22"/>
                <w:szCs w:val="22"/>
              </w:rPr>
            </w:pPr>
            <w:r w:rsidRPr="00240DE7">
              <w:rPr>
                <w:rFonts w:ascii="Trebuchet MS" w:hAnsi="Trebuchet MS"/>
                <w:b/>
                <w:bCs/>
                <w:sz w:val="22"/>
                <w:szCs w:val="22"/>
              </w:rPr>
              <w:t>pasiūlymo lapo numeris</w:t>
            </w:r>
          </w:p>
        </w:tc>
      </w:tr>
      <w:tr w:rsidR="009B3C0E" w:rsidRPr="004949E7" w14:paraId="6E99DBF1" w14:textId="77777777" w:rsidTr="00DE7330">
        <w:trPr>
          <w:trHeight w:val="523"/>
        </w:trPr>
        <w:tc>
          <w:tcPr>
            <w:tcW w:w="189" w:type="pct"/>
            <w:noWrap/>
          </w:tcPr>
          <w:p w14:paraId="48DE3E96" w14:textId="77777777" w:rsidR="009B3C0E" w:rsidRPr="004949E7" w:rsidRDefault="009B3C0E" w:rsidP="009B3C0E">
            <w:pPr>
              <w:pStyle w:val="ListParagraph"/>
              <w:numPr>
                <w:ilvl w:val="0"/>
                <w:numId w:val="31"/>
              </w:numPr>
              <w:suppressAutoHyphens w:val="0"/>
              <w:ind w:left="414" w:hanging="357"/>
              <w:rPr>
                <w:rFonts w:ascii="Trebuchet MS" w:hAnsi="Trebuchet MS"/>
                <w:sz w:val="22"/>
                <w:szCs w:val="22"/>
                <w:lang w:eastAsia="zh-CN"/>
              </w:rPr>
            </w:pPr>
          </w:p>
        </w:tc>
        <w:tc>
          <w:tcPr>
            <w:tcW w:w="764" w:type="pct"/>
            <w:noWrap/>
            <w:tcMar>
              <w:top w:w="0" w:type="dxa"/>
              <w:left w:w="108" w:type="dxa"/>
              <w:bottom w:w="0" w:type="dxa"/>
              <w:right w:w="108" w:type="dxa"/>
            </w:tcMar>
          </w:tcPr>
          <w:p w14:paraId="1113E1FA" w14:textId="77777777" w:rsidR="009B3C0E" w:rsidRPr="004949E7" w:rsidRDefault="009B3C0E" w:rsidP="009B3C0E">
            <w:pPr>
              <w:rPr>
                <w:rFonts w:ascii="Trebuchet MS" w:hAnsi="Trebuchet MS"/>
                <w:noProof/>
                <w:sz w:val="22"/>
                <w:szCs w:val="22"/>
              </w:rPr>
            </w:pPr>
            <w:r w:rsidRPr="004949E7">
              <w:rPr>
                <w:rFonts w:ascii="Trebuchet MS" w:hAnsi="Trebuchet MS"/>
                <w:noProof/>
                <w:sz w:val="22"/>
                <w:szCs w:val="22"/>
              </w:rPr>
              <w:t>Gamintojas, modelis</w:t>
            </w:r>
          </w:p>
        </w:tc>
        <w:tc>
          <w:tcPr>
            <w:tcW w:w="1760" w:type="pct"/>
            <w:noWrap/>
            <w:tcMar>
              <w:top w:w="0" w:type="dxa"/>
              <w:left w:w="108" w:type="dxa"/>
              <w:bottom w:w="0" w:type="dxa"/>
              <w:right w:w="108" w:type="dxa"/>
            </w:tcMar>
            <w:vAlign w:val="center"/>
          </w:tcPr>
          <w:p w14:paraId="42D0F35C" w14:textId="4733927F" w:rsidR="009B3C0E" w:rsidRPr="004949E7" w:rsidRDefault="009B3C0E" w:rsidP="009B3C0E">
            <w:pPr>
              <w:jc w:val="both"/>
              <w:rPr>
                <w:rFonts w:ascii="Trebuchet MS" w:hAnsi="Trebuchet MS"/>
                <w:noProof/>
                <w:sz w:val="22"/>
                <w:szCs w:val="22"/>
              </w:rPr>
            </w:pPr>
            <w:r w:rsidRPr="004949E7">
              <w:rPr>
                <w:rFonts w:ascii="Trebuchet MS" w:hAnsi="Trebuchet MS"/>
                <w:noProof/>
                <w:sz w:val="22"/>
                <w:szCs w:val="22"/>
              </w:rPr>
              <w:t>Nurodyti gamintoją, modelį, gamintojo suteiktą kodą.</w:t>
            </w:r>
          </w:p>
        </w:tc>
        <w:tc>
          <w:tcPr>
            <w:tcW w:w="1095" w:type="pct"/>
            <w:noWrap/>
          </w:tcPr>
          <w:p w14:paraId="4C013145" w14:textId="252899DB"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67" w:type="pct"/>
          </w:tcPr>
          <w:p w14:paraId="64CBF716" w14:textId="152B4D42"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24" w:type="pct"/>
          </w:tcPr>
          <w:p w14:paraId="6514EB75" w14:textId="393F9420"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9B3C0E" w:rsidRPr="004949E7" w14:paraId="569BAB76" w14:textId="77777777" w:rsidTr="00DE7330">
        <w:trPr>
          <w:trHeight w:val="523"/>
        </w:trPr>
        <w:tc>
          <w:tcPr>
            <w:tcW w:w="189" w:type="pct"/>
            <w:noWrap/>
          </w:tcPr>
          <w:p w14:paraId="1F9790BB" w14:textId="77777777" w:rsidR="009B3C0E" w:rsidRPr="004949E7" w:rsidRDefault="009B3C0E" w:rsidP="009B3C0E">
            <w:pPr>
              <w:pStyle w:val="ListParagraph"/>
              <w:numPr>
                <w:ilvl w:val="0"/>
                <w:numId w:val="31"/>
              </w:numPr>
              <w:suppressAutoHyphens w:val="0"/>
              <w:ind w:left="414" w:hanging="357"/>
              <w:rPr>
                <w:rFonts w:ascii="Trebuchet MS" w:hAnsi="Trebuchet MS"/>
                <w:sz w:val="22"/>
                <w:szCs w:val="22"/>
                <w:lang w:eastAsia="zh-CN"/>
              </w:rPr>
            </w:pPr>
          </w:p>
        </w:tc>
        <w:tc>
          <w:tcPr>
            <w:tcW w:w="764" w:type="pct"/>
            <w:noWrap/>
            <w:tcMar>
              <w:top w:w="0" w:type="dxa"/>
              <w:left w:w="108" w:type="dxa"/>
              <w:bottom w:w="0" w:type="dxa"/>
              <w:right w:w="108" w:type="dxa"/>
            </w:tcMar>
            <w:hideMark/>
          </w:tcPr>
          <w:p w14:paraId="14982A3B" w14:textId="77777777" w:rsidR="009B3C0E" w:rsidRPr="004949E7" w:rsidRDefault="009B3C0E" w:rsidP="009B3C0E">
            <w:pPr>
              <w:rPr>
                <w:rFonts w:ascii="Trebuchet MS" w:hAnsi="Trebuchet MS"/>
                <w:noProof/>
                <w:sz w:val="22"/>
                <w:szCs w:val="22"/>
              </w:rPr>
            </w:pPr>
            <w:r w:rsidRPr="004949E7">
              <w:rPr>
                <w:rFonts w:ascii="Trebuchet MS" w:hAnsi="Trebuchet MS"/>
                <w:sz w:val="22"/>
                <w:szCs w:val="22"/>
              </w:rPr>
              <w:t>Techninės charakteristikos</w:t>
            </w:r>
          </w:p>
        </w:tc>
        <w:tc>
          <w:tcPr>
            <w:tcW w:w="1760" w:type="pct"/>
            <w:noWrap/>
            <w:tcMar>
              <w:top w:w="0" w:type="dxa"/>
              <w:left w:w="108" w:type="dxa"/>
              <w:bottom w:w="0" w:type="dxa"/>
              <w:right w:w="108" w:type="dxa"/>
            </w:tcMar>
            <w:hideMark/>
          </w:tcPr>
          <w:p w14:paraId="2C98DA2C" w14:textId="77777777" w:rsidR="009B3C0E" w:rsidRPr="004949E7" w:rsidRDefault="009B3C0E" w:rsidP="009B3C0E">
            <w:pPr>
              <w:jc w:val="both"/>
              <w:rPr>
                <w:rFonts w:ascii="Trebuchet MS" w:hAnsi="Trebuchet MS"/>
                <w:noProof/>
                <w:sz w:val="22"/>
                <w:szCs w:val="22"/>
                <w:highlight w:val="yellow"/>
              </w:rPr>
            </w:pPr>
            <w:r w:rsidRPr="004949E7">
              <w:rPr>
                <w:rFonts w:ascii="Trebuchet MS" w:hAnsi="Trebuchet MS"/>
                <w:sz w:val="22"/>
                <w:szCs w:val="22"/>
              </w:rPr>
              <w:t>Optinis jungiamasis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patch</w:t>
            </w:r>
            <w:proofErr w:type="spellEnd"/>
            <w:r w:rsidRPr="004949E7">
              <w:rPr>
                <w:rFonts w:ascii="Trebuchet MS" w:hAnsi="Trebuchet MS"/>
                <w:sz w:val="22"/>
                <w:szCs w:val="22"/>
              </w:rPr>
              <w:t>) kabelis, dviejų optinių skaidulų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duplex</w:t>
            </w:r>
            <w:proofErr w:type="spellEnd"/>
            <w:r w:rsidRPr="004949E7">
              <w:rPr>
                <w:rFonts w:ascii="Trebuchet MS" w:hAnsi="Trebuchet MS"/>
                <w:sz w:val="22"/>
                <w:szCs w:val="22"/>
              </w:rPr>
              <w:t xml:space="preserve">), OS2, </w:t>
            </w:r>
            <w:proofErr w:type="spellStart"/>
            <w:r w:rsidRPr="004949E7">
              <w:rPr>
                <w:rFonts w:ascii="Trebuchet MS" w:hAnsi="Trebuchet MS"/>
                <w:sz w:val="22"/>
                <w:szCs w:val="22"/>
              </w:rPr>
              <w:t>vienmodis</w:t>
            </w:r>
            <w:proofErr w:type="spellEnd"/>
            <w:r w:rsidRPr="004949E7">
              <w:rPr>
                <w:rFonts w:ascii="Trebuchet MS" w:hAnsi="Trebuchet MS"/>
                <w:sz w:val="22"/>
                <w:szCs w:val="22"/>
              </w:rPr>
              <w:t xml:space="preserve"> (</w:t>
            </w:r>
            <w:proofErr w:type="spellStart"/>
            <w:r w:rsidRPr="004949E7">
              <w:rPr>
                <w:rFonts w:ascii="Trebuchet MS" w:hAnsi="Trebuchet MS"/>
                <w:sz w:val="22"/>
                <w:szCs w:val="22"/>
              </w:rPr>
              <w:t>ang</w:t>
            </w:r>
            <w:proofErr w:type="spellEnd"/>
            <w:r w:rsidRPr="004949E7">
              <w:rPr>
                <w:rFonts w:ascii="Trebuchet MS" w:hAnsi="Trebuchet MS"/>
                <w:sz w:val="22"/>
                <w:szCs w:val="22"/>
              </w:rPr>
              <w:t xml:space="preserve">. </w:t>
            </w:r>
            <w:proofErr w:type="spellStart"/>
            <w:r w:rsidRPr="004949E7">
              <w:rPr>
                <w:rFonts w:ascii="Trebuchet MS" w:hAnsi="Trebuchet MS"/>
                <w:i/>
                <w:iCs/>
                <w:sz w:val="22"/>
                <w:szCs w:val="22"/>
              </w:rPr>
              <w:t>single</w:t>
            </w:r>
            <w:proofErr w:type="spellEnd"/>
            <w:r w:rsidRPr="004949E7">
              <w:rPr>
                <w:rFonts w:ascii="Trebuchet MS" w:hAnsi="Trebuchet MS"/>
                <w:i/>
                <w:iCs/>
                <w:sz w:val="22"/>
                <w:szCs w:val="22"/>
              </w:rPr>
              <w:t xml:space="preserve"> </w:t>
            </w:r>
            <w:proofErr w:type="spellStart"/>
            <w:r w:rsidRPr="004949E7">
              <w:rPr>
                <w:rFonts w:ascii="Trebuchet MS" w:hAnsi="Trebuchet MS"/>
                <w:i/>
                <w:iCs/>
                <w:sz w:val="22"/>
                <w:szCs w:val="22"/>
              </w:rPr>
              <w:t>mode</w:t>
            </w:r>
            <w:proofErr w:type="spellEnd"/>
            <w:r w:rsidRPr="004949E7">
              <w:rPr>
                <w:rFonts w:ascii="Trebuchet MS" w:hAnsi="Trebuchet MS"/>
                <w:sz w:val="22"/>
                <w:szCs w:val="22"/>
              </w:rPr>
              <w:t>), LC-LC jungtys, ilgis 7 m.</w:t>
            </w:r>
          </w:p>
        </w:tc>
        <w:tc>
          <w:tcPr>
            <w:tcW w:w="1095" w:type="pct"/>
            <w:noWrap/>
          </w:tcPr>
          <w:p w14:paraId="7826A48A" w14:textId="21A31D42"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667" w:type="pct"/>
          </w:tcPr>
          <w:p w14:paraId="7D833AEA" w14:textId="128AC841"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c>
          <w:tcPr>
            <w:tcW w:w="524" w:type="pct"/>
          </w:tcPr>
          <w:p w14:paraId="7EF6A16C" w14:textId="71311723" w:rsidR="009B3C0E" w:rsidRPr="004949E7" w:rsidRDefault="009B3C0E" w:rsidP="009B3C0E">
            <w:pPr>
              <w:jc w:val="center"/>
              <w:rPr>
                <w:rFonts w:ascii="Trebuchet MS" w:hAnsi="Trebuchet MS"/>
                <w:noProof/>
                <w:sz w:val="22"/>
                <w:szCs w:val="22"/>
              </w:rPr>
            </w:pPr>
            <w:r w:rsidRPr="00EC2CD9">
              <w:rPr>
                <w:rFonts w:ascii="Trebuchet MS" w:hAnsi="Trebuchet MS"/>
                <w:i/>
                <w:color w:val="FF0000"/>
                <w:sz w:val="22"/>
                <w:szCs w:val="22"/>
              </w:rPr>
              <w:t>įrašyti</w:t>
            </w:r>
          </w:p>
        </w:tc>
      </w:tr>
      <w:tr w:rsidR="00791252" w:rsidRPr="004949E7" w14:paraId="306FA217" w14:textId="77777777" w:rsidTr="00791252">
        <w:trPr>
          <w:trHeight w:val="523"/>
        </w:trPr>
        <w:tc>
          <w:tcPr>
            <w:tcW w:w="189" w:type="pct"/>
            <w:noWrap/>
          </w:tcPr>
          <w:p w14:paraId="606CB38C" w14:textId="77777777" w:rsidR="00791252" w:rsidRPr="004949E7" w:rsidRDefault="00791252" w:rsidP="002705A1">
            <w:pPr>
              <w:pStyle w:val="ListParagraph"/>
              <w:numPr>
                <w:ilvl w:val="0"/>
                <w:numId w:val="31"/>
              </w:numPr>
              <w:suppressAutoHyphens w:val="0"/>
              <w:ind w:left="414" w:hanging="357"/>
              <w:rPr>
                <w:rFonts w:ascii="Trebuchet MS" w:hAnsi="Trebuchet MS"/>
                <w:sz w:val="22"/>
                <w:szCs w:val="22"/>
                <w:lang w:eastAsia="zh-CN"/>
              </w:rPr>
            </w:pPr>
          </w:p>
        </w:tc>
        <w:tc>
          <w:tcPr>
            <w:tcW w:w="764" w:type="pct"/>
            <w:noWrap/>
            <w:tcMar>
              <w:top w:w="0" w:type="dxa"/>
              <w:left w:w="108" w:type="dxa"/>
              <w:bottom w:w="0" w:type="dxa"/>
              <w:right w:w="108" w:type="dxa"/>
            </w:tcMar>
          </w:tcPr>
          <w:p w14:paraId="4530F879" w14:textId="76BA0671" w:rsidR="00791252" w:rsidRPr="004949E7" w:rsidRDefault="00791252" w:rsidP="002705A1">
            <w:pPr>
              <w:rPr>
                <w:rFonts w:ascii="Trebuchet MS" w:hAnsi="Trebuchet MS"/>
                <w:sz w:val="22"/>
                <w:szCs w:val="22"/>
              </w:rPr>
            </w:pPr>
            <w:r>
              <w:rPr>
                <w:rFonts w:ascii="Trebuchet MS" w:hAnsi="Trebuchet MS"/>
                <w:sz w:val="22"/>
                <w:szCs w:val="22"/>
              </w:rPr>
              <w:t>Garantija</w:t>
            </w:r>
          </w:p>
        </w:tc>
        <w:tc>
          <w:tcPr>
            <w:tcW w:w="1760" w:type="pct"/>
            <w:noWrap/>
            <w:tcMar>
              <w:top w:w="0" w:type="dxa"/>
              <w:left w:w="108" w:type="dxa"/>
              <w:bottom w:w="0" w:type="dxa"/>
              <w:right w:w="108" w:type="dxa"/>
            </w:tcMar>
          </w:tcPr>
          <w:p w14:paraId="02B9020B" w14:textId="2DD687F6" w:rsidR="00791252" w:rsidRPr="004949E7" w:rsidRDefault="00791252" w:rsidP="002705A1">
            <w:pPr>
              <w:jc w:val="both"/>
              <w:rPr>
                <w:rFonts w:ascii="Trebuchet MS" w:hAnsi="Trebuchet MS"/>
                <w:sz w:val="22"/>
                <w:szCs w:val="22"/>
              </w:rPr>
            </w:pPr>
            <w:r w:rsidRPr="004546E7">
              <w:rPr>
                <w:rFonts w:ascii="Trebuchet MS" w:hAnsi="Trebuchet MS"/>
                <w:color w:val="000000" w:themeColor="text1"/>
                <w:sz w:val="22"/>
                <w:szCs w:val="22"/>
                <w:lang w:eastAsia="en-GB"/>
              </w:rPr>
              <w:t xml:space="preserve">Turi </w:t>
            </w:r>
            <w:r w:rsidRPr="002705A1">
              <w:rPr>
                <w:rFonts w:ascii="Trebuchet MS" w:hAnsi="Trebuchet MS"/>
                <w:color w:val="000000" w:themeColor="text1"/>
                <w:sz w:val="22"/>
                <w:szCs w:val="22"/>
                <w:lang w:eastAsia="en-GB"/>
              </w:rPr>
              <w:t>būti taikoma ne</w:t>
            </w:r>
            <w:r w:rsidRPr="002705A1">
              <w:rPr>
                <w:rFonts w:ascii="Trebuchet MS" w:hAnsi="Trebuchet MS"/>
                <w:sz w:val="22"/>
                <w:szCs w:val="22"/>
              </w:rPr>
              <w:t xml:space="preserve"> mažesnė kaip </w:t>
            </w:r>
            <w:r>
              <w:rPr>
                <w:rFonts w:ascii="Trebuchet MS" w:hAnsi="Trebuchet MS"/>
                <w:sz w:val="22"/>
                <w:szCs w:val="22"/>
              </w:rPr>
              <w:t>12</w:t>
            </w:r>
            <w:r w:rsidRPr="002705A1">
              <w:rPr>
                <w:rFonts w:ascii="Trebuchet MS" w:hAnsi="Trebuchet MS"/>
                <w:sz w:val="22"/>
                <w:szCs w:val="22"/>
              </w:rPr>
              <w:t xml:space="preserve"> mėn. garantija.</w:t>
            </w:r>
            <w:r>
              <w:rPr>
                <w:rFonts w:ascii="Trebuchet MS" w:hAnsi="Trebuchet MS"/>
                <w:bCs/>
              </w:rPr>
              <w:t xml:space="preserve"> </w:t>
            </w:r>
          </w:p>
        </w:tc>
        <w:tc>
          <w:tcPr>
            <w:tcW w:w="2286" w:type="pct"/>
            <w:gridSpan w:val="3"/>
            <w:noWrap/>
          </w:tcPr>
          <w:p w14:paraId="4EBFD588" w14:textId="5D5A0666" w:rsidR="00791252" w:rsidRPr="00EC2CD9" w:rsidRDefault="00791252" w:rsidP="002705A1">
            <w:pPr>
              <w:jc w:val="center"/>
              <w:rPr>
                <w:rFonts w:ascii="Trebuchet MS" w:hAnsi="Trebuchet MS"/>
                <w:i/>
                <w:color w:val="FF0000"/>
                <w:sz w:val="22"/>
                <w:szCs w:val="22"/>
              </w:rPr>
            </w:pPr>
            <w:r w:rsidRPr="00EC2CD9">
              <w:rPr>
                <w:rFonts w:ascii="Trebuchet MS" w:hAnsi="Trebuchet MS"/>
                <w:i/>
                <w:color w:val="FF0000"/>
                <w:sz w:val="22"/>
                <w:szCs w:val="22"/>
              </w:rPr>
              <w:t>įrašyti</w:t>
            </w:r>
          </w:p>
        </w:tc>
      </w:tr>
    </w:tbl>
    <w:p w14:paraId="1A060D1A" w14:textId="77777777" w:rsidR="00BF52BA" w:rsidRPr="00E26B7D" w:rsidRDefault="00BF52BA" w:rsidP="00E26B7D">
      <w:pPr>
        <w:suppressAutoHyphens w:val="0"/>
        <w:spacing w:after="160" w:line="259" w:lineRule="auto"/>
        <w:rPr>
          <w:rFonts w:ascii="Trebuchet MS" w:hAnsi="Trebuchet MS"/>
          <w:b/>
          <w:sz w:val="22"/>
          <w:szCs w:val="22"/>
        </w:rPr>
      </w:pPr>
    </w:p>
    <w:p w14:paraId="55331E95" w14:textId="5B16897F" w:rsidR="001F14DD" w:rsidRPr="001F14DD" w:rsidRDefault="00B860F9" w:rsidP="001F14DD">
      <w:pPr>
        <w:pStyle w:val="ListParagraph"/>
        <w:numPr>
          <w:ilvl w:val="0"/>
          <w:numId w:val="19"/>
        </w:numPr>
        <w:suppressAutoHyphens w:val="0"/>
        <w:spacing w:after="160" w:line="259" w:lineRule="auto"/>
        <w:rPr>
          <w:rFonts w:ascii="Trebuchet MS" w:hAnsi="Trebuchet MS"/>
          <w:b/>
          <w:sz w:val="22"/>
          <w:szCs w:val="22"/>
        </w:rPr>
      </w:pPr>
      <w:r w:rsidRPr="004949E7">
        <w:rPr>
          <w:rFonts w:ascii="Trebuchet MS" w:hAnsi="Trebuchet MS"/>
          <w:b/>
          <w:sz w:val="22"/>
          <w:szCs w:val="22"/>
        </w:rPr>
        <w:t>Kompiuterinio tinklo diegim</w:t>
      </w:r>
      <w:r w:rsidR="003D0D36">
        <w:rPr>
          <w:rFonts w:ascii="Trebuchet MS" w:hAnsi="Trebuchet MS"/>
          <w:b/>
          <w:sz w:val="22"/>
          <w:szCs w:val="22"/>
        </w:rPr>
        <w:t>as</w:t>
      </w:r>
    </w:p>
    <w:p w14:paraId="4C5237B4" w14:textId="65AA852C" w:rsidR="00B860F9" w:rsidRPr="004949E7" w:rsidRDefault="00764F06" w:rsidP="00764F06">
      <w:pPr>
        <w:pStyle w:val="Heading2"/>
        <w:spacing w:after="20"/>
        <w:ind w:left="741" w:firstLine="57"/>
        <w:jc w:val="right"/>
        <w:rPr>
          <w:rFonts w:ascii="Trebuchet MS" w:hAnsi="Trebuchet MS"/>
          <w:sz w:val="22"/>
          <w:szCs w:val="22"/>
        </w:rPr>
      </w:pPr>
      <w:r w:rsidRPr="004949E7">
        <w:rPr>
          <w:rFonts w:ascii="Trebuchet MS" w:hAnsi="Trebuchet MS"/>
          <w:sz w:val="22"/>
          <w:szCs w:val="22"/>
        </w:rPr>
        <w:t xml:space="preserve">Lentelė Nr. </w:t>
      </w:r>
      <w:r>
        <w:rPr>
          <w:rFonts w:ascii="Trebuchet MS" w:hAnsi="Trebuchet MS"/>
          <w:sz w:val="22"/>
          <w:szCs w:val="22"/>
        </w:rPr>
        <w:t>20</w:t>
      </w:r>
    </w:p>
    <w:tbl>
      <w:tblPr>
        <w:tblW w:w="484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4"/>
        <w:gridCol w:w="4049"/>
        <w:gridCol w:w="9334"/>
      </w:tblGrid>
      <w:tr w:rsidR="006E3477" w:rsidRPr="001F14DD" w14:paraId="48E0AD6E" w14:textId="77777777" w:rsidTr="00391BDB">
        <w:trPr>
          <w:trHeight w:val="378"/>
        </w:trPr>
        <w:tc>
          <w:tcPr>
            <w:tcW w:w="346" w:type="pct"/>
            <w:shd w:val="clear" w:color="auto" w:fill="auto"/>
            <w:noWrap/>
            <w:vAlign w:val="center"/>
          </w:tcPr>
          <w:p w14:paraId="092FBF2C" w14:textId="77777777" w:rsidR="006E3477" w:rsidRPr="001F14DD" w:rsidRDefault="006E3477" w:rsidP="00A07E3E">
            <w:pPr>
              <w:ind w:left="128" w:right="68"/>
              <w:jc w:val="center"/>
              <w:rPr>
                <w:rFonts w:ascii="Trebuchet MS" w:hAnsi="Trebuchet MS"/>
                <w:b/>
                <w:bCs/>
                <w:color w:val="000000" w:themeColor="text1"/>
                <w:sz w:val="22"/>
                <w:szCs w:val="22"/>
              </w:rPr>
            </w:pPr>
            <w:r w:rsidRPr="001F14DD">
              <w:rPr>
                <w:rFonts w:ascii="Trebuchet MS" w:hAnsi="Trebuchet MS"/>
                <w:b/>
                <w:bCs/>
                <w:color w:val="000000" w:themeColor="text1"/>
                <w:sz w:val="22"/>
                <w:szCs w:val="22"/>
              </w:rPr>
              <w:t>Eil. Nr.</w:t>
            </w:r>
          </w:p>
        </w:tc>
        <w:tc>
          <w:tcPr>
            <w:tcW w:w="1408" w:type="pct"/>
            <w:shd w:val="clear" w:color="auto" w:fill="auto"/>
            <w:noWrap/>
            <w:tcMar>
              <w:top w:w="0" w:type="dxa"/>
              <w:left w:w="108" w:type="dxa"/>
              <w:bottom w:w="0" w:type="dxa"/>
              <w:right w:w="108" w:type="dxa"/>
            </w:tcMar>
            <w:vAlign w:val="center"/>
            <w:hideMark/>
          </w:tcPr>
          <w:p w14:paraId="07C5B91B" w14:textId="77777777" w:rsidR="006E3477" w:rsidRPr="001F14DD" w:rsidRDefault="006E3477" w:rsidP="00A07E3E">
            <w:pPr>
              <w:jc w:val="center"/>
              <w:rPr>
                <w:rFonts w:ascii="Trebuchet MS" w:hAnsi="Trebuchet MS"/>
                <w:b/>
                <w:bCs/>
                <w:color w:val="000000" w:themeColor="text1"/>
                <w:sz w:val="22"/>
                <w:szCs w:val="22"/>
              </w:rPr>
            </w:pPr>
            <w:r w:rsidRPr="001F14DD">
              <w:rPr>
                <w:rFonts w:ascii="Trebuchet MS" w:hAnsi="Trebuchet MS"/>
                <w:b/>
                <w:bCs/>
                <w:color w:val="000000" w:themeColor="text1"/>
                <w:sz w:val="22"/>
                <w:szCs w:val="22"/>
              </w:rPr>
              <w:t>Parametro pavadinimas</w:t>
            </w:r>
          </w:p>
        </w:tc>
        <w:tc>
          <w:tcPr>
            <w:tcW w:w="3246" w:type="pct"/>
            <w:shd w:val="clear" w:color="auto" w:fill="auto"/>
            <w:noWrap/>
            <w:tcMar>
              <w:top w:w="0" w:type="dxa"/>
              <w:left w:w="108" w:type="dxa"/>
              <w:bottom w:w="0" w:type="dxa"/>
              <w:right w:w="108" w:type="dxa"/>
            </w:tcMar>
            <w:vAlign w:val="center"/>
            <w:hideMark/>
          </w:tcPr>
          <w:p w14:paraId="475AE42D" w14:textId="77777777" w:rsidR="006E3477" w:rsidRPr="001F14DD" w:rsidRDefault="006E3477" w:rsidP="00A07E3E">
            <w:pPr>
              <w:jc w:val="center"/>
              <w:rPr>
                <w:rFonts w:ascii="Trebuchet MS" w:hAnsi="Trebuchet MS"/>
                <w:b/>
                <w:bCs/>
                <w:color w:val="000000" w:themeColor="text1"/>
                <w:sz w:val="22"/>
                <w:szCs w:val="22"/>
              </w:rPr>
            </w:pPr>
            <w:r w:rsidRPr="001F14DD">
              <w:rPr>
                <w:rFonts w:ascii="Trebuchet MS" w:hAnsi="Trebuchet MS"/>
                <w:b/>
                <w:bCs/>
                <w:color w:val="000000" w:themeColor="text1"/>
                <w:sz w:val="22"/>
                <w:szCs w:val="22"/>
              </w:rPr>
              <w:t>Reikalaujamos parametrų reikšmės</w:t>
            </w:r>
          </w:p>
        </w:tc>
      </w:tr>
      <w:tr w:rsidR="006E3477" w:rsidRPr="001F14DD" w14:paraId="4BDA0E16" w14:textId="77777777" w:rsidTr="00391BDB">
        <w:trPr>
          <w:trHeight w:val="513"/>
        </w:trPr>
        <w:tc>
          <w:tcPr>
            <w:tcW w:w="346" w:type="pct"/>
            <w:noWrap/>
          </w:tcPr>
          <w:p w14:paraId="313F291F"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tcPr>
          <w:p w14:paraId="5F196560"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Bendri reikalavimai</w:t>
            </w:r>
          </w:p>
        </w:tc>
        <w:tc>
          <w:tcPr>
            <w:tcW w:w="3246" w:type="pct"/>
            <w:noWrap/>
            <w:tcMar>
              <w:top w:w="0" w:type="dxa"/>
              <w:left w:w="108" w:type="dxa"/>
              <w:bottom w:w="0" w:type="dxa"/>
              <w:right w:w="108" w:type="dxa"/>
            </w:tcMar>
          </w:tcPr>
          <w:p w14:paraId="6FBFDBA3" w14:textId="59F03E7E"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Kompiuterinio tinklo pertvarka ir modernizavimas (toliau – Projektas) įgyvendinamas VšĮ</w:t>
            </w:r>
            <w:r w:rsidR="000F3345">
              <w:rPr>
                <w:rFonts w:ascii="Trebuchet MS" w:hAnsi="Trebuchet MS"/>
                <w:noProof/>
                <w:sz w:val="22"/>
                <w:szCs w:val="22"/>
              </w:rPr>
              <w:t> </w:t>
            </w:r>
            <w:r w:rsidRPr="001F14DD">
              <w:rPr>
                <w:rFonts w:ascii="Trebuchet MS" w:hAnsi="Trebuchet MS"/>
                <w:noProof/>
                <w:sz w:val="22"/>
                <w:szCs w:val="22"/>
              </w:rPr>
              <w:t>Kauno miesto poliklinikos patalpose: Dainavos padalinys (Pramonės pr. 31, Energetikų g. 13, T.Masiulio g. 8), Šančių padalinys (A.</w:t>
            </w:r>
            <w:r w:rsidR="000F3345">
              <w:rPr>
                <w:rFonts w:ascii="Trebuchet MS" w:hAnsi="Trebuchet MS"/>
                <w:noProof/>
                <w:sz w:val="22"/>
                <w:szCs w:val="22"/>
              </w:rPr>
              <w:t xml:space="preserve"> </w:t>
            </w:r>
            <w:r w:rsidRPr="001F14DD">
              <w:rPr>
                <w:rFonts w:ascii="Trebuchet MS" w:hAnsi="Trebuchet MS"/>
                <w:noProof/>
                <w:sz w:val="22"/>
                <w:szCs w:val="22"/>
              </w:rPr>
              <w:t>Juozapavičiaus pr. 72, Kampiškių g. 3, Borutos g. 16), Šilainių padalinys (Baltų pr. 7, Veiverių g. 45), Centro padalinys (A.Mickevičiaus g. 4), Kalniečių padalinys (Savanorių pr. 369).</w:t>
            </w:r>
          </w:p>
          <w:p w14:paraId="68CA4237" w14:textId="77777777" w:rsidR="006E3477" w:rsidRPr="001F14DD" w:rsidRDefault="006E3477" w:rsidP="000F3345">
            <w:pPr>
              <w:tabs>
                <w:tab w:val="num" w:pos="40"/>
              </w:tabs>
              <w:jc w:val="both"/>
              <w:rPr>
                <w:rFonts w:ascii="Trebuchet MS" w:hAnsi="Trebuchet MS"/>
                <w:noProof/>
                <w:sz w:val="22"/>
                <w:szCs w:val="22"/>
              </w:rPr>
            </w:pPr>
          </w:p>
          <w:p w14:paraId="325B1FFB" w14:textId="77777777"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Projekto įgyvendinimas vykdomas etapais:</w:t>
            </w:r>
          </w:p>
          <w:p w14:paraId="6CE6BE84" w14:textId="537319F8"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I etapas. Centro padalinys. Ne vėliau kaip per 2 mėnesius nuo </w:t>
            </w:r>
            <w:ins w:id="60" w:author="Milda Jurevičienė" w:date="2025-02-06T08:40:00Z" w16du:dateUtc="2025-02-06T06:40:00Z">
              <w:r w:rsidR="00E4283B">
                <w:rPr>
                  <w:rFonts w:ascii="Trebuchet MS" w:hAnsi="Trebuchet MS"/>
                  <w:noProof/>
                  <w:sz w:val="22"/>
                  <w:szCs w:val="22"/>
                </w:rPr>
                <w:t xml:space="preserve">visų </w:t>
              </w:r>
            </w:ins>
            <w:r w:rsidRPr="001F14DD">
              <w:rPr>
                <w:rFonts w:ascii="Trebuchet MS" w:hAnsi="Trebuchet MS"/>
                <w:noProof/>
                <w:sz w:val="22"/>
                <w:szCs w:val="22"/>
              </w:rPr>
              <w:t xml:space="preserve">prekių pristatymo. </w:t>
            </w:r>
          </w:p>
          <w:p w14:paraId="6B27C217" w14:textId="548A9CEE"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II etapas. Dainavos padalinys. Ne vėliau kaip per 4 mėnesius nuo </w:t>
            </w:r>
            <w:ins w:id="61" w:author="Milda Jurevičienė" w:date="2025-02-06T08:40:00Z" w16du:dateUtc="2025-02-06T06:40:00Z">
              <w:r w:rsidR="00E4283B">
                <w:rPr>
                  <w:rFonts w:ascii="Trebuchet MS" w:hAnsi="Trebuchet MS"/>
                  <w:noProof/>
                  <w:sz w:val="22"/>
                  <w:szCs w:val="22"/>
                </w:rPr>
                <w:t xml:space="preserve">visų </w:t>
              </w:r>
            </w:ins>
            <w:r w:rsidRPr="001F14DD">
              <w:rPr>
                <w:rFonts w:ascii="Trebuchet MS" w:hAnsi="Trebuchet MS"/>
                <w:noProof/>
                <w:sz w:val="22"/>
                <w:szCs w:val="22"/>
              </w:rPr>
              <w:t xml:space="preserve">prekių pristatymo. </w:t>
            </w:r>
          </w:p>
          <w:p w14:paraId="6F4DDB2C" w14:textId="3F3242DE"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III etapas. Šilainių padalinys. Ne vėliau kaip per 6 mėnesius nuo </w:t>
            </w:r>
            <w:ins w:id="62" w:author="Milda Jurevičienė" w:date="2025-02-06T08:41:00Z" w16du:dateUtc="2025-02-06T06:41:00Z">
              <w:r w:rsidR="00E4283B">
                <w:rPr>
                  <w:rFonts w:ascii="Trebuchet MS" w:hAnsi="Trebuchet MS"/>
                  <w:noProof/>
                  <w:sz w:val="22"/>
                  <w:szCs w:val="22"/>
                </w:rPr>
                <w:t xml:space="preserve">visų </w:t>
              </w:r>
            </w:ins>
            <w:r w:rsidRPr="001F14DD">
              <w:rPr>
                <w:rFonts w:ascii="Trebuchet MS" w:hAnsi="Trebuchet MS"/>
                <w:noProof/>
                <w:sz w:val="22"/>
                <w:szCs w:val="22"/>
              </w:rPr>
              <w:t xml:space="preserve">prekių pristatymo. </w:t>
            </w:r>
          </w:p>
          <w:p w14:paraId="18DE19B4" w14:textId="67D5784B"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IV etapas. Kalniečių padalinys. Ne vėliau kaip per 8 mėnesius nuo </w:t>
            </w:r>
            <w:ins w:id="63" w:author="Milda Jurevičienė" w:date="2025-02-06T08:41:00Z" w16du:dateUtc="2025-02-06T06:41:00Z">
              <w:r w:rsidR="00E4283B">
                <w:rPr>
                  <w:rFonts w:ascii="Trebuchet MS" w:hAnsi="Trebuchet MS"/>
                  <w:noProof/>
                  <w:sz w:val="22"/>
                  <w:szCs w:val="22"/>
                </w:rPr>
                <w:t xml:space="preserve">visų </w:t>
              </w:r>
            </w:ins>
            <w:r w:rsidRPr="001F14DD">
              <w:rPr>
                <w:rFonts w:ascii="Trebuchet MS" w:hAnsi="Trebuchet MS"/>
                <w:noProof/>
                <w:sz w:val="22"/>
                <w:szCs w:val="22"/>
              </w:rPr>
              <w:t xml:space="preserve">prekių pristatymo. </w:t>
            </w:r>
          </w:p>
          <w:p w14:paraId="1B8CC577" w14:textId="19D31806" w:rsidR="006E3477" w:rsidRPr="001F14DD" w:rsidRDefault="006E3477"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V etapas. Šančių padalinys. Ne vėliau kaip per 10 mėnesių nuo </w:t>
            </w:r>
            <w:ins w:id="64" w:author="Milda Jurevičienė" w:date="2025-02-06T08:41:00Z" w16du:dateUtc="2025-02-06T06:41:00Z">
              <w:r w:rsidR="00E4283B">
                <w:rPr>
                  <w:rFonts w:ascii="Trebuchet MS" w:hAnsi="Trebuchet MS"/>
                  <w:noProof/>
                  <w:sz w:val="22"/>
                  <w:szCs w:val="22"/>
                </w:rPr>
                <w:t xml:space="preserve">visų </w:t>
              </w:r>
            </w:ins>
            <w:r w:rsidRPr="001F14DD">
              <w:rPr>
                <w:rFonts w:ascii="Trebuchet MS" w:hAnsi="Trebuchet MS"/>
                <w:noProof/>
                <w:sz w:val="22"/>
                <w:szCs w:val="22"/>
              </w:rPr>
              <w:t>prekių pristatymo.</w:t>
            </w:r>
          </w:p>
          <w:p w14:paraId="1EAB12DF" w14:textId="77777777" w:rsidR="000F3345" w:rsidRDefault="000F3345" w:rsidP="000F3345">
            <w:pPr>
              <w:tabs>
                <w:tab w:val="num" w:pos="40"/>
              </w:tabs>
              <w:jc w:val="both"/>
              <w:rPr>
                <w:rFonts w:ascii="Trebuchet MS" w:hAnsi="Trebuchet MS"/>
                <w:noProof/>
                <w:sz w:val="22"/>
                <w:szCs w:val="22"/>
              </w:rPr>
            </w:pPr>
          </w:p>
          <w:p w14:paraId="71C23CFD" w14:textId="6C89764E" w:rsidR="000F3345" w:rsidRPr="001F14DD" w:rsidRDefault="000F3345" w:rsidP="000F3345">
            <w:pPr>
              <w:tabs>
                <w:tab w:val="num" w:pos="40"/>
              </w:tabs>
              <w:jc w:val="both"/>
              <w:rPr>
                <w:rFonts w:ascii="Trebuchet MS" w:hAnsi="Trebuchet MS"/>
                <w:noProof/>
                <w:sz w:val="22"/>
                <w:szCs w:val="22"/>
              </w:rPr>
            </w:pPr>
            <w:r w:rsidRPr="001F14DD">
              <w:rPr>
                <w:rFonts w:ascii="Trebuchet MS" w:hAnsi="Trebuchet MS"/>
                <w:noProof/>
                <w:sz w:val="22"/>
                <w:szCs w:val="22"/>
              </w:rPr>
              <w:t xml:space="preserve">Projekto įgyvendinimas </w:t>
            </w:r>
            <w:r>
              <w:rPr>
                <w:rFonts w:ascii="Trebuchet MS" w:hAnsi="Trebuchet MS"/>
                <w:noProof/>
                <w:sz w:val="22"/>
                <w:szCs w:val="22"/>
              </w:rPr>
              <w:t xml:space="preserve">(visų etapų) </w:t>
            </w:r>
            <w:r w:rsidRPr="001F14DD">
              <w:rPr>
                <w:rFonts w:ascii="Trebuchet MS" w:hAnsi="Trebuchet MS"/>
                <w:noProof/>
                <w:sz w:val="22"/>
                <w:szCs w:val="22"/>
              </w:rPr>
              <w:t xml:space="preserve">atliekamas per 12 mėnesių nuo sutarties </w:t>
            </w:r>
            <w:r>
              <w:rPr>
                <w:rFonts w:ascii="Trebuchet MS" w:hAnsi="Trebuchet MS"/>
                <w:noProof/>
                <w:sz w:val="22"/>
                <w:szCs w:val="22"/>
              </w:rPr>
              <w:t>įsigaliojimo</w:t>
            </w:r>
            <w:r w:rsidRPr="001F14DD">
              <w:rPr>
                <w:rFonts w:ascii="Trebuchet MS" w:hAnsi="Trebuchet MS"/>
                <w:noProof/>
                <w:sz w:val="22"/>
                <w:szCs w:val="22"/>
              </w:rPr>
              <w:t>.</w:t>
            </w:r>
          </w:p>
          <w:p w14:paraId="02802D1E" w14:textId="77777777" w:rsidR="006E3477" w:rsidRPr="001F14DD" w:rsidRDefault="006E3477" w:rsidP="000F3345">
            <w:pPr>
              <w:tabs>
                <w:tab w:val="num" w:pos="40"/>
              </w:tabs>
              <w:jc w:val="both"/>
              <w:rPr>
                <w:rFonts w:ascii="Trebuchet MS" w:hAnsi="Trebuchet MS"/>
                <w:noProof/>
                <w:sz w:val="22"/>
                <w:szCs w:val="22"/>
              </w:rPr>
            </w:pPr>
          </w:p>
          <w:p w14:paraId="0A4F84EF" w14:textId="09FE1940" w:rsidR="006E3477" w:rsidRPr="001F14DD" w:rsidRDefault="007F7723" w:rsidP="000F3345">
            <w:pPr>
              <w:tabs>
                <w:tab w:val="num" w:pos="40"/>
              </w:tabs>
              <w:jc w:val="both"/>
              <w:rPr>
                <w:rFonts w:ascii="Trebuchet MS" w:hAnsi="Trebuchet MS"/>
                <w:noProof/>
                <w:sz w:val="22"/>
                <w:szCs w:val="22"/>
              </w:rPr>
            </w:pPr>
            <w:r w:rsidRPr="001F14DD">
              <w:rPr>
                <w:rFonts w:ascii="Trebuchet MS" w:hAnsi="Trebuchet MS"/>
                <w:noProof/>
                <w:sz w:val="22"/>
                <w:szCs w:val="22"/>
              </w:rPr>
              <w:t>P</w:t>
            </w:r>
            <w:r w:rsidR="006E3477" w:rsidRPr="001F14DD">
              <w:rPr>
                <w:rFonts w:ascii="Trebuchet MS" w:hAnsi="Trebuchet MS"/>
                <w:noProof/>
                <w:sz w:val="22"/>
                <w:szCs w:val="22"/>
              </w:rPr>
              <w:t xml:space="preserve">er 30 kalendorinių dienų nuo sutarties </w:t>
            </w:r>
            <w:r w:rsidR="006C49FD">
              <w:rPr>
                <w:rFonts w:ascii="Trebuchet MS" w:hAnsi="Trebuchet MS"/>
                <w:noProof/>
                <w:sz w:val="22"/>
                <w:szCs w:val="22"/>
              </w:rPr>
              <w:t>įsigaliojimo</w:t>
            </w:r>
            <w:r w:rsidR="006E3477" w:rsidRPr="001F14DD">
              <w:rPr>
                <w:rFonts w:ascii="Trebuchet MS" w:hAnsi="Trebuchet MS"/>
                <w:noProof/>
                <w:sz w:val="22"/>
                <w:szCs w:val="22"/>
              </w:rPr>
              <w:t xml:space="preserve"> dienos Perkančiajai organizacijai turi būti pateiktas ir su ja suderintas diegimo darbų planas su atliekamų kompiuterinio tinklo diegimo darbų specifikacija ir darbų atlikimo grafiku. </w:t>
            </w:r>
          </w:p>
          <w:p w14:paraId="27AB7EAC" w14:textId="77777777" w:rsidR="006E3477" w:rsidRPr="001F14DD" w:rsidRDefault="006E3477" w:rsidP="00A07E3E">
            <w:pPr>
              <w:tabs>
                <w:tab w:val="num" w:pos="40"/>
              </w:tabs>
              <w:rPr>
                <w:rFonts w:ascii="Trebuchet MS" w:hAnsi="Trebuchet MS"/>
                <w:noProof/>
                <w:sz w:val="22"/>
                <w:szCs w:val="22"/>
              </w:rPr>
            </w:pPr>
          </w:p>
          <w:p w14:paraId="79275FA4" w14:textId="304F0AD6" w:rsidR="006E3477" w:rsidRPr="001F14DD" w:rsidRDefault="006E3477" w:rsidP="000F3345">
            <w:pPr>
              <w:tabs>
                <w:tab w:val="num" w:pos="40"/>
              </w:tabs>
              <w:jc w:val="both"/>
              <w:rPr>
                <w:rFonts w:ascii="Trebuchet MS" w:eastAsia="Times New Roman" w:hAnsi="Trebuchet MS"/>
                <w:noProof/>
                <w:sz w:val="22"/>
                <w:szCs w:val="22"/>
              </w:rPr>
            </w:pPr>
            <w:r w:rsidRPr="001F14DD">
              <w:rPr>
                <w:rFonts w:ascii="Trebuchet MS" w:hAnsi="Trebuchet MS"/>
                <w:sz w:val="22"/>
                <w:szCs w:val="22"/>
              </w:rPr>
              <w:t>Diegim</w:t>
            </w:r>
            <w:r w:rsidR="003D0D36" w:rsidRPr="001F14DD">
              <w:rPr>
                <w:rFonts w:ascii="Trebuchet MS" w:hAnsi="Trebuchet MS"/>
                <w:sz w:val="22"/>
                <w:szCs w:val="22"/>
              </w:rPr>
              <w:t xml:space="preserve">as </w:t>
            </w:r>
            <w:r w:rsidRPr="001F14DD">
              <w:rPr>
                <w:rFonts w:ascii="Trebuchet MS" w:hAnsi="Trebuchet MS"/>
                <w:sz w:val="22"/>
                <w:szCs w:val="22"/>
              </w:rPr>
              <w:t>turi būti atliekam</w:t>
            </w:r>
            <w:r w:rsidR="003D0D36" w:rsidRPr="001F14DD">
              <w:rPr>
                <w:rFonts w:ascii="Trebuchet MS" w:hAnsi="Trebuchet MS"/>
                <w:sz w:val="22"/>
                <w:szCs w:val="22"/>
              </w:rPr>
              <w:t xml:space="preserve">as </w:t>
            </w:r>
            <w:r w:rsidRPr="001F14DD">
              <w:rPr>
                <w:rFonts w:ascii="Trebuchet MS" w:hAnsi="Trebuchet MS"/>
                <w:sz w:val="22"/>
                <w:szCs w:val="22"/>
              </w:rPr>
              <w:t>suderintu su Perkančiąja organizacija laiku</w:t>
            </w:r>
            <w:r w:rsidRPr="001F14DD">
              <w:rPr>
                <w:rFonts w:ascii="Trebuchet MS" w:hAnsi="Trebuchet MS"/>
                <w:noProof/>
                <w:sz w:val="22"/>
                <w:szCs w:val="22"/>
              </w:rPr>
              <w:t xml:space="preserve">. </w:t>
            </w:r>
            <w:r w:rsidRPr="001F14DD">
              <w:rPr>
                <w:rFonts w:ascii="Trebuchet MS" w:eastAsia="Times New Roman" w:hAnsi="Trebuchet MS"/>
                <w:noProof/>
                <w:sz w:val="22"/>
                <w:szCs w:val="22"/>
              </w:rPr>
              <w:t>Atliekami diegimo darbai turi kuo mažiau trikdyti Perkančiosios organizacijos darbuotojų darbą. Darbai, kurie gali sukelti</w:t>
            </w:r>
            <w:r w:rsidR="009A073F" w:rsidRPr="001F14DD">
              <w:rPr>
                <w:rFonts w:ascii="Trebuchet MS" w:eastAsia="Times New Roman" w:hAnsi="Trebuchet MS"/>
                <w:noProof/>
                <w:sz w:val="22"/>
                <w:szCs w:val="22"/>
              </w:rPr>
              <w:t xml:space="preserve"> ryšio</w:t>
            </w:r>
            <w:r w:rsidRPr="001F14DD">
              <w:rPr>
                <w:rFonts w:ascii="Trebuchet MS" w:eastAsia="Times New Roman" w:hAnsi="Trebuchet MS"/>
                <w:noProof/>
                <w:sz w:val="22"/>
                <w:szCs w:val="22"/>
              </w:rPr>
              <w:t xml:space="preserve"> trikdymus, turi būti su Perkančiąja organizacija suderinti iš anksto. </w:t>
            </w:r>
          </w:p>
          <w:p w14:paraId="4859EC7B" w14:textId="77777777" w:rsidR="007F2892" w:rsidRPr="001F14DD" w:rsidRDefault="007F2892" w:rsidP="00A07E3E">
            <w:pPr>
              <w:tabs>
                <w:tab w:val="num" w:pos="40"/>
              </w:tabs>
              <w:rPr>
                <w:rFonts w:ascii="Trebuchet MS" w:eastAsia="Times New Roman" w:hAnsi="Trebuchet MS"/>
                <w:noProof/>
                <w:sz w:val="22"/>
                <w:szCs w:val="22"/>
              </w:rPr>
            </w:pPr>
          </w:p>
          <w:p w14:paraId="518B45B8" w14:textId="39CF65B6" w:rsidR="006E3477" w:rsidRPr="001F14DD" w:rsidRDefault="006E3477" w:rsidP="00A07E3E">
            <w:pPr>
              <w:jc w:val="both"/>
              <w:rPr>
                <w:rFonts w:ascii="Trebuchet MS" w:hAnsi="Trebuchet MS"/>
                <w:sz w:val="22"/>
                <w:szCs w:val="22"/>
              </w:rPr>
            </w:pPr>
            <w:r w:rsidRPr="001F14DD">
              <w:rPr>
                <w:rFonts w:ascii="Trebuchet MS" w:hAnsi="Trebuchet MS"/>
                <w:sz w:val="22"/>
                <w:szCs w:val="22"/>
              </w:rPr>
              <w:lastRenderedPageBreak/>
              <w:t>Atlikus diegimo darbus, turi būti pateikta atliktų diegimo darbų dokumentacija</w:t>
            </w:r>
            <w:r w:rsidR="003D0D36" w:rsidRPr="001F14DD">
              <w:rPr>
                <w:rFonts w:ascii="Trebuchet MS" w:hAnsi="Trebuchet MS"/>
                <w:sz w:val="22"/>
                <w:szCs w:val="22"/>
              </w:rPr>
              <w:t>,</w:t>
            </w:r>
            <w:r w:rsidRPr="001F14DD">
              <w:rPr>
                <w:rFonts w:ascii="Trebuchet MS" w:hAnsi="Trebuchet MS"/>
                <w:sz w:val="22"/>
                <w:szCs w:val="22"/>
              </w:rPr>
              <w:t xml:space="preserve"> apimanti įdiegto sprendimo konfigūracijų ir nustatymų aprašymus, logines schemas.</w:t>
            </w:r>
          </w:p>
          <w:p w14:paraId="4FA38C28" w14:textId="77777777" w:rsidR="006E3477" w:rsidRPr="001F14DD" w:rsidRDefault="006E3477" w:rsidP="00A07E3E">
            <w:pPr>
              <w:jc w:val="both"/>
              <w:rPr>
                <w:rFonts w:ascii="Trebuchet MS" w:hAnsi="Trebuchet MS"/>
                <w:sz w:val="22"/>
                <w:szCs w:val="22"/>
              </w:rPr>
            </w:pPr>
          </w:p>
          <w:p w14:paraId="5044A862" w14:textId="59792A92" w:rsidR="006E3477" w:rsidRPr="001F14DD" w:rsidRDefault="00F2193D" w:rsidP="00A07E3E">
            <w:pPr>
              <w:jc w:val="both"/>
              <w:rPr>
                <w:rFonts w:ascii="Trebuchet MS" w:hAnsi="Trebuchet MS"/>
                <w:noProof/>
                <w:sz w:val="22"/>
                <w:szCs w:val="22"/>
              </w:rPr>
            </w:pPr>
            <w:r w:rsidRPr="001F14DD">
              <w:rPr>
                <w:rFonts w:ascii="Trebuchet MS" w:hAnsi="Trebuchet MS"/>
                <w:sz w:val="22"/>
                <w:szCs w:val="22"/>
              </w:rPr>
              <w:t>Tiekėjas privalo perkančiosios organizacijos IT administratoriams pravesti mokymus kaip administruoti diegiamus sprendimus. Mokymai privalo būti atliekami Perkančiosios organizacijos patalpose</w:t>
            </w:r>
            <w:r w:rsidR="00E23AC6" w:rsidRPr="001F14DD">
              <w:rPr>
                <w:rFonts w:ascii="Trebuchet MS" w:hAnsi="Trebuchet MS"/>
                <w:sz w:val="22"/>
                <w:szCs w:val="22"/>
              </w:rPr>
              <w:t xml:space="preserve"> arba nuotoliu</w:t>
            </w:r>
            <w:r w:rsidRPr="001F14DD">
              <w:rPr>
                <w:rFonts w:ascii="Trebuchet MS" w:hAnsi="Trebuchet MS"/>
                <w:sz w:val="22"/>
                <w:szCs w:val="22"/>
              </w:rPr>
              <w:t>, suderintu laiku, mokymų trukmė ne mažiau kaip 16</w:t>
            </w:r>
            <w:r w:rsidR="000F3345">
              <w:rPr>
                <w:rFonts w:ascii="Trebuchet MS" w:hAnsi="Trebuchet MS"/>
                <w:sz w:val="22"/>
                <w:szCs w:val="22"/>
              </w:rPr>
              <w:t> </w:t>
            </w:r>
            <w:r w:rsidRPr="001F14DD">
              <w:rPr>
                <w:rFonts w:ascii="Trebuchet MS" w:hAnsi="Trebuchet MS"/>
                <w:sz w:val="22"/>
                <w:szCs w:val="22"/>
              </w:rPr>
              <w:t>val.</w:t>
            </w:r>
          </w:p>
        </w:tc>
      </w:tr>
      <w:tr w:rsidR="006E3477" w:rsidRPr="001F14DD" w14:paraId="6E7B24A6" w14:textId="77777777" w:rsidTr="00391BDB">
        <w:trPr>
          <w:trHeight w:val="513"/>
        </w:trPr>
        <w:tc>
          <w:tcPr>
            <w:tcW w:w="346" w:type="pct"/>
            <w:noWrap/>
          </w:tcPr>
          <w:p w14:paraId="075B4DD1"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hideMark/>
          </w:tcPr>
          <w:p w14:paraId="54C50D03"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Tinklo komutatorių diegimas</w:t>
            </w:r>
          </w:p>
        </w:tc>
        <w:tc>
          <w:tcPr>
            <w:tcW w:w="3246" w:type="pct"/>
            <w:noWrap/>
            <w:tcMar>
              <w:top w:w="0" w:type="dxa"/>
              <w:left w:w="108" w:type="dxa"/>
              <w:bottom w:w="0" w:type="dxa"/>
              <w:right w:w="108" w:type="dxa"/>
            </w:tcMar>
            <w:hideMark/>
          </w:tcPr>
          <w:p w14:paraId="26910DE0" w14:textId="77777777" w:rsidR="006E3477" w:rsidRPr="001F14DD" w:rsidRDefault="006E3477" w:rsidP="00A07E3E">
            <w:pPr>
              <w:tabs>
                <w:tab w:val="num" w:pos="40"/>
              </w:tabs>
              <w:rPr>
                <w:rFonts w:ascii="Trebuchet MS" w:hAnsi="Trebuchet MS"/>
                <w:noProof/>
                <w:sz w:val="22"/>
                <w:szCs w:val="22"/>
              </w:rPr>
            </w:pPr>
            <w:r w:rsidRPr="001F14DD">
              <w:rPr>
                <w:rFonts w:ascii="Trebuchet MS" w:hAnsi="Trebuchet MS"/>
                <w:noProof/>
                <w:sz w:val="22"/>
                <w:szCs w:val="22"/>
              </w:rPr>
              <w:t>Turi būti atlikti šie tinklo komutatorių diegimo darbai:</w:t>
            </w:r>
          </w:p>
          <w:p w14:paraId="25CDFF6D" w14:textId="77777777" w:rsidR="006E3477" w:rsidRPr="001F14DD" w:rsidRDefault="006E3477" w:rsidP="00B860F9">
            <w:pPr>
              <w:numPr>
                <w:ilvl w:val="0"/>
                <w:numId w:val="14"/>
              </w:numPr>
              <w:suppressAutoHyphens w:val="0"/>
              <w:contextualSpacing/>
              <w:jc w:val="both"/>
              <w:rPr>
                <w:rFonts w:ascii="Trebuchet MS" w:hAnsi="Trebuchet MS"/>
                <w:noProof/>
                <w:sz w:val="22"/>
                <w:szCs w:val="22"/>
              </w:rPr>
            </w:pPr>
            <w:r w:rsidRPr="001F14DD">
              <w:rPr>
                <w:rFonts w:ascii="Trebuchet MS" w:hAnsi="Trebuchet MS"/>
                <w:noProof/>
                <w:sz w:val="22"/>
                <w:szCs w:val="22"/>
              </w:rPr>
              <w:t>Tinklo komutatorių sumontavimas perkančiosios organizacijos nurodytose patalpose, komutacinėse spintose. Vietose, kur nebus komutacinių spintų, komutatoriai bus laisvai pastatomi. Perkančioji organizacija užtikrins sujungimus tarp patalpų komutacinių spintų;</w:t>
            </w:r>
          </w:p>
          <w:p w14:paraId="6ACCC326"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hAnsi="Trebuchet MS"/>
                <w:sz w:val="22"/>
                <w:szCs w:val="22"/>
              </w:rPr>
              <w:t>Tinklo komutatorių prijungimas prie kompiuterinio tinklo ir paruošimas darbui, sukonfigūravimas saugiai administravimo prieigai per kompiuterinį tinklą;</w:t>
            </w:r>
          </w:p>
          <w:p w14:paraId="4C677EBE" w14:textId="77777777" w:rsidR="006E3477" w:rsidRPr="001F14DD" w:rsidRDefault="006E3477" w:rsidP="000F3345">
            <w:pPr>
              <w:pStyle w:val="ListParagraph"/>
              <w:numPr>
                <w:ilvl w:val="0"/>
                <w:numId w:val="14"/>
              </w:numPr>
              <w:shd w:val="clear" w:color="auto" w:fill="FFFFFF"/>
              <w:suppressAutoHyphens w:val="0"/>
              <w:contextualSpacing w:val="0"/>
              <w:jc w:val="both"/>
              <w:rPr>
                <w:rFonts w:ascii="Trebuchet MS" w:hAnsi="Trebuchet MS"/>
                <w:sz w:val="22"/>
                <w:szCs w:val="22"/>
              </w:rPr>
            </w:pPr>
            <w:r w:rsidRPr="001F14DD">
              <w:rPr>
                <w:rFonts w:ascii="Trebuchet MS" w:hAnsi="Trebuchet MS"/>
                <w:sz w:val="22"/>
                <w:szCs w:val="22"/>
              </w:rPr>
              <w:t xml:space="preserve">Tinklo komutatorių </w:t>
            </w:r>
            <w:proofErr w:type="spellStart"/>
            <w:r w:rsidRPr="001F14DD">
              <w:rPr>
                <w:rFonts w:ascii="Trebuchet MS" w:hAnsi="Trebuchet MS"/>
                <w:sz w:val="22"/>
                <w:szCs w:val="22"/>
              </w:rPr>
              <w:t>mikrokodų</w:t>
            </w:r>
            <w:proofErr w:type="spellEnd"/>
            <w:r w:rsidRPr="001F14DD">
              <w:rPr>
                <w:rFonts w:ascii="Trebuchet MS" w:hAnsi="Trebuchet MS"/>
                <w:sz w:val="22"/>
                <w:szCs w:val="22"/>
              </w:rPr>
              <w:t xml:space="preserve"> versijų patikrinimas ir, jeigu reikia, atnaujinimas iki paskutinės suderinamos sertifikuotos </w:t>
            </w:r>
            <w:proofErr w:type="spellStart"/>
            <w:r w:rsidRPr="001F14DD">
              <w:rPr>
                <w:rFonts w:ascii="Trebuchet MS" w:hAnsi="Trebuchet MS"/>
                <w:sz w:val="22"/>
                <w:szCs w:val="22"/>
              </w:rPr>
              <w:t>mikrokodų</w:t>
            </w:r>
            <w:proofErr w:type="spellEnd"/>
            <w:r w:rsidRPr="001F14DD">
              <w:rPr>
                <w:rFonts w:ascii="Trebuchet MS" w:hAnsi="Trebuchet MS"/>
                <w:sz w:val="22"/>
                <w:szCs w:val="22"/>
              </w:rPr>
              <w:t xml:space="preserve"> versijos;</w:t>
            </w:r>
          </w:p>
          <w:p w14:paraId="39761544"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hAnsi="Trebuchet MS"/>
                <w:sz w:val="22"/>
                <w:szCs w:val="22"/>
              </w:rPr>
              <w:t>Tinklo komutatorių apjungimas į steką tam numatytais prievadais;</w:t>
            </w:r>
          </w:p>
          <w:p w14:paraId="021AAE2B"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eastAsia="Times New Roman" w:hAnsi="Trebuchet MS"/>
                <w:noProof/>
                <w:sz w:val="22"/>
                <w:szCs w:val="22"/>
              </w:rPr>
              <w:t>Pagrindinių parametrų tinklo komutatoriuose sukonfigūravimas;</w:t>
            </w:r>
          </w:p>
          <w:p w14:paraId="549860A4"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hAnsi="Trebuchet MS"/>
                <w:noProof/>
                <w:sz w:val="22"/>
                <w:szCs w:val="22"/>
              </w:rPr>
              <w:t>Virtualių tinklų sukonfigūravimas;</w:t>
            </w:r>
          </w:p>
          <w:p w14:paraId="74C0562F"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eastAsia="Times New Roman" w:hAnsi="Trebuchet MS"/>
                <w:noProof/>
                <w:sz w:val="22"/>
                <w:szCs w:val="22"/>
              </w:rPr>
              <w:t>Užtikrinta galimybė atsisiųsti skirtingas vartotojų roles aprašytas Perkančiosios organizacijos eksploatuojamoje tinklo prieigos kontrolės sistemoje ir pagal tai - detalias tinklo komutatorių konfigūracijas;</w:t>
            </w:r>
          </w:p>
          <w:p w14:paraId="3D6F328A" w14:textId="3250A236" w:rsidR="006E3477" w:rsidRPr="006C49FD" w:rsidRDefault="006E3477" w:rsidP="006C49FD">
            <w:pPr>
              <w:widowControl w:val="0"/>
              <w:numPr>
                <w:ilvl w:val="0"/>
                <w:numId w:val="14"/>
              </w:numPr>
              <w:suppressAutoHyphens w:val="0"/>
              <w:contextualSpacing/>
              <w:jc w:val="both"/>
              <w:rPr>
                <w:rFonts w:ascii="Trebuchet MS" w:eastAsia="Times New Roman" w:hAnsi="Trebuchet MS"/>
                <w:noProof/>
                <w:sz w:val="22"/>
                <w:szCs w:val="22"/>
              </w:rPr>
            </w:pPr>
            <w:r w:rsidRPr="001F14DD">
              <w:rPr>
                <w:rFonts w:ascii="Trebuchet MS" w:eastAsia="Times New Roman" w:hAnsi="Trebuchet MS"/>
                <w:noProof/>
                <w:sz w:val="22"/>
                <w:szCs w:val="22"/>
              </w:rPr>
              <w:t xml:space="preserve">Prie tinklo komutatorių prijungtų vartotojų centralizuoto autentifikavimo sukonfigūravimas. </w:t>
            </w:r>
          </w:p>
        </w:tc>
      </w:tr>
      <w:tr w:rsidR="006E3477" w:rsidRPr="001F14DD" w14:paraId="30DDB9FF" w14:textId="77777777" w:rsidTr="00391BDB">
        <w:trPr>
          <w:trHeight w:val="513"/>
        </w:trPr>
        <w:tc>
          <w:tcPr>
            <w:tcW w:w="346" w:type="pct"/>
            <w:noWrap/>
          </w:tcPr>
          <w:p w14:paraId="0539F350"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tcPr>
          <w:p w14:paraId="1B37F30C"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Vartotojų autentifikavimo programinės įrangos plėtimas</w:t>
            </w:r>
          </w:p>
        </w:tc>
        <w:tc>
          <w:tcPr>
            <w:tcW w:w="3246" w:type="pct"/>
            <w:noWrap/>
            <w:tcMar>
              <w:top w:w="0" w:type="dxa"/>
              <w:left w:w="108" w:type="dxa"/>
              <w:bottom w:w="0" w:type="dxa"/>
              <w:right w:w="108" w:type="dxa"/>
            </w:tcMar>
          </w:tcPr>
          <w:p w14:paraId="4C73C290" w14:textId="77777777" w:rsidR="006E3477" w:rsidRPr="001F14DD" w:rsidRDefault="006E3477" w:rsidP="000F3345">
            <w:pPr>
              <w:tabs>
                <w:tab w:val="num" w:pos="40"/>
              </w:tabs>
              <w:jc w:val="both"/>
              <w:rPr>
                <w:rFonts w:ascii="Trebuchet MS" w:hAnsi="Trebuchet MS"/>
                <w:sz w:val="22"/>
                <w:szCs w:val="22"/>
              </w:rPr>
            </w:pPr>
            <w:r w:rsidRPr="001F14DD">
              <w:rPr>
                <w:rFonts w:ascii="Trebuchet MS" w:hAnsi="Trebuchet MS"/>
                <w:sz w:val="22"/>
                <w:szCs w:val="22"/>
              </w:rPr>
              <w:t>Tinklo prieigos kontrolės programinė įranga bus naudojama laidiniam ir belaidžiam tinklui. Turi būti išplėstas tinklo prieigos kontrolės sprendimas papildomai įsigyjamomis programinės įrangos licencijomis papildomiems vartotojų galiniams įrenginiams (</w:t>
            </w:r>
            <w:proofErr w:type="spellStart"/>
            <w:r w:rsidRPr="001F14DD">
              <w:rPr>
                <w:rFonts w:ascii="Trebuchet MS" w:hAnsi="Trebuchet MS"/>
                <w:sz w:val="22"/>
                <w:szCs w:val="22"/>
              </w:rPr>
              <w:t>ang</w:t>
            </w:r>
            <w:proofErr w:type="spellEnd"/>
            <w:r w:rsidRPr="001F14DD">
              <w:rPr>
                <w:rFonts w:ascii="Trebuchet MS" w:hAnsi="Trebuchet MS"/>
                <w:sz w:val="22"/>
                <w:szCs w:val="22"/>
              </w:rPr>
              <w:t xml:space="preserve">. </w:t>
            </w:r>
            <w:proofErr w:type="spellStart"/>
            <w:r w:rsidRPr="001F14DD">
              <w:rPr>
                <w:rFonts w:ascii="Trebuchet MS" w:hAnsi="Trebuchet MS"/>
                <w:i/>
                <w:iCs/>
                <w:sz w:val="22"/>
                <w:szCs w:val="22"/>
              </w:rPr>
              <w:t>endpoint</w:t>
            </w:r>
            <w:proofErr w:type="spellEnd"/>
            <w:r w:rsidRPr="001F14DD">
              <w:rPr>
                <w:rFonts w:ascii="Trebuchet MS" w:hAnsi="Trebuchet MS"/>
                <w:sz w:val="22"/>
                <w:szCs w:val="22"/>
              </w:rPr>
              <w:t>).</w:t>
            </w:r>
          </w:p>
          <w:p w14:paraId="0FFBF8CA" w14:textId="77777777" w:rsidR="006E3477" w:rsidRPr="001F14DD" w:rsidRDefault="006E3477" w:rsidP="000F3345">
            <w:pPr>
              <w:tabs>
                <w:tab w:val="num" w:pos="40"/>
              </w:tabs>
              <w:jc w:val="both"/>
              <w:rPr>
                <w:rFonts w:ascii="Trebuchet MS" w:hAnsi="Trebuchet MS"/>
                <w:sz w:val="22"/>
                <w:szCs w:val="22"/>
              </w:rPr>
            </w:pPr>
            <w:r w:rsidRPr="001F14DD">
              <w:rPr>
                <w:rFonts w:ascii="Trebuchet MS" w:hAnsi="Trebuchet MS"/>
                <w:sz w:val="22"/>
                <w:szCs w:val="22"/>
              </w:rPr>
              <w:t>Perkančiosios organizacijos tinklo vartotojų autentifikavimui turi būti naudojamas EAP-TLS standartas, svečių tinklui – WEB autentifikacija naudojant turimą tinklo prieigos kontrolės sistemos svečių autentikavimo funkcionalumą.</w:t>
            </w:r>
          </w:p>
          <w:p w14:paraId="50841521" w14:textId="77777777" w:rsidR="006E3477" w:rsidRPr="001F14DD" w:rsidRDefault="006E3477" w:rsidP="000F3345">
            <w:pPr>
              <w:tabs>
                <w:tab w:val="num" w:pos="40"/>
              </w:tabs>
              <w:jc w:val="both"/>
              <w:rPr>
                <w:rFonts w:ascii="Trebuchet MS" w:hAnsi="Trebuchet MS"/>
                <w:sz w:val="22"/>
                <w:szCs w:val="22"/>
              </w:rPr>
            </w:pPr>
            <w:r w:rsidRPr="001F14DD">
              <w:rPr>
                <w:rFonts w:ascii="Trebuchet MS" w:hAnsi="Trebuchet MS"/>
                <w:sz w:val="22"/>
                <w:szCs w:val="22"/>
              </w:rPr>
              <w:t>Turi būti autentifikuojami ir IP telefonai, spausdintuvai bei technologinio tinklo įrenginiai.</w:t>
            </w:r>
          </w:p>
          <w:p w14:paraId="762B7238" w14:textId="77777777" w:rsidR="006E3477" w:rsidRPr="001F14DD" w:rsidRDefault="006E3477" w:rsidP="00A07E3E">
            <w:pPr>
              <w:tabs>
                <w:tab w:val="num" w:pos="40"/>
              </w:tabs>
              <w:contextualSpacing/>
              <w:jc w:val="both"/>
              <w:rPr>
                <w:rFonts w:ascii="Trebuchet MS" w:hAnsi="Trebuchet MS"/>
                <w:sz w:val="22"/>
                <w:szCs w:val="22"/>
              </w:rPr>
            </w:pPr>
            <w:r w:rsidRPr="001F14DD">
              <w:rPr>
                <w:rFonts w:ascii="Trebuchet MS" w:hAnsi="Trebuchet MS"/>
                <w:sz w:val="22"/>
                <w:szCs w:val="22"/>
              </w:rPr>
              <w:t xml:space="preserve">Tinklo vartotojams turi būti suteikiamos skirtingos prieigos teisės, priklausomai nuo priskirtų Microsoft </w:t>
            </w:r>
            <w:proofErr w:type="spellStart"/>
            <w:r w:rsidRPr="001F14DD">
              <w:rPr>
                <w:rFonts w:ascii="Trebuchet MS" w:hAnsi="Trebuchet MS"/>
                <w:sz w:val="22"/>
                <w:szCs w:val="22"/>
              </w:rPr>
              <w:t>Active</w:t>
            </w:r>
            <w:proofErr w:type="spellEnd"/>
            <w:r w:rsidRPr="001F14DD">
              <w:rPr>
                <w:rFonts w:ascii="Trebuchet MS" w:hAnsi="Trebuchet MS"/>
                <w:sz w:val="22"/>
                <w:szCs w:val="22"/>
              </w:rPr>
              <w:t xml:space="preserve"> </w:t>
            </w:r>
            <w:proofErr w:type="spellStart"/>
            <w:r w:rsidRPr="001F14DD">
              <w:rPr>
                <w:rFonts w:ascii="Trebuchet MS" w:hAnsi="Trebuchet MS"/>
                <w:sz w:val="22"/>
                <w:szCs w:val="22"/>
              </w:rPr>
              <w:t>Directory</w:t>
            </w:r>
            <w:proofErr w:type="spellEnd"/>
            <w:r w:rsidRPr="001F14DD">
              <w:rPr>
                <w:rFonts w:ascii="Trebuchet MS" w:hAnsi="Trebuchet MS"/>
                <w:sz w:val="22"/>
                <w:szCs w:val="22"/>
              </w:rPr>
              <w:t xml:space="preserve"> vartotojų grupių.</w:t>
            </w:r>
          </w:p>
        </w:tc>
      </w:tr>
      <w:tr w:rsidR="006E3477" w:rsidRPr="001F14DD" w14:paraId="71610EE3" w14:textId="77777777" w:rsidTr="00391BDB">
        <w:trPr>
          <w:trHeight w:val="513"/>
        </w:trPr>
        <w:tc>
          <w:tcPr>
            <w:tcW w:w="346" w:type="pct"/>
            <w:noWrap/>
          </w:tcPr>
          <w:p w14:paraId="453540D5"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tcPr>
          <w:p w14:paraId="2704F303"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Vartotojų autentifikavimo sprendimo įgyvendinimui reikalingų pagalbinių technologijų ir produktų diegimas</w:t>
            </w:r>
          </w:p>
        </w:tc>
        <w:tc>
          <w:tcPr>
            <w:tcW w:w="3246" w:type="pct"/>
            <w:noWrap/>
            <w:tcMar>
              <w:top w:w="0" w:type="dxa"/>
              <w:left w:w="108" w:type="dxa"/>
              <w:bottom w:w="0" w:type="dxa"/>
              <w:right w:w="108" w:type="dxa"/>
            </w:tcMar>
          </w:tcPr>
          <w:p w14:paraId="03EB8672" w14:textId="77777777" w:rsidR="006E3477" w:rsidRPr="001F14DD" w:rsidRDefault="006E3477" w:rsidP="00A07E3E">
            <w:pPr>
              <w:tabs>
                <w:tab w:val="num" w:pos="40"/>
              </w:tabs>
              <w:rPr>
                <w:rFonts w:ascii="Trebuchet MS" w:eastAsia="Times New Roman" w:hAnsi="Trebuchet MS"/>
                <w:sz w:val="22"/>
                <w:szCs w:val="22"/>
              </w:rPr>
            </w:pPr>
            <w:r w:rsidRPr="001F14DD">
              <w:rPr>
                <w:rFonts w:ascii="Trebuchet MS" w:hAnsi="Trebuchet MS"/>
                <w:sz w:val="22"/>
                <w:szCs w:val="22"/>
              </w:rPr>
              <w:t>Turi būti atliktas sertifikatų tarnybos diegimas ir integravimas. Perkančioji organizacija parūpins reikiamą infrastruktūrą sertifikatų tarnybos diegimui.</w:t>
            </w:r>
          </w:p>
          <w:p w14:paraId="7D917A68" w14:textId="49CACBC4" w:rsidR="006E3477" w:rsidRPr="001F14DD" w:rsidRDefault="006E3477" w:rsidP="00A07E3E">
            <w:pPr>
              <w:tabs>
                <w:tab w:val="num" w:pos="40"/>
              </w:tabs>
              <w:rPr>
                <w:rFonts w:ascii="Trebuchet MS" w:eastAsia="Times New Roman" w:hAnsi="Trebuchet MS"/>
                <w:sz w:val="22"/>
                <w:szCs w:val="22"/>
              </w:rPr>
            </w:pPr>
            <w:r w:rsidRPr="001F14DD">
              <w:rPr>
                <w:rFonts w:ascii="Trebuchet MS" w:hAnsi="Trebuchet MS"/>
                <w:sz w:val="22"/>
                <w:szCs w:val="22"/>
              </w:rPr>
              <w:t>Turi būti atliktas reikalingų pataisų į darbo vietų kompiuterius planavimas ir diegimas (jeigu tai būtina diegiamam sprendimui</w:t>
            </w:r>
            <w:r w:rsidR="00E37F1A" w:rsidRPr="001F14DD">
              <w:rPr>
                <w:rFonts w:ascii="Trebuchet MS" w:hAnsi="Trebuchet MS"/>
                <w:sz w:val="22"/>
                <w:szCs w:val="22"/>
              </w:rPr>
              <w:t>).</w:t>
            </w:r>
          </w:p>
          <w:p w14:paraId="5111F46C" w14:textId="64897DB9" w:rsidR="006E3477" w:rsidRPr="001F14DD" w:rsidRDefault="006E3477" w:rsidP="000F3345">
            <w:pPr>
              <w:tabs>
                <w:tab w:val="num" w:pos="40"/>
              </w:tabs>
              <w:jc w:val="both"/>
              <w:rPr>
                <w:rFonts w:ascii="Trebuchet MS" w:eastAsia="Times New Roman" w:hAnsi="Trebuchet MS"/>
                <w:color w:val="000000" w:themeColor="text1"/>
                <w:sz w:val="22"/>
                <w:szCs w:val="22"/>
              </w:rPr>
            </w:pPr>
            <w:r w:rsidRPr="001F14DD">
              <w:rPr>
                <w:rFonts w:ascii="Trebuchet MS" w:hAnsi="Trebuchet MS"/>
                <w:sz w:val="22"/>
                <w:szCs w:val="22"/>
              </w:rPr>
              <w:lastRenderedPageBreak/>
              <w:t xml:space="preserve">Turi būti atliktas </w:t>
            </w:r>
            <w:proofErr w:type="spellStart"/>
            <w:r w:rsidRPr="001F14DD">
              <w:rPr>
                <w:rFonts w:ascii="Trebuchet MS" w:hAnsi="Trebuchet MS"/>
                <w:sz w:val="22"/>
                <w:szCs w:val="22"/>
              </w:rPr>
              <w:t>Active</w:t>
            </w:r>
            <w:proofErr w:type="spellEnd"/>
            <w:r w:rsidRPr="001F14DD">
              <w:rPr>
                <w:rFonts w:ascii="Trebuchet MS" w:hAnsi="Trebuchet MS"/>
                <w:sz w:val="22"/>
                <w:szCs w:val="22"/>
              </w:rPr>
              <w:t xml:space="preserve"> </w:t>
            </w:r>
            <w:proofErr w:type="spellStart"/>
            <w:r w:rsidRPr="001F14DD">
              <w:rPr>
                <w:rFonts w:ascii="Trebuchet MS" w:hAnsi="Trebuchet MS"/>
                <w:sz w:val="22"/>
                <w:szCs w:val="22"/>
              </w:rPr>
              <w:t>Directory</w:t>
            </w:r>
            <w:proofErr w:type="spellEnd"/>
            <w:r w:rsidRPr="001F14DD">
              <w:rPr>
                <w:rFonts w:ascii="Trebuchet MS" w:hAnsi="Trebuchet MS"/>
                <w:sz w:val="22"/>
                <w:szCs w:val="22"/>
              </w:rPr>
              <w:t xml:space="preserve"> ir GPO pakeitimų planavimas ir nustatymas, DNS ir DHCP nustatymas.</w:t>
            </w:r>
          </w:p>
        </w:tc>
      </w:tr>
      <w:tr w:rsidR="006E3477" w:rsidRPr="001F14DD" w14:paraId="5F902294" w14:textId="77777777" w:rsidTr="00391BDB">
        <w:trPr>
          <w:trHeight w:val="513"/>
        </w:trPr>
        <w:tc>
          <w:tcPr>
            <w:tcW w:w="346" w:type="pct"/>
            <w:noWrap/>
          </w:tcPr>
          <w:p w14:paraId="3385034A"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tcPr>
          <w:p w14:paraId="10DC0C39"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Centralizuotos tinklo įrangos valdymo sistemos diegimas</w:t>
            </w:r>
          </w:p>
        </w:tc>
        <w:tc>
          <w:tcPr>
            <w:tcW w:w="3246" w:type="pct"/>
            <w:noWrap/>
            <w:tcMar>
              <w:top w:w="0" w:type="dxa"/>
              <w:left w:w="108" w:type="dxa"/>
              <w:bottom w:w="0" w:type="dxa"/>
              <w:right w:w="108" w:type="dxa"/>
            </w:tcMar>
          </w:tcPr>
          <w:p w14:paraId="64CD8E1E" w14:textId="77777777" w:rsidR="006E3477" w:rsidRPr="001F14DD" w:rsidRDefault="006E3477" w:rsidP="00A07E3E">
            <w:pPr>
              <w:tabs>
                <w:tab w:val="num" w:pos="40"/>
              </w:tabs>
              <w:rPr>
                <w:rFonts w:ascii="Trebuchet MS" w:hAnsi="Trebuchet MS"/>
                <w:sz w:val="22"/>
                <w:szCs w:val="22"/>
              </w:rPr>
            </w:pPr>
            <w:r w:rsidRPr="001F14DD">
              <w:rPr>
                <w:rFonts w:ascii="Trebuchet MS" w:hAnsi="Trebuchet MS"/>
                <w:sz w:val="22"/>
                <w:szCs w:val="22"/>
              </w:rPr>
              <w:t xml:space="preserve">Turi būti aktyvuota ir sukonfigūruota perkama centralizuota tinklo įrangos valdymo sistema debesijos principu. Į valdymo sistemą turi būti įtraukta naujai perkama tinklo įranga (tinklo komutatoriai, belaidės </w:t>
            </w:r>
            <w:proofErr w:type="spellStart"/>
            <w:r w:rsidRPr="001F14DD">
              <w:rPr>
                <w:rFonts w:ascii="Trebuchet MS" w:hAnsi="Trebuchet MS"/>
                <w:sz w:val="22"/>
                <w:szCs w:val="22"/>
              </w:rPr>
              <w:t>Wi</w:t>
            </w:r>
            <w:proofErr w:type="spellEnd"/>
            <w:r w:rsidRPr="001F14DD">
              <w:rPr>
                <w:rFonts w:ascii="Trebuchet MS" w:hAnsi="Trebuchet MS"/>
                <w:sz w:val="22"/>
                <w:szCs w:val="22"/>
              </w:rPr>
              <w:t xml:space="preserve">-Fi prieigos stotelės). </w:t>
            </w:r>
          </w:p>
          <w:p w14:paraId="3CD20391" w14:textId="77777777" w:rsidR="006E3477" w:rsidRPr="001F14DD" w:rsidRDefault="006E3477" w:rsidP="00A07E3E">
            <w:pPr>
              <w:tabs>
                <w:tab w:val="num" w:pos="40"/>
              </w:tabs>
              <w:rPr>
                <w:rFonts w:ascii="Trebuchet MS" w:hAnsi="Trebuchet MS"/>
                <w:sz w:val="22"/>
                <w:szCs w:val="22"/>
              </w:rPr>
            </w:pPr>
            <w:r w:rsidRPr="001F14DD">
              <w:rPr>
                <w:rFonts w:ascii="Trebuchet MS" w:hAnsi="Trebuchet MS"/>
                <w:sz w:val="22"/>
                <w:szCs w:val="22"/>
              </w:rPr>
              <w:t>Į centralizuotą tinklo įrangos valdymo sistemą turi būti įtraukta Perkančiosios organizacijos jau turima ir šiai sistemai tinkama tinklo įranga (tinklo komutatoriai) aktyvuojant tam papildomai įsigyjamas programinės įrangos licencijas.</w:t>
            </w:r>
          </w:p>
        </w:tc>
      </w:tr>
      <w:tr w:rsidR="006E3477" w:rsidRPr="001F14DD" w14:paraId="291645E1" w14:textId="77777777" w:rsidTr="00391BDB">
        <w:trPr>
          <w:trHeight w:val="513"/>
        </w:trPr>
        <w:tc>
          <w:tcPr>
            <w:tcW w:w="346" w:type="pct"/>
            <w:noWrap/>
          </w:tcPr>
          <w:p w14:paraId="378B6DF8" w14:textId="77777777" w:rsidR="006E3477" w:rsidRPr="001F14DD" w:rsidRDefault="006E3477" w:rsidP="00B860F9">
            <w:pPr>
              <w:pStyle w:val="ListParagraph"/>
              <w:numPr>
                <w:ilvl w:val="0"/>
                <w:numId w:val="21"/>
              </w:numPr>
              <w:suppressAutoHyphens w:val="0"/>
              <w:ind w:left="414" w:hanging="357"/>
              <w:rPr>
                <w:rFonts w:ascii="Trebuchet MS" w:hAnsi="Trebuchet MS"/>
                <w:sz w:val="22"/>
                <w:szCs w:val="22"/>
                <w:lang w:eastAsia="zh-CN"/>
              </w:rPr>
            </w:pPr>
          </w:p>
        </w:tc>
        <w:tc>
          <w:tcPr>
            <w:tcW w:w="1408" w:type="pct"/>
            <w:noWrap/>
            <w:tcMar>
              <w:top w:w="0" w:type="dxa"/>
              <w:left w:w="108" w:type="dxa"/>
              <w:bottom w:w="0" w:type="dxa"/>
              <w:right w:w="108" w:type="dxa"/>
            </w:tcMar>
            <w:hideMark/>
          </w:tcPr>
          <w:p w14:paraId="7B0693A3" w14:textId="77777777" w:rsidR="006E3477" w:rsidRPr="001F14DD" w:rsidRDefault="006E3477" w:rsidP="00A07E3E">
            <w:pPr>
              <w:rPr>
                <w:rFonts w:ascii="Trebuchet MS" w:hAnsi="Trebuchet MS"/>
                <w:noProof/>
                <w:sz w:val="22"/>
                <w:szCs w:val="22"/>
              </w:rPr>
            </w:pPr>
            <w:r w:rsidRPr="001F14DD">
              <w:rPr>
                <w:rFonts w:ascii="Trebuchet MS" w:hAnsi="Trebuchet MS"/>
                <w:noProof/>
                <w:sz w:val="22"/>
                <w:szCs w:val="22"/>
              </w:rPr>
              <w:t>Wi-Fi belaidžio tinklo diegimas</w:t>
            </w:r>
          </w:p>
        </w:tc>
        <w:tc>
          <w:tcPr>
            <w:tcW w:w="3246" w:type="pct"/>
            <w:noWrap/>
            <w:tcMar>
              <w:top w:w="0" w:type="dxa"/>
              <w:left w:w="108" w:type="dxa"/>
              <w:bottom w:w="0" w:type="dxa"/>
              <w:right w:w="108" w:type="dxa"/>
            </w:tcMar>
            <w:hideMark/>
          </w:tcPr>
          <w:p w14:paraId="465ADE88" w14:textId="77777777" w:rsidR="006E3477" w:rsidRPr="001F14DD" w:rsidRDefault="006E3477" w:rsidP="00A07E3E">
            <w:pPr>
              <w:tabs>
                <w:tab w:val="num" w:pos="40"/>
              </w:tabs>
              <w:rPr>
                <w:rFonts w:ascii="Trebuchet MS" w:hAnsi="Trebuchet MS"/>
                <w:sz w:val="22"/>
                <w:szCs w:val="22"/>
              </w:rPr>
            </w:pPr>
            <w:r w:rsidRPr="001F14DD">
              <w:rPr>
                <w:rFonts w:ascii="Trebuchet MS" w:hAnsi="Trebuchet MS"/>
                <w:noProof/>
                <w:sz w:val="22"/>
                <w:szCs w:val="22"/>
              </w:rPr>
              <w:t>Turi būti atlikti šie Wi-Fi belaidžio tinklo diegimo darbai:</w:t>
            </w:r>
          </w:p>
          <w:p w14:paraId="2717ED3C"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hAnsi="Trebuchet MS"/>
                <w:sz w:val="22"/>
                <w:szCs w:val="22"/>
              </w:rPr>
              <w:t xml:space="preserve">Belaidžių </w:t>
            </w:r>
            <w:proofErr w:type="spellStart"/>
            <w:r w:rsidRPr="001F14DD">
              <w:rPr>
                <w:rFonts w:ascii="Trebuchet MS" w:hAnsi="Trebuchet MS"/>
                <w:sz w:val="22"/>
                <w:szCs w:val="22"/>
              </w:rPr>
              <w:t>Wi</w:t>
            </w:r>
            <w:proofErr w:type="spellEnd"/>
            <w:r w:rsidRPr="001F14DD">
              <w:rPr>
                <w:rFonts w:ascii="Trebuchet MS" w:hAnsi="Trebuchet MS"/>
                <w:sz w:val="22"/>
                <w:szCs w:val="22"/>
              </w:rPr>
              <w:t>-Fi prieigos stotelių prijungimas prie kompiuterinio tinklo ir paruošimas darbui, sukonfigūravimas saugiai administravimo prieigai per kompiuterinį tinklą;</w:t>
            </w:r>
          </w:p>
          <w:p w14:paraId="5BF4EADD" w14:textId="77777777" w:rsidR="006E3477" w:rsidRPr="001F14DD" w:rsidRDefault="006E3477" w:rsidP="000F3345">
            <w:pPr>
              <w:pStyle w:val="ListParagraph"/>
              <w:numPr>
                <w:ilvl w:val="0"/>
                <w:numId w:val="14"/>
              </w:numPr>
              <w:shd w:val="clear" w:color="auto" w:fill="FFFFFF"/>
              <w:suppressAutoHyphens w:val="0"/>
              <w:contextualSpacing w:val="0"/>
              <w:jc w:val="both"/>
              <w:rPr>
                <w:rFonts w:ascii="Trebuchet MS" w:hAnsi="Trebuchet MS"/>
                <w:sz w:val="22"/>
                <w:szCs w:val="22"/>
              </w:rPr>
            </w:pPr>
            <w:r w:rsidRPr="001F14DD">
              <w:rPr>
                <w:rFonts w:ascii="Trebuchet MS" w:hAnsi="Trebuchet MS"/>
                <w:sz w:val="22"/>
                <w:szCs w:val="22"/>
              </w:rPr>
              <w:t xml:space="preserve">Belaidžių </w:t>
            </w:r>
            <w:proofErr w:type="spellStart"/>
            <w:r w:rsidRPr="001F14DD">
              <w:rPr>
                <w:rFonts w:ascii="Trebuchet MS" w:hAnsi="Trebuchet MS"/>
                <w:sz w:val="22"/>
                <w:szCs w:val="22"/>
              </w:rPr>
              <w:t>Wi</w:t>
            </w:r>
            <w:proofErr w:type="spellEnd"/>
            <w:r w:rsidRPr="001F14DD">
              <w:rPr>
                <w:rFonts w:ascii="Trebuchet MS" w:hAnsi="Trebuchet MS"/>
                <w:sz w:val="22"/>
                <w:szCs w:val="22"/>
              </w:rPr>
              <w:t xml:space="preserve">-Fi prieigos stotelių </w:t>
            </w:r>
            <w:proofErr w:type="spellStart"/>
            <w:r w:rsidRPr="001F14DD">
              <w:rPr>
                <w:rFonts w:ascii="Trebuchet MS" w:hAnsi="Trebuchet MS"/>
                <w:sz w:val="22"/>
                <w:szCs w:val="22"/>
              </w:rPr>
              <w:t>mikrokodų</w:t>
            </w:r>
            <w:proofErr w:type="spellEnd"/>
            <w:r w:rsidRPr="001F14DD">
              <w:rPr>
                <w:rFonts w:ascii="Trebuchet MS" w:hAnsi="Trebuchet MS"/>
                <w:sz w:val="22"/>
                <w:szCs w:val="22"/>
              </w:rPr>
              <w:t xml:space="preserve"> versijų patikrinimas ir, jeigu reikia, atnaujinimas iki paskutinės suderinamos sertifikuotos </w:t>
            </w:r>
            <w:proofErr w:type="spellStart"/>
            <w:r w:rsidRPr="001F14DD">
              <w:rPr>
                <w:rFonts w:ascii="Trebuchet MS" w:hAnsi="Trebuchet MS"/>
                <w:sz w:val="22"/>
                <w:szCs w:val="22"/>
              </w:rPr>
              <w:t>mikrokodų</w:t>
            </w:r>
            <w:proofErr w:type="spellEnd"/>
            <w:r w:rsidRPr="001F14DD">
              <w:rPr>
                <w:rFonts w:ascii="Trebuchet MS" w:hAnsi="Trebuchet MS"/>
                <w:sz w:val="22"/>
                <w:szCs w:val="22"/>
              </w:rPr>
              <w:t xml:space="preserve"> versijos;</w:t>
            </w:r>
          </w:p>
          <w:p w14:paraId="5DE318D8"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eastAsia="Times New Roman" w:hAnsi="Trebuchet MS"/>
                <w:noProof/>
                <w:sz w:val="22"/>
                <w:szCs w:val="22"/>
              </w:rPr>
              <w:t xml:space="preserve">Pagrindinių parametrų </w:t>
            </w:r>
            <w:r w:rsidRPr="001F14DD">
              <w:rPr>
                <w:rFonts w:ascii="Trebuchet MS" w:hAnsi="Trebuchet MS"/>
                <w:sz w:val="22"/>
                <w:szCs w:val="22"/>
              </w:rPr>
              <w:t xml:space="preserve">belaidėse </w:t>
            </w:r>
            <w:proofErr w:type="spellStart"/>
            <w:r w:rsidRPr="001F14DD">
              <w:rPr>
                <w:rFonts w:ascii="Trebuchet MS" w:hAnsi="Trebuchet MS"/>
                <w:sz w:val="22"/>
                <w:szCs w:val="22"/>
              </w:rPr>
              <w:t>Wi</w:t>
            </w:r>
            <w:proofErr w:type="spellEnd"/>
            <w:r w:rsidRPr="001F14DD">
              <w:rPr>
                <w:rFonts w:ascii="Trebuchet MS" w:hAnsi="Trebuchet MS"/>
                <w:sz w:val="22"/>
                <w:szCs w:val="22"/>
              </w:rPr>
              <w:t xml:space="preserve">-Fi prieigos stotelėse </w:t>
            </w:r>
            <w:r w:rsidRPr="001F14DD">
              <w:rPr>
                <w:rFonts w:ascii="Trebuchet MS" w:eastAsia="Times New Roman" w:hAnsi="Trebuchet MS"/>
                <w:noProof/>
                <w:sz w:val="22"/>
                <w:szCs w:val="22"/>
              </w:rPr>
              <w:t>sukonfigūravimas;</w:t>
            </w:r>
          </w:p>
          <w:p w14:paraId="6C3CFA45" w14:textId="77777777" w:rsidR="006E3477" w:rsidRPr="001F14DD" w:rsidRDefault="006E3477" w:rsidP="000F3345">
            <w:pPr>
              <w:numPr>
                <w:ilvl w:val="0"/>
                <w:numId w:val="14"/>
              </w:numPr>
              <w:suppressAutoHyphens w:val="0"/>
              <w:contextualSpacing/>
              <w:jc w:val="both"/>
              <w:rPr>
                <w:rFonts w:ascii="Trebuchet MS" w:hAnsi="Trebuchet MS"/>
                <w:noProof/>
                <w:sz w:val="22"/>
                <w:szCs w:val="22"/>
              </w:rPr>
            </w:pPr>
            <w:r w:rsidRPr="001F14DD">
              <w:rPr>
                <w:rFonts w:ascii="Trebuchet MS" w:eastAsia="Times New Roman" w:hAnsi="Trebuchet MS"/>
                <w:noProof/>
                <w:sz w:val="22"/>
                <w:szCs w:val="22"/>
              </w:rPr>
              <w:t>Užtikrinta galimybė atsisiųsti skirtingas vartotojų roles, aprašytas Perkančiosios organizacijos eksploatuojamoje tinklo prieigos kontrolės sistemoje</w:t>
            </w:r>
            <w:r w:rsidRPr="001F14DD">
              <w:rPr>
                <w:rFonts w:ascii="Trebuchet MS" w:eastAsia="Times New Roman" w:hAnsi="Trebuchet MS"/>
                <w:strike/>
                <w:noProof/>
                <w:sz w:val="22"/>
                <w:szCs w:val="22"/>
              </w:rPr>
              <w:t>;</w:t>
            </w:r>
          </w:p>
          <w:p w14:paraId="7A5A272B" w14:textId="77777777" w:rsidR="006E3477" w:rsidRPr="001F14DD" w:rsidRDefault="006E3477" w:rsidP="000F3345">
            <w:pPr>
              <w:widowControl w:val="0"/>
              <w:numPr>
                <w:ilvl w:val="0"/>
                <w:numId w:val="14"/>
              </w:numPr>
              <w:suppressAutoHyphens w:val="0"/>
              <w:contextualSpacing/>
              <w:jc w:val="both"/>
              <w:rPr>
                <w:rFonts w:ascii="Trebuchet MS" w:eastAsia="Times New Roman" w:hAnsi="Trebuchet MS"/>
                <w:noProof/>
                <w:sz w:val="22"/>
                <w:szCs w:val="22"/>
              </w:rPr>
            </w:pPr>
            <w:r w:rsidRPr="001F14DD">
              <w:rPr>
                <w:rFonts w:ascii="Trebuchet MS" w:eastAsia="Times New Roman" w:hAnsi="Trebuchet MS"/>
                <w:noProof/>
                <w:sz w:val="22"/>
                <w:szCs w:val="22"/>
              </w:rPr>
              <w:t>Per b</w:t>
            </w:r>
            <w:proofErr w:type="spellStart"/>
            <w:r w:rsidRPr="001F14DD">
              <w:rPr>
                <w:rFonts w:ascii="Trebuchet MS" w:hAnsi="Trebuchet MS"/>
                <w:sz w:val="22"/>
                <w:szCs w:val="22"/>
              </w:rPr>
              <w:t>elaides</w:t>
            </w:r>
            <w:proofErr w:type="spellEnd"/>
            <w:r w:rsidRPr="001F14DD">
              <w:rPr>
                <w:rFonts w:ascii="Trebuchet MS" w:hAnsi="Trebuchet MS"/>
                <w:sz w:val="22"/>
                <w:szCs w:val="22"/>
              </w:rPr>
              <w:t xml:space="preserve"> </w:t>
            </w:r>
            <w:proofErr w:type="spellStart"/>
            <w:r w:rsidRPr="001F14DD">
              <w:rPr>
                <w:rFonts w:ascii="Trebuchet MS" w:hAnsi="Trebuchet MS"/>
                <w:sz w:val="22"/>
                <w:szCs w:val="22"/>
              </w:rPr>
              <w:t>Wi</w:t>
            </w:r>
            <w:proofErr w:type="spellEnd"/>
            <w:r w:rsidRPr="001F14DD">
              <w:rPr>
                <w:rFonts w:ascii="Trebuchet MS" w:hAnsi="Trebuchet MS"/>
                <w:sz w:val="22"/>
                <w:szCs w:val="22"/>
              </w:rPr>
              <w:t>-Fi prieigos stoteles besijungiančių</w:t>
            </w:r>
            <w:r w:rsidRPr="001F14DD">
              <w:rPr>
                <w:rFonts w:ascii="Trebuchet MS" w:eastAsia="Times New Roman" w:hAnsi="Trebuchet MS"/>
                <w:noProof/>
                <w:sz w:val="22"/>
                <w:szCs w:val="22"/>
              </w:rPr>
              <w:t xml:space="preserve"> vartotojų centralizuoto autentifikavimo sukonfigūravimas; </w:t>
            </w:r>
          </w:p>
          <w:p w14:paraId="0AE1300F" w14:textId="17170ED2" w:rsidR="006E3477" w:rsidRPr="001F14DD" w:rsidRDefault="006E3477" w:rsidP="000F3345">
            <w:pPr>
              <w:widowControl w:val="0"/>
              <w:numPr>
                <w:ilvl w:val="0"/>
                <w:numId w:val="14"/>
              </w:numPr>
              <w:suppressAutoHyphens w:val="0"/>
              <w:contextualSpacing/>
              <w:jc w:val="both"/>
              <w:rPr>
                <w:rFonts w:ascii="Trebuchet MS" w:hAnsi="Trebuchet MS"/>
                <w:noProof/>
                <w:sz w:val="22"/>
                <w:szCs w:val="22"/>
              </w:rPr>
            </w:pPr>
            <w:r w:rsidRPr="001F14DD">
              <w:rPr>
                <w:rFonts w:ascii="Trebuchet MS" w:hAnsi="Trebuchet MS"/>
                <w:sz w:val="22"/>
                <w:szCs w:val="22"/>
              </w:rPr>
              <w:t>Darbuotojų ir svečių tinklo su skirtinga vartotojų autentifikacija sukonfigūravimas.</w:t>
            </w:r>
          </w:p>
        </w:tc>
      </w:tr>
    </w:tbl>
    <w:p w14:paraId="21136682" w14:textId="77777777" w:rsidR="0054421C" w:rsidRPr="004949E7" w:rsidRDefault="0054421C" w:rsidP="004E0EF3">
      <w:pPr>
        <w:rPr>
          <w:rFonts w:ascii="Trebuchet MS" w:hAnsi="Trebuchet MS"/>
          <w:sz w:val="22"/>
          <w:szCs w:val="22"/>
        </w:rPr>
      </w:pPr>
    </w:p>
    <w:sectPr w:rsidR="0054421C" w:rsidRPr="004949E7" w:rsidSect="00A17BB1">
      <w:pgSz w:w="16838" w:h="11906" w:orient="landscape"/>
      <w:pgMar w:top="1276" w:right="851" w:bottom="567" w:left="1134" w:header="567" w:footer="0" w:gutter="0"/>
      <w:cols w:space="1296"/>
      <w:formProt w:val="0"/>
      <w:docGrid w:linePitch="360" w:charSpace="819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0" w:author="Inga Miškinienė" w:date="2025-02-04T12:43:00Z" w:initials="IM">
    <w:p w14:paraId="775FD721" w14:textId="506E8225" w:rsidR="000F3345" w:rsidRDefault="000F3345" w:rsidP="000F3345">
      <w:pPr>
        <w:pStyle w:val="CommentText"/>
      </w:pPr>
      <w:r>
        <w:rPr>
          <w:rStyle w:val="CommentReference"/>
        </w:rPr>
        <w:annotationRef/>
      </w:r>
      <w:r>
        <w:t>Čia gal "radijo imtuvai", tas "radijos" neatrodo tinkama</w:t>
      </w:r>
    </w:p>
  </w:comment>
  <w:comment w:id="31" w:author="Milda Jurevičienė" w:date="2025-02-06T12:08:00Z" w:initials="MJ">
    <w:p w14:paraId="35BA45B5" w14:textId="77777777" w:rsidR="005B3D4B" w:rsidRDefault="005B3D4B" w:rsidP="005B3D4B">
      <w:pPr>
        <w:pStyle w:val="CommentText"/>
      </w:pPr>
      <w:r>
        <w:rPr>
          <w:rStyle w:val="CommentReference"/>
        </w:rPr>
        <w:annotationRef/>
      </w:r>
      <w:r>
        <w:t>Pataisyta</w:t>
      </w:r>
    </w:p>
  </w:comment>
  <w:comment w:id="40" w:author="Inga Miškinienė" w:date="2025-02-04T12:48:00Z" w:initials="IM">
    <w:p w14:paraId="4E080E9F" w14:textId="5392D41E" w:rsidR="000F3345" w:rsidRDefault="000F3345" w:rsidP="000F3345">
      <w:pPr>
        <w:pStyle w:val="CommentText"/>
      </w:pPr>
      <w:r>
        <w:rPr>
          <w:rStyle w:val="CommentReference"/>
        </w:rPr>
        <w:annotationRef/>
      </w:r>
      <w:r>
        <w:t>Nereikėtų kaip papildomo licencijų BVPŽ kodo įsidėti?</w:t>
      </w:r>
      <w:r>
        <w:rPr>
          <w:b/>
          <w:bCs/>
          <w:color w:val="020202"/>
          <w:highlight w:val="white"/>
        </w:rPr>
        <w:t>48218000 – Licencijų valdymo programinės įrangos paketai</w:t>
      </w:r>
    </w:p>
  </w:comment>
  <w:comment w:id="41" w:author="Milda Jurevičienė" w:date="2025-02-06T12:08:00Z" w:initials="MJ">
    <w:p w14:paraId="295265B8" w14:textId="77777777" w:rsidR="005B3D4B" w:rsidRDefault="005B3D4B" w:rsidP="005B3D4B">
      <w:pPr>
        <w:pStyle w:val="CommentText"/>
      </w:pPr>
      <w:r>
        <w:rPr>
          <w:rStyle w:val="CommentReference"/>
        </w:rPr>
        <w:annotationRef/>
      </w:r>
      <w:r>
        <w:t>Įrašyta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5FD721" w15:done="0"/>
  <w15:commentEx w15:paraId="35BA45B5" w15:paraIdParent="775FD721" w15:done="0"/>
  <w15:commentEx w15:paraId="4E080E9F" w15:done="0"/>
  <w15:commentEx w15:paraId="295265B8" w15:paraIdParent="4E080E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C44950" w16cex:dateUtc="2025-02-04T10:43:00Z"/>
  <w16cex:commentExtensible w16cex:durableId="61CEE244" w16cex:dateUtc="2025-02-06T10:08:00Z"/>
  <w16cex:commentExtensible w16cex:durableId="21C67516" w16cex:dateUtc="2025-02-04T10:48:00Z"/>
  <w16cex:commentExtensible w16cex:durableId="5ACB2399" w16cex:dateUtc="2025-02-06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5FD721" w16cid:durableId="38C44950"/>
  <w16cid:commentId w16cid:paraId="35BA45B5" w16cid:durableId="61CEE244"/>
  <w16cid:commentId w16cid:paraId="4E080E9F" w16cid:durableId="21C67516"/>
  <w16cid:commentId w16cid:paraId="295265B8" w16cid:durableId="5ACB239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0BA88C2"/>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FFFFFF89"/>
    <w:multiLevelType w:val="singleLevel"/>
    <w:tmpl w:val="56A8CD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F14E7A"/>
    <w:multiLevelType w:val="hybridMultilevel"/>
    <w:tmpl w:val="DF5C88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195A85"/>
    <w:multiLevelType w:val="hybridMultilevel"/>
    <w:tmpl w:val="7F8696C4"/>
    <w:lvl w:ilvl="0" w:tplc="7FF20DFA">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7E5355"/>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8B35C2"/>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C623AF"/>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10D20A64"/>
    <w:multiLevelType w:val="multilevel"/>
    <w:tmpl w:val="0427001F"/>
    <w:lvl w:ilvl="0">
      <w:start w:val="3"/>
      <w:numFmt w:val="decimal"/>
      <w:lvlText w:val="%1."/>
      <w:lvlJc w:val="left"/>
      <w:pPr>
        <w:tabs>
          <w:tab w:val="num" w:pos="12333"/>
        </w:tabs>
        <w:ind w:left="12693" w:hanging="360"/>
      </w:pPr>
    </w:lvl>
    <w:lvl w:ilvl="1">
      <w:start w:val="1"/>
      <w:numFmt w:val="decimal"/>
      <w:lvlText w:val="%1.%2."/>
      <w:lvlJc w:val="left"/>
      <w:pPr>
        <w:tabs>
          <w:tab w:val="num" w:pos="7087"/>
        </w:tabs>
        <w:ind w:left="7879" w:hanging="432"/>
      </w:pPr>
    </w:lvl>
    <w:lvl w:ilvl="2">
      <w:start w:val="1"/>
      <w:numFmt w:val="decimal"/>
      <w:lvlText w:val="%1.%2.%3."/>
      <w:lvlJc w:val="left"/>
      <w:pPr>
        <w:tabs>
          <w:tab w:val="num" w:pos="7087"/>
        </w:tabs>
        <w:ind w:left="8311" w:hanging="504"/>
      </w:pPr>
    </w:lvl>
    <w:lvl w:ilvl="3">
      <w:start w:val="1"/>
      <w:numFmt w:val="decimal"/>
      <w:lvlText w:val="%1.%2.%3.%4."/>
      <w:lvlJc w:val="left"/>
      <w:pPr>
        <w:tabs>
          <w:tab w:val="num" w:pos="7087"/>
        </w:tabs>
        <w:ind w:left="8815" w:hanging="648"/>
      </w:pPr>
    </w:lvl>
    <w:lvl w:ilvl="4">
      <w:start w:val="1"/>
      <w:numFmt w:val="decimal"/>
      <w:lvlText w:val="%1.%2.%3.%4.%5."/>
      <w:lvlJc w:val="left"/>
      <w:pPr>
        <w:tabs>
          <w:tab w:val="num" w:pos="7087"/>
        </w:tabs>
        <w:ind w:left="9319" w:hanging="792"/>
      </w:pPr>
    </w:lvl>
    <w:lvl w:ilvl="5">
      <w:start w:val="1"/>
      <w:numFmt w:val="decimal"/>
      <w:lvlText w:val="%1.%2.%3.%4.%5.%6."/>
      <w:lvlJc w:val="left"/>
      <w:pPr>
        <w:tabs>
          <w:tab w:val="num" w:pos="7087"/>
        </w:tabs>
        <w:ind w:left="9823" w:hanging="936"/>
      </w:pPr>
    </w:lvl>
    <w:lvl w:ilvl="6">
      <w:start w:val="1"/>
      <w:numFmt w:val="decimal"/>
      <w:lvlText w:val="%1.%2.%3.%4.%5.%6.%7."/>
      <w:lvlJc w:val="left"/>
      <w:pPr>
        <w:tabs>
          <w:tab w:val="num" w:pos="7087"/>
        </w:tabs>
        <w:ind w:left="10327" w:hanging="1080"/>
      </w:pPr>
    </w:lvl>
    <w:lvl w:ilvl="7">
      <w:start w:val="1"/>
      <w:numFmt w:val="decimal"/>
      <w:lvlText w:val="%1.%2.%3.%4.%5.%6.%7.%8."/>
      <w:lvlJc w:val="left"/>
      <w:pPr>
        <w:tabs>
          <w:tab w:val="num" w:pos="7087"/>
        </w:tabs>
        <w:ind w:left="10831" w:hanging="1224"/>
      </w:pPr>
    </w:lvl>
    <w:lvl w:ilvl="8">
      <w:start w:val="1"/>
      <w:numFmt w:val="decimal"/>
      <w:lvlText w:val="%1.%2.%3.%4.%5.%6.%7.%8.%9."/>
      <w:lvlJc w:val="left"/>
      <w:pPr>
        <w:tabs>
          <w:tab w:val="num" w:pos="7087"/>
        </w:tabs>
        <w:ind w:left="11407" w:hanging="1440"/>
      </w:pPr>
    </w:lvl>
  </w:abstractNum>
  <w:abstractNum w:abstractNumId="8" w15:restartNumberingAfterBreak="0">
    <w:nsid w:val="1552280D"/>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9377A4"/>
    <w:multiLevelType w:val="multilevel"/>
    <w:tmpl w:val="B4BE740E"/>
    <w:lvl w:ilvl="0">
      <w:start w:val="1"/>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C4A0345"/>
    <w:multiLevelType w:val="multilevel"/>
    <w:tmpl w:val="15EC7E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C75600E"/>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A6259C"/>
    <w:multiLevelType w:val="hybridMultilevel"/>
    <w:tmpl w:val="0D4470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F60B1E"/>
    <w:multiLevelType w:val="hybridMultilevel"/>
    <w:tmpl w:val="8146DE3A"/>
    <w:lvl w:ilvl="0" w:tplc="6400C8C0">
      <w:start w:val="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40C1F93"/>
    <w:multiLevelType w:val="hybridMultilevel"/>
    <w:tmpl w:val="859E9952"/>
    <w:lvl w:ilvl="0" w:tplc="021E9FD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63D4"/>
    <w:multiLevelType w:val="multilevel"/>
    <w:tmpl w:val="D11A881A"/>
    <w:lvl w:ilvl="0">
      <w:start w:val="1"/>
      <w:numFmt w:val="decimal"/>
      <w:lvlText w:val="%1."/>
      <w:lvlJc w:val="left"/>
      <w:pPr>
        <w:ind w:left="332" w:hanging="200"/>
      </w:pPr>
      <w:rPr>
        <w:rFonts w:ascii="Times New Roman" w:eastAsia="Calibri" w:hAnsi="Times New Roman" w:cs="Times New Roman" w:hint="default"/>
        <w:b/>
        <w:bCs/>
        <w:w w:val="99"/>
        <w:sz w:val="24"/>
        <w:szCs w:val="20"/>
        <w:lang w:val="lt-LT" w:eastAsia="en-US" w:bidi="ar-SA"/>
      </w:rPr>
    </w:lvl>
    <w:lvl w:ilvl="1">
      <w:start w:val="1"/>
      <w:numFmt w:val="decimal"/>
      <w:lvlText w:val="%1.%2."/>
      <w:lvlJc w:val="left"/>
      <w:pPr>
        <w:ind w:left="132" w:hanging="567"/>
      </w:pPr>
      <w:rPr>
        <w:rFonts w:hint="default"/>
        <w:spacing w:val="-1"/>
        <w:w w:val="100"/>
        <w:lang w:val="lt-LT" w:eastAsia="en-US" w:bidi="ar-SA"/>
      </w:rPr>
    </w:lvl>
    <w:lvl w:ilvl="2">
      <w:start w:val="1"/>
      <w:numFmt w:val="decimal"/>
      <w:lvlText w:val="%1.%2.%3."/>
      <w:lvlJc w:val="left"/>
      <w:pPr>
        <w:ind w:left="699" w:hanging="567"/>
      </w:pPr>
      <w:rPr>
        <w:rFonts w:ascii="Times New Roman" w:eastAsia="Calibri" w:hAnsi="Times New Roman" w:cs="Times New Roman" w:hint="default"/>
        <w:w w:val="99"/>
        <w:sz w:val="24"/>
        <w:szCs w:val="24"/>
        <w:lang w:val="lt-LT" w:eastAsia="en-US" w:bidi="ar-SA"/>
      </w:rPr>
    </w:lvl>
    <w:lvl w:ilvl="3">
      <w:numFmt w:val="bullet"/>
      <w:lvlText w:val=""/>
      <w:lvlJc w:val="left"/>
      <w:pPr>
        <w:ind w:left="490" w:hanging="567"/>
      </w:pPr>
      <w:rPr>
        <w:rFonts w:ascii="Symbol" w:eastAsia="Symbol" w:hAnsi="Symbol" w:cs="Symbol" w:hint="default"/>
        <w:w w:val="99"/>
        <w:sz w:val="20"/>
        <w:szCs w:val="20"/>
        <w:lang w:val="lt-LT" w:eastAsia="en-US" w:bidi="ar-SA"/>
      </w:rPr>
    </w:lvl>
    <w:lvl w:ilvl="4">
      <w:numFmt w:val="bullet"/>
      <w:lvlText w:val="•"/>
      <w:lvlJc w:val="left"/>
      <w:pPr>
        <w:ind w:left="2032" w:hanging="567"/>
      </w:pPr>
      <w:rPr>
        <w:rFonts w:hint="default"/>
        <w:lang w:val="lt-LT" w:eastAsia="en-US" w:bidi="ar-SA"/>
      </w:rPr>
    </w:lvl>
    <w:lvl w:ilvl="5">
      <w:numFmt w:val="bullet"/>
      <w:lvlText w:val="•"/>
      <w:lvlJc w:val="left"/>
      <w:pPr>
        <w:ind w:left="3364" w:hanging="567"/>
      </w:pPr>
      <w:rPr>
        <w:rFonts w:hint="default"/>
        <w:lang w:val="lt-LT" w:eastAsia="en-US" w:bidi="ar-SA"/>
      </w:rPr>
    </w:lvl>
    <w:lvl w:ilvl="6">
      <w:numFmt w:val="bullet"/>
      <w:lvlText w:val="•"/>
      <w:lvlJc w:val="left"/>
      <w:pPr>
        <w:ind w:left="4697" w:hanging="567"/>
      </w:pPr>
      <w:rPr>
        <w:rFonts w:hint="default"/>
        <w:lang w:val="lt-LT" w:eastAsia="en-US" w:bidi="ar-SA"/>
      </w:rPr>
    </w:lvl>
    <w:lvl w:ilvl="7">
      <w:numFmt w:val="bullet"/>
      <w:lvlText w:val="•"/>
      <w:lvlJc w:val="left"/>
      <w:pPr>
        <w:ind w:left="6029" w:hanging="567"/>
      </w:pPr>
      <w:rPr>
        <w:rFonts w:hint="default"/>
        <w:lang w:val="lt-LT" w:eastAsia="en-US" w:bidi="ar-SA"/>
      </w:rPr>
    </w:lvl>
    <w:lvl w:ilvl="8">
      <w:numFmt w:val="bullet"/>
      <w:lvlText w:val="•"/>
      <w:lvlJc w:val="left"/>
      <w:pPr>
        <w:ind w:left="7361" w:hanging="567"/>
      </w:pPr>
      <w:rPr>
        <w:rFonts w:hint="default"/>
        <w:lang w:val="lt-LT" w:eastAsia="en-US" w:bidi="ar-SA"/>
      </w:rPr>
    </w:lvl>
  </w:abstractNum>
  <w:abstractNum w:abstractNumId="16" w15:restartNumberingAfterBreak="0">
    <w:nsid w:val="2746704D"/>
    <w:multiLevelType w:val="multilevel"/>
    <w:tmpl w:val="0427001F"/>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83E658A"/>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6462D07"/>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6C3F06"/>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D803E7"/>
    <w:multiLevelType w:val="hybridMultilevel"/>
    <w:tmpl w:val="049C2830"/>
    <w:lvl w:ilvl="0" w:tplc="816E00AC">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FAE1BB6"/>
    <w:multiLevelType w:val="hybridMultilevel"/>
    <w:tmpl w:val="B7F2487A"/>
    <w:lvl w:ilvl="0" w:tplc="D5F0D056">
      <w:start w:val="2"/>
      <w:numFmt w:val="bullet"/>
      <w:lvlText w:val="•"/>
      <w:lvlJc w:val="left"/>
      <w:pPr>
        <w:ind w:left="762" w:hanging="360"/>
      </w:pPr>
      <w:rPr>
        <w:rFonts w:ascii="Calibri" w:eastAsia="Calibri" w:hAnsi="Calibri" w:cs="Calibri" w:hint="default"/>
        <w:lang w:val="af-ZA"/>
      </w:rPr>
    </w:lvl>
    <w:lvl w:ilvl="1" w:tplc="04270003" w:tentative="1">
      <w:start w:val="1"/>
      <w:numFmt w:val="bullet"/>
      <w:lvlText w:val="o"/>
      <w:lvlJc w:val="left"/>
      <w:pPr>
        <w:ind w:left="1482" w:hanging="360"/>
      </w:pPr>
      <w:rPr>
        <w:rFonts w:ascii="Courier New" w:hAnsi="Courier New" w:cs="Courier New" w:hint="default"/>
      </w:rPr>
    </w:lvl>
    <w:lvl w:ilvl="2" w:tplc="04270005" w:tentative="1">
      <w:start w:val="1"/>
      <w:numFmt w:val="bullet"/>
      <w:lvlText w:val=""/>
      <w:lvlJc w:val="left"/>
      <w:pPr>
        <w:ind w:left="2202" w:hanging="360"/>
      </w:pPr>
      <w:rPr>
        <w:rFonts w:ascii="Wingdings" w:hAnsi="Wingdings" w:hint="default"/>
      </w:rPr>
    </w:lvl>
    <w:lvl w:ilvl="3" w:tplc="04270001" w:tentative="1">
      <w:start w:val="1"/>
      <w:numFmt w:val="bullet"/>
      <w:lvlText w:val=""/>
      <w:lvlJc w:val="left"/>
      <w:pPr>
        <w:ind w:left="2922" w:hanging="360"/>
      </w:pPr>
      <w:rPr>
        <w:rFonts w:ascii="Symbol" w:hAnsi="Symbol" w:hint="default"/>
      </w:rPr>
    </w:lvl>
    <w:lvl w:ilvl="4" w:tplc="04270003" w:tentative="1">
      <w:start w:val="1"/>
      <w:numFmt w:val="bullet"/>
      <w:lvlText w:val="o"/>
      <w:lvlJc w:val="left"/>
      <w:pPr>
        <w:ind w:left="3642" w:hanging="360"/>
      </w:pPr>
      <w:rPr>
        <w:rFonts w:ascii="Courier New" w:hAnsi="Courier New" w:cs="Courier New" w:hint="default"/>
      </w:rPr>
    </w:lvl>
    <w:lvl w:ilvl="5" w:tplc="04270005" w:tentative="1">
      <w:start w:val="1"/>
      <w:numFmt w:val="bullet"/>
      <w:lvlText w:val=""/>
      <w:lvlJc w:val="left"/>
      <w:pPr>
        <w:ind w:left="4362" w:hanging="360"/>
      </w:pPr>
      <w:rPr>
        <w:rFonts w:ascii="Wingdings" w:hAnsi="Wingdings" w:hint="default"/>
      </w:rPr>
    </w:lvl>
    <w:lvl w:ilvl="6" w:tplc="04270001" w:tentative="1">
      <w:start w:val="1"/>
      <w:numFmt w:val="bullet"/>
      <w:lvlText w:val=""/>
      <w:lvlJc w:val="left"/>
      <w:pPr>
        <w:ind w:left="5082" w:hanging="360"/>
      </w:pPr>
      <w:rPr>
        <w:rFonts w:ascii="Symbol" w:hAnsi="Symbol" w:hint="default"/>
      </w:rPr>
    </w:lvl>
    <w:lvl w:ilvl="7" w:tplc="04270003" w:tentative="1">
      <w:start w:val="1"/>
      <w:numFmt w:val="bullet"/>
      <w:lvlText w:val="o"/>
      <w:lvlJc w:val="left"/>
      <w:pPr>
        <w:ind w:left="5802" w:hanging="360"/>
      </w:pPr>
      <w:rPr>
        <w:rFonts w:ascii="Courier New" w:hAnsi="Courier New" w:cs="Courier New" w:hint="default"/>
      </w:rPr>
    </w:lvl>
    <w:lvl w:ilvl="8" w:tplc="04270005" w:tentative="1">
      <w:start w:val="1"/>
      <w:numFmt w:val="bullet"/>
      <w:lvlText w:val=""/>
      <w:lvlJc w:val="left"/>
      <w:pPr>
        <w:ind w:left="6522" w:hanging="360"/>
      </w:pPr>
      <w:rPr>
        <w:rFonts w:ascii="Wingdings" w:hAnsi="Wingdings" w:hint="default"/>
      </w:rPr>
    </w:lvl>
  </w:abstractNum>
  <w:abstractNum w:abstractNumId="22" w15:restartNumberingAfterBreak="0">
    <w:nsid w:val="4FE25A26"/>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54EF29DA"/>
    <w:multiLevelType w:val="hybridMultilevel"/>
    <w:tmpl w:val="0D447046"/>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A07D07"/>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AC1777"/>
    <w:multiLevelType w:val="hybridMultilevel"/>
    <w:tmpl w:val="9A0A1534"/>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5CC0F28"/>
    <w:multiLevelType w:val="hybridMultilevel"/>
    <w:tmpl w:val="966E8AAE"/>
    <w:lvl w:ilvl="0" w:tplc="0409000F">
      <w:start w:val="1"/>
      <w:numFmt w:val="decimal"/>
      <w:lvlText w:val="%1."/>
      <w:lvlJc w:val="left"/>
      <w:pPr>
        <w:ind w:left="720" w:hanging="360"/>
      </w:pPr>
      <w:rPr>
        <w:rFonts w:hint="default"/>
      </w:rPr>
    </w:lvl>
    <w:lvl w:ilvl="1" w:tplc="965016E0">
      <w:start w:val="1"/>
      <w:numFmt w:val="lowerLetter"/>
      <w:lvlText w:val="%2."/>
      <w:lvlJc w:val="left"/>
      <w:pPr>
        <w:ind w:left="135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026A2D"/>
    <w:multiLevelType w:val="hybridMultilevel"/>
    <w:tmpl w:val="BBCE84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B5C00FD"/>
    <w:multiLevelType w:val="hybridMultilevel"/>
    <w:tmpl w:val="6FE8AEF4"/>
    <w:lvl w:ilvl="0" w:tplc="0809000F">
      <w:start w:val="1"/>
      <w:numFmt w:val="decimal"/>
      <w:lvlText w:val="%1."/>
      <w:lvlJc w:val="left"/>
      <w:pPr>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C537F60"/>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6CF40DB7"/>
    <w:multiLevelType w:val="hybridMultilevel"/>
    <w:tmpl w:val="9A4AB856"/>
    <w:lvl w:ilvl="0" w:tplc="0427000F">
      <w:start w:val="1"/>
      <w:numFmt w:val="decimal"/>
      <w:lvlText w:val="%1."/>
      <w:lvlJc w:val="left"/>
      <w:pPr>
        <w:ind w:left="360" w:hanging="360"/>
      </w:p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1" w15:restartNumberingAfterBreak="0">
    <w:nsid w:val="6E463461"/>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5936E4"/>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5B6C26"/>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E05F5E"/>
    <w:multiLevelType w:val="hybridMultilevel"/>
    <w:tmpl w:val="BCFED4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6211211"/>
    <w:multiLevelType w:val="multilevel"/>
    <w:tmpl w:val="B51A1C94"/>
    <w:lvl w:ilvl="0">
      <w:start w:val="1"/>
      <w:numFmt w:val="decimal"/>
      <w:lvlText w:val="%1."/>
      <w:lvlJc w:val="left"/>
      <w:pPr>
        <w:tabs>
          <w:tab w:val="num" w:pos="0"/>
        </w:tabs>
        <w:ind w:left="720" w:hanging="360"/>
      </w:pPr>
      <w:rPr>
        <w:rFonts w:ascii="Trebuchet MS" w:eastAsia="Times New Roman" w:hAnsi="Trebuchet MS" w:cs="Times New Roman"/>
        <w:b/>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77705C17"/>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760563"/>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6623482">
    <w:abstractNumId w:val="35"/>
  </w:num>
  <w:num w:numId="2" w16cid:durableId="537814210">
    <w:abstractNumId w:val="16"/>
  </w:num>
  <w:num w:numId="3" w16cid:durableId="1571161156">
    <w:abstractNumId w:val="10"/>
  </w:num>
  <w:num w:numId="4" w16cid:durableId="521935979">
    <w:abstractNumId w:val="25"/>
  </w:num>
  <w:num w:numId="5" w16cid:durableId="1575436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36140">
    <w:abstractNumId w:val="20"/>
  </w:num>
  <w:num w:numId="7" w16cid:durableId="1282103379">
    <w:abstractNumId w:val="15"/>
  </w:num>
  <w:num w:numId="8" w16cid:durableId="1796752295">
    <w:abstractNumId w:val="26"/>
  </w:num>
  <w:num w:numId="9" w16cid:durableId="370425715">
    <w:abstractNumId w:val="14"/>
  </w:num>
  <w:num w:numId="10" w16cid:durableId="1940092690">
    <w:abstractNumId w:val="0"/>
  </w:num>
  <w:num w:numId="11" w16cid:durableId="401831173">
    <w:abstractNumId w:val="1"/>
  </w:num>
  <w:num w:numId="12" w16cid:durableId="1657609394">
    <w:abstractNumId w:val="13"/>
  </w:num>
  <w:num w:numId="13" w16cid:durableId="2081250436">
    <w:abstractNumId w:val="21"/>
  </w:num>
  <w:num w:numId="14" w16cid:durableId="2056736922">
    <w:abstractNumId w:val="34"/>
  </w:num>
  <w:num w:numId="15" w16cid:durableId="2001930867">
    <w:abstractNumId w:val="30"/>
  </w:num>
  <w:num w:numId="16" w16cid:durableId="952860299">
    <w:abstractNumId w:val="28"/>
  </w:num>
  <w:num w:numId="17" w16cid:durableId="994913969">
    <w:abstractNumId w:val="12"/>
  </w:num>
  <w:num w:numId="18" w16cid:durableId="733704987">
    <w:abstractNumId w:val="27"/>
  </w:num>
  <w:num w:numId="19" w16cid:durableId="76828467">
    <w:abstractNumId w:val="3"/>
  </w:num>
  <w:num w:numId="20" w16cid:durableId="1215042170">
    <w:abstractNumId w:val="11"/>
  </w:num>
  <w:num w:numId="21" w16cid:durableId="915941652">
    <w:abstractNumId w:val="36"/>
  </w:num>
  <w:num w:numId="22" w16cid:durableId="858658995">
    <w:abstractNumId w:val="32"/>
  </w:num>
  <w:num w:numId="23" w16cid:durableId="1858929073">
    <w:abstractNumId w:val="5"/>
  </w:num>
  <w:num w:numId="24" w16cid:durableId="2087916798">
    <w:abstractNumId w:val="18"/>
  </w:num>
  <w:num w:numId="25" w16cid:durableId="176577358">
    <w:abstractNumId w:val="4"/>
  </w:num>
  <w:num w:numId="26" w16cid:durableId="1339507126">
    <w:abstractNumId w:val="31"/>
  </w:num>
  <w:num w:numId="27" w16cid:durableId="449127171">
    <w:abstractNumId w:val="23"/>
  </w:num>
  <w:num w:numId="28" w16cid:durableId="833912795">
    <w:abstractNumId w:val="19"/>
  </w:num>
  <w:num w:numId="29" w16cid:durableId="183907340">
    <w:abstractNumId w:val="8"/>
  </w:num>
  <w:num w:numId="30" w16cid:durableId="314921117">
    <w:abstractNumId w:val="33"/>
  </w:num>
  <w:num w:numId="31" w16cid:durableId="1395659064">
    <w:abstractNumId w:val="37"/>
  </w:num>
  <w:num w:numId="32" w16cid:durableId="1115175144">
    <w:abstractNumId w:val="6"/>
  </w:num>
  <w:num w:numId="33" w16cid:durableId="546574021">
    <w:abstractNumId w:val="29"/>
  </w:num>
  <w:num w:numId="34" w16cid:durableId="851139420">
    <w:abstractNumId w:val="17"/>
  </w:num>
  <w:num w:numId="35" w16cid:durableId="1628462511">
    <w:abstractNumId w:val="22"/>
  </w:num>
  <w:num w:numId="36" w16cid:durableId="19035240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9301794">
    <w:abstractNumId w:val="24"/>
  </w:num>
  <w:num w:numId="38" w16cid:durableId="10609081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ima Kabelinskienė">
    <w15:presenceInfo w15:providerId="AD" w15:userId="S::r.kabelinskiene@kaunopoliklinika.lt::36632254-560e-41f5-83b6-d64b41d717f3"/>
  </w15:person>
  <w15:person w15:author="Inga Miškinienė">
    <w15:presenceInfo w15:providerId="AD" w15:userId="S::i.miskiniene@kaunopoliklinika.lt::7eb6c124-36ae-4c85-a35f-e2d9e435f6c7"/>
  </w15:person>
  <w15:person w15:author="Milda Jurevičienė">
    <w15:presenceInfo w15:providerId="AD" w15:userId="S::m.jureviciene@kaunopoliklinika.lt::60626bf2-1494-42ee-b521-c35eac4f2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BB1"/>
    <w:rsid w:val="000062B8"/>
    <w:rsid w:val="0001383C"/>
    <w:rsid w:val="000200EF"/>
    <w:rsid w:val="000501BF"/>
    <w:rsid w:val="00054CC8"/>
    <w:rsid w:val="000615FF"/>
    <w:rsid w:val="0007622C"/>
    <w:rsid w:val="000817FE"/>
    <w:rsid w:val="00087A08"/>
    <w:rsid w:val="000956BE"/>
    <w:rsid w:val="00095AE2"/>
    <w:rsid w:val="00097D85"/>
    <w:rsid w:val="000A5B02"/>
    <w:rsid w:val="000A6BF1"/>
    <w:rsid w:val="000B33C0"/>
    <w:rsid w:val="000C7471"/>
    <w:rsid w:val="000D3E60"/>
    <w:rsid w:val="000E29CD"/>
    <w:rsid w:val="000E708B"/>
    <w:rsid w:val="000E7092"/>
    <w:rsid w:val="000F1877"/>
    <w:rsid w:val="000F2212"/>
    <w:rsid w:val="000F3345"/>
    <w:rsid w:val="000F5A26"/>
    <w:rsid w:val="00106E5A"/>
    <w:rsid w:val="001070CF"/>
    <w:rsid w:val="00110681"/>
    <w:rsid w:val="00116161"/>
    <w:rsid w:val="0011757C"/>
    <w:rsid w:val="0012658B"/>
    <w:rsid w:val="001306DB"/>
    <w:rsid w:val="001336F9"/>
    <w:rsid w:val="00136ABF"/>
    <w:rsid w:val="00137971"/>
    <w:rsid w:val="00142912"/>
    <w:rsid w:val="00142CD8"/>
    <w:rsid w:val="001507DB"/>
    <w:rsid w:val="00164892"/>
    <w:rsid w:val="00164D61"/>
    <w:rsid w:val="001661F7"/>
    <w:rsid w:val="00166386"/>
    <w:rsid w:val="00171FE7"/>
    <w:rsid w:val="00174661"/>
    <w:rsid w:val="0017567B"/>
    <w:rsid w:val="00175DB6"/>
    <w:rsid w:val="001814CB"/>
    <w:rsid w:val="001814E9"/>
    <w:rsid w:val="00182555"/>
    <w:rsid w:val="00182600"/>
    <w:rsid w:val="001B0EAC"/>
    <w:rsid w:val="001D2FCC"/>
    <w:rsid w:val="001E16B2"/>
    <w:rsid w:val="001E63EF"/>
    <w:rsid w:val="001F12EB"/>
    <w:rsid w:val="001F14DD"/>
    <w:rsid w:val="001F1A82"/>
    <w:rsid w:val="001F1C1D"/>
    <w:rsid w:val="001F6C18"/>
    <w:rsid w:val="00201A40"/>
    <w:rsid w:val="00201FB3"/>
    <w:rsid w:val="00206E7A"/>
    <w:rsid w:val="00212F2E"/>
    <w:rsid w:val="00213C04"/>
    <w:rsid w:val="00214872"/>
    <w:rsid w:val="00235A8B"/>
    <w:rsid w:val="00236D99"/>
    <w:rsid w:val="002370FA"/>
    <w:rsid w:val="00237F19"/>
    <w:rsid w:val="00240DE7"/>
    <w:rsid w:val="00243F7C"/>
    <w:rsid w:val="002515FD"/>
    <w:rsid w:val="00253701"/>
    <w:rsid w:val="00263970"/>
    <w:rsid w:val="0026559D"/>
    <w:rsid w:val="002705A1"/>
    <w:rsid w:val="00270D51"/>
    <w:rsid w:val="00272ED2"/>
    <w:rsid w:val="00275B5D"/>
    <w:rsid w:val="00276378"/>
    <w:rsid w:val="00276D44"/>
    <w:rsid w:val="00290DE1"/>
    <w:rsid w:val="002A55CE"/>
    <w:rsid w:val="002B13FE"/>
    <w:rsid w:val="002B3ECE"/>
    <w:rsid w:val="002B5705"/>
    <w:rsid w:val="002B6FA0"/>
    <w:rsid w:val="002C1EE8"/>
    <w:rsid w:val="002C7F28"/>
    <w:rsid w:val="002D19DF"/>
    <w:rsid w:val="002E6794"/>
    <w:rsid w:val="002F2D1D"/>
    <w:rsid w:val="00313E64"/>
    <w:rsid w:val="00334258"/>
    <w:rsid w:val="00337B8B"/>
    <w:rsid w:val="00351BF6"/>
    <w:rsid w:val="00353655"/>
    <w:rsid w:val="003636E8"/>
    <w:rsid w:val="00367EC9"/>
    <w:rsid w:val="00372ADE"/>
    <w:rsid w:val="003733C1"/>
    <w:rsid w:val="00383E5C"/>
    <w:rsid w:val="00391BDB"/>
    <w:rsid w:val="003935F8"/>
    <w:rsid w:val="00397F5D"/>
    <w:rsid w:val="003B3073"/>
    <w:rsid w:val="003C51D5"/>
    <w:rsid w:val="003C728B"/>
    <w:rsid w:val="003C7E9F"/>
    <w:rsid w:val="003D0D36"/>
    <w:rsid w:val="003D3CAE"/>
    <w:rsid w:val="003E389B"/>
    <w:rsid w:val="003E55C2"/>
    <w:rsid w:val="003F151D"/>
    <w:rsid w:val="003F55FB"/>
    <w:rsid w:val="003F7975"/>
    <w:rsid w:val="00403CD3"/>
    <w:rsid w:val="00417784"/>
    <w:rsid w:val="00421BFA"/>
    <w:rsid w:val="004302F3"/>
    <w:rsid w:val="00431629"/>
    <w:rsid w:val="0043289B"/>
    <w:rsid w:val="00446F9E"/>
    <w:rsid w:val="004546E7"/>
    <w:rsid w:val="004551F5"/>
    <w:rsid w:val="004553F2"/>
    <w:rsid w:val="00462C0D"/>
    <w:rsid w:val="00464AAB"/>
    <w:rsid w:val="00472699"/>
    <w:rsid w:val="00480DA0"/>
    <w:rsid w:val="00480F7E"/>
    <w:rsid w:val="0048212F"/>
    <w:rsid w:val="0048545C"/>
    <w:rsid w:val="004864AD"/>
    <w:rsid w:val="00494660"/>
    <w:rsid w:val="004949E7"/>
    <w:rsid w:val="00496B53"/>
    <w:rsid w:val="004A5936"/>
    <w:rsid w:val="004B09FC"/>
    <w:rsid w:val="004C01EB"/>
    <w:rsid w:val="004C13D9"/>
    <w:rsid w:val="004D362F"/>
    <w:rsid w:val="004D7CBD"/>
    <w:rsid w:val="004E0EF3"/>
    <w:rsid w:val="004E7BBD"/>
    <w:rsid w:val="004F1449"/>
    <w:rsid w:val="004F3F81"/>
    <w:rsid w:val="005025D4"/>
    <w:rsid w:val="00503757"/>
    <w:rsid w:val="00505053"/>
    <w:rsid w:val="005152A8"/>
    <w:rsid w:val="00521BC4"/>
    <w:rsid w:val="00523B7D"/>
    <w:rsid w:val="00525F70"/>
    <w:rsid w:val="0052657C"/>
    <w:rsid w:val="00530BB2"/>
    <w:rsid w:val="00535808"/>
    <w:rsid w:val="0054421C"/>
    <w:rsid w:val="00545E7F"/>
    <w:rsid w:val="00546725"/>
    <w:rsid w:val="0054766C"/>
    <w:rsid w:val="00552AEE"/>
    <w:rsid w:val="00557B63"/>
    <w:rsid w:val="0056219B"/>
    <w:rsid w:val="00565492"/>
    <w:rsid w:val="005668B0"/>
    <w:rsid w:val="005703B3"/>
    <w:rsid w:val="00570558"/>
    <w:rsid w:val="00573139"/>
    <w:rsid w:val="00573C24"/>
    <w:rsid w:val="0057477C"/>
    <w:rsid w:val="00584F9F"/>
    <w:rsid w:val="005851C7"/>
    <w:rsid w:val="00594C4C"/>
    <w:rsid w:val="005A4E1C"/>
    <w:rsid w:val="005A5462"/>
    <w:rsid w:val="005A5D83"/>
    <w:rsid w:val="005B0F53"/>
    <w:rsid w:val="005B3D4B"/>
    <w:rsid w:val="005C0ACB"/>
    <w:rsid w:val="005C6CC7"/>
    <w:rsid w:val="005E3620"/>
    <w:rsid w:val="005F5373"/>
    <w:rsid w:val="005F5B78"/>
    <w:rsid w:val="00603158"/>
    <w:rsid w:val="0061323D"/>
    <w:rsid w:val="006203C8"/>
    <w:rsid w:val="00622A33"/>
    <w:rsid w:val="00633AC7"/>
    <w:rsid w:val="00634A62"/>
    <w:rsid w:val="0064003C"/>
    <w:rsid w:val="00647AB7"/>
    <w:rsid w:val="00665B23"/>
    <w:rsid w:val="00674A70"/>
    <w:rsid w:val="00676E43"/>
    <w:rsid w:val="00695336"/>
    <w:rsid w:val="006968A7"/>
    <w:rsid w:val="006C206D"/>
    <w:rsid w:val="006C49FD"/>
    <w:rsid w:val="006D2418"/>
    <w:rsid w:val="006E19B5"/>
    <w:rsid w:val="006E30CA"/>
    <w:rsid w:val="006E3477"/>
    <w:rsid w:val="006E76A2"/>
    <w:rsid w:val="006E781C"/>
    <w:rsid w:val="006F6D02"/>
    <w:rsid w:val="007016B9"/>
    <w:rsid w:val="007039FB"/>
    <w:rsid w:val="007070BA"/>
    <w:rsid w:val="00714542"/>
    <w:rsid w:val="0072200D"/>
    <w:rsid w:val="00725781"/>
    <w:rsid w:val="00727B33"/>
    <w:rsid w:val="00732939"/>
    <w:rsid w:val="0073417F"/>
    <w:rsid w:val="00747A12"/>
    <w:rsid w:val="007623E4"/>
    <w:rsid w:val="00763760"/>
    <w:rsid w:val="00764F06"/>
    <w:rsid w:val="0077169B"/>
    <w:rsid w:val="00785E7A"/>
    <w:rsid w:val="00790543"/>
    <w:rsid w:val="00791252"/>
    <w:rsid w:val="007A07EB"/>
    <w:rsid w:val="007A1178"/>
    <w:rsid w:val="007A18A3"/>
    <w:rsid w:val="007C45D6"/>
    <w:rsid w:val="007C60B3"/>
    <w:rsid w:val="007D488B"/>
    <w:rsid w:val="007D6B94"/>
    <w:rsid w:val="007F26A6"/>
    <w:rsid w:val="007F2892"/>
    <w:rsid w:val="007F3123"/>
    <w:rsid w:val="007F7012"/>
    <w:rsid w:val="007F7723"/>
    <w:rsid w:val="00812EA5"/>
    <w:rsid w:val="008144F7"/>
    <w:rsid w:val="0082200F"/>
    <w:rsid w:val="0082473B"/>
    <w:rsid w:val="0083375B"/>
    <w:rsid w:val="008412AE"/>
    <w:rsid w:val="00842FBF"/>
    <w:rsid w:val="0084384F"/>
    <w:rsid w:val="00844307"/>
    <w:rsid w:val="00845868"/>
    <w:rsid w:val="008464A7"/>
    <w:rsid w:val="0085247C"/>
    <w:rsid w:val="00852575"/>
    <w:rsid w:val="00853B91"/>
    <w:rsid w:val="00857FB9"/>
    <w:rsid w:val="00871806"/>
    <w:rsid w:val="00875398"/>
    <w:rsid w:val="0087597B"/>
    <w:rsid w:val="0089317B"/>
    <w:rsid w:val="008A11A1"/>
    <w:rsid w:val="008A2F17"/>
    <w:rsid w:val="008A6736"/>
    <w:rsid w:val="008A6B8A"/>
    <w:rsid w:val="008A7044"/>
    <w:rsid w:val="008B60E1"/>
    <w:rsid w:val="008C18DF"/>
    <w:rsid w:val="008C2043"/>
    <w:rsid w:val="008C4EF4"/>
    <w:rsid w:val="008D074F"/>
    <w:rsid w:val="008D1FAE"/>
    <w:rsid w:val="008D2D4C"/>
    <w:rsid w:val="008E6351"/>
    <w:rsid w:val="008F2911"/>
    <w:rsid w:val="008F30E1"/>
    <w:rsid w:val="00900DBE"/>
    <w:rsid w:val="009013A0"/>
    <w:rsid w:val="00902890"/>
    <w:rsid w:val="00904185"/>
    <w:rsid w:val="0090492F"/>
    <w:rsid w:val="00906CF3"/>
    <w:rsid w:val="009109CB"/>
    <w:rsid w:val="009135BC"/>
    <w:rsid w:val="00916048"/>
    <w:rsid w:val="009160EE"/>
    <w:rsid w:val="00916A4F"/>
    <w:rsid w:val="00927BC2"/>
    <w:rsid w:val="00930F74"/>
    <w:rsid w:val="00936BA4"/>
    <w:rsid w:val="00940AB7"/>
    <w:rsid w:val="00942985"/>
    <w:rsid w:val="00963728"/>
    <w:rsid w:val="00990DC4"/>
    <w:rsid w:val="00990E0A"/>
    <w:rsid w:val="00993847"/>
    <w:rsid w:val="00994D5B"/>
    <w:rsid w:val="009A073F"/>
    <w:rsid w:val="009A1127"/>
    <w:rsid w:val="009B3C0E"/>
    <w:rsid w:val="009C29A6"/>
    <w:rsid w:val="009C58AC"/>
    <w:rsid w:val="009C7781"/>
    <w:rsid w:val="009D2807"/>
    <w:rsid w:val="009D2E6E"/>
    <w:rsid w:val="009D5DDF"/>
    <w:rsid w:val="009E053D"/>
    <w:rsid w:val="009E13AA"/>
    <w:rsid w:val="009E56CA"/>
    <w:rsid w:val="009E7640"/>
    <w:rsid w:val="009F1858"/>
    <w:rsid w:val="00A00C6F"/>
    <w:rsid w:val="00A04A04"/>
    <w:rsid w:val="00A076C1"/>
    <w:rsid w:val="00A110F9"/>
    <w:rsid w:val="00A14FC1"/>
    <w:rsid w:val="00A16EE9"/>
    <w:rsid w:val="00A17BB1"/>
    <w:rsid w:val="00A427BF"/>
    <w:rsid w:val="00A44885"/>
    <w:rsid w:val="00A727DF"/>
    <w:rsid w:val="00A90EFA"/>
    <w:rsid w:val="00A91BB5"/>
    <w:rsid w:val="00A92580"/>
    <w:rsid w:val="00AA0F7B"/>
    <w:rsid w:val="00AA5240"/>
    <w:rsid w:val="00AB7E2D"/>
    <w:rsid w:val="00AC2EA4"/>
    <w:rsid w:val="00AD66E1"/>
    <w:rsid w:val="00AD67F8"/>
    <w:rsid w:val="00AE45A6"/>
    <w:rsid w:val="00AE589B"/>
    <w:rsid w:val="00AF219F"/>
    <w:rsid w:val="00AF28BF"/>
    <w:rsid w:val="00B00E08"/>
    <w:rsid w:val="00B1450A"/>
    <w:rsid w:val="00B1648B"/>
    <w:rsid w:val="00B341D9"/>
    <w:rsid w:val="00B40AA3"/>
    <w:rsid w:val="00B42257"/>
    <w:rsid w:val="00B4728E"/>
    <w:rsid w:val="00B47F19"/>
    <w:rsid w:val="00B860F9"/>
    <w:rsid w:val="00BA04AC"/>
    <w:rsid w:val="00BA55EC"/>
    <w:rsid w:val="00BA6F80"/>
    <w:rsid w:val="00BB05FF"/>
    <w:rsid w:val="00BD7CAF"/>
    <w:rsid w:val="00BE265D"/>
    <w:rsid w:val="00BF1E0E"/>
    <w:rsid w:val="00BF52BA"/>
    <w:rsid w:val="00C0223D"/>
    <w:rsid w:val="00C071D4"/>
    <w:rsid w:val="00C07DB2"/>
    <w:rsid w:val="00C16737"/>
    <w:rsid w:val="00C23646"/>
    <w:rsid w:val="00C37AD2"/>
    <w:rsid w:val="00C4079E"/>
    <w:rsid w:val="00C472D7"/>
    <w:rsid w:val="00C649EB"/>
    <w:rsid w:val="00C64B6A"/>
    <w:rsid w:val="00C66C46"/>
    <w:rsid w:val="00C712F8"/>
    <w:rsid w:val="00C71975"/>
    <w:rsid w:val="00C71D38"/>
    <w:rsid w:val="00C85E36"/>
    <w:rsid w:val="00C9791B"/>
    <w:rsid w:val="00CA0BB8"/>
    <w:rsid w:val="00CA532A"/>
    <w:rsid w:val="00CB30D0"/>
    <w:rsid w:val="00CC5405"/>
    <w:rsid w:val="00CC575D"/>
    <w:rsid w:val="00CD19BB"/>
    <w:rsid w:val="00CD343F"/>
    <w:rsid w:val="00CD6C14"/>
    <w:rsid w:val="00CF1BE8"/>
    <w:rsid w:val="00D14921"/>
    <w:rsid w:val="00D16E78"/>
    <w:rsid w:val="00D27F08"/>
    <w:rsid w:val="00D3017B"/>
    <w:rsid w:val="00D34370"/>
    <w:rsid w:val="00D36482"/>
    <w:rsid w:val="00D37499"/>
    <w:rsid w:val="00D425BD"/>
    <w:rsid w:val="00D4295A"/>
    <w:rsid w:val="00D537CE"/>
    <w:rsid w:val="00D65E7B"/>
    <w:rsid w:val="00D7621B"/>
    <w:rsid w:val="00D77094"/>
    <w:rsid w:val="00D943B2"/>
    <w:rsid w:val="00DB0398"/>
    <w:rsid w:val="00DB11F6"/>
    <w:rsid w:val="00DB23A5"/>
    <w:rsid w:val="00DB36E0"/>
    <w:rsid w:val="00DC60D6"/>
    <w:rsid w:val="00DD0910"/>
    <w:rsid w:val="00DD35AD"/>
    <w:rsid w:val="00DE1B70"/>
    <w:rsid w:val="00DE3EDD"/>
    <w:rsid w:val="00DE7330"/>
    <w:rsid w:val="00DF0A2F"/>
    <w:rsid w:val="00DF1725"/>
    <w:rsid w:val="00DF5E85"/>
    <w:rsid w:val="00DF6C16"/>
    <w:rsid w:val="00E00A11"/>
    <w:rsid w:val="00E0389D"/>
    <w:rsid w:val="00E06AF5"/>
    <w:rsid w:val="00E122AD"/>
    <w:rsid w:val="00E23AC6"/>
    <w:rsid w:val="00E25C4F"/>
    <w:rsid w:val="00E26B7D"/>
    <w:rsid w:val="00E36698"/>
    <w:rsid w:val="00E37F1A"/>
    <w:rsid w:val="00E4283B"/>
    <w:rsid w:val="00E450E9"/>
    <w:rsid w:val="00E45946"/>
    <w:rsid w:val="00E476AB"/>
    <w:rsid w:val="00E82AA8"/>
    <w:rsid w:val="00E91C65"/>
    <w:rsid w:val="00E931BC"/>
    <w:rsid w:val="00EA6411"/>
    <w:rsid w:val="00EB13C2"/>
    <w:rsid w:val="00EB3685"/>
    <w:rsid w:val="00EB4C7C"/>
    <w:rsid w:val="00EB73BF"/>
    <w:rsid w:val="00EC5F22"/>
    <w:rsid w:val="00ED6BDE"/>
    <w:rsid w:val="00EE0F8E"/>
    <w:rsid w:val="00EE4396"/>
    <w:rsid w:val="00EE4BC3"/>
    <w:rsid w:val="00EE4F87"/>
    <w:rsid w:val="00EE6936"/>
    <w:rsid w:val="00EF0BBE"/>
    <w:rsid w:val="00EF3078"/>
    <w:rsid w:val="00EF7015"/>
    <w:rsid w:val="00F02FCE"/>
    <w:rsid w:val="00F039A0"/>
    <w:rsid w:val="00F17BA3"/>
    <w:rsid w:val="00F2193D"/>
    <w:rsid w:val="00F247FB"/>
    <w:rsid w:val="00F252B6"/>
    <w:rsid w:val="00F27203"/>
    <w:rsid w:val="00F27C5D"/>
    <w:rsid w:val="00F3485E"/>
    <w:rsid w:val="00F4686B"/>
    <w:rsid w:val="00F47886"/>
    <w:rsid w:val="00F51662"/>
    <w:rsid w:val="00F54826"/>
    <w:rsid w:val="00F63614"/>
    <w:rsid w:val="00F75F2D"/>
    <w:rsid w:val="00F87FC2"/>
    <w:rsid w:val="00F90E67"/>
    <w:rsid w:val="00F935BC"/>
    <w:rsid w:val="00F973D1"/>
    <w:rsid w:val="00FA534F"/>
    <w:rsid w:val="00FB28F6"/>
    <w:rsid w:val="00FB40DA"/>
    <w:rsid w:val="00FD213A"/>
    <w:rsid w:val="00FD6035"/>
    <w:rsid w:val="00FF02FC"/>
    <w:rsid w:val="1009ED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34F9"/>
  <w15:chartTrackingRefBased/>
  <w15:docId w15:val="{1048FE2F-209A-4B12-B65A-99DE7C79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1BF"/>
    <w:pPr>
      <w:suppressAutoHyphens/>
      <w:spacing w:after="0" w:line="240" w:lineRule="auto"/>
    </w:pPr>
    <w:rPr>
      <w:rFonts w:ascii="Calibri" w:eastAsia="Calibri" w:hAnsi="Calibri" w:cs="Times New Roman"/>
      <w:kern w:val="0"/>
      <w:sz w:val="20"/>
      <w:szCs w:val="20"/>
      <w:lang w:eastAsia="lt-LT"/>
      <w14:ligatures w14:val="none"/>
    </w:rPr>
  </w:style>
  <w:style w:type="paragraph" w:styleId="Heading1">
    <w:name w:val="heading 1"/>
    <w:basedOn w:val="Normal"/>
    <w:next w:val="Normal"/>
    <w:link w:val="Heading1Char"/>
    <w:uiPriority w:val="9"/>
    <w:qFormat/>
    <w:rsid w:val="00A17B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17B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A17B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B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A17B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B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B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17B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B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B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sid w:val="00A17B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semiHidden/>
    <w:qFormat/>
    <w:rsid w:val="00A17B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BB1"/>
    <w:rPr>
      <w:rFonts w:eastAsiaTheme="majorEastAsia" w:cstheme="majorBidi"/>
      <w:i/>
      <w:iCs/>
      <w:color w:val="0F4761" w:themeColor="accent1" w:themeShade="BF"/>
    </w:rPr>
  </w:style>
  <w:style w:type="character" w:customStyle="1" w:styleId="Heading5Char">
    <w:name w:val="Heading 5 Char"/>
    <w:basedOn w:val="DefaultParagraphFont"/>
    <w:link w:val="Heading5"/>
    <w:semiHidden/>
    <w:qFormat/>
    <w:rsid w:val="00A17B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B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BB1"/>
    <w:rPr>
      <w:rFonts w:eastAsiaTheme="majorEastAsia" w:cstheme="majorBidi"/>
      <w:color w:val="595959" w:themeColor="text1" w:themeTint="A6"/>
    </w:rPr>
  </w:style>
  <w:style w:type="character" w:customStyle="1" w:styleId="Heading8Char">
    <w:name w:val="Heading 8 Char"/>
    <w:basedOn w:val="DefaultParagraphFont"/>
    <w:link w:val="Heading8"/>
    <w:semiHidden/>
    <w:qFormat/>
    <w:rsid w:val="00A17B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BB1"/>
    <w:rPr>
      <w:rFonts w:eastAsiaTheme="majorEastAsia" w:cstheme="majorBidi"/>
      <w:color w:val="272727" w:themeColor="text1" w:themeTint="D8"/>
    </w:rPr>
  </w:style>
  <w:style w:type="paragraph" w:styleId="Title">
    <w:name w:val="Title"/>
    <w:basedOn w:val="Normal"/>
    <w:next w:val="Normal"/>
    <w:link w:val="TitleChar"/>
    <w:qFormat/>
    <w:rsid w:val="00A17B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qFormat/>
    <w:rsid w:val="00A17B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A17B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B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BB1"/>
    <w:pPr>
      <w:spacing w:before="160"/>
      <w:jc w:val="center"/>
    </w:pPr>
    <w:rPr>
      <w:i/>
      <w:iCs/>
      <w:color w:val="404040" w:themeColor="text1" w:themeTint="BF"/>
    </w:rPr>
  </w:style>
  <w:style w:type="character" w:customStyle="1" w:styleId="QuoteChar">
    <w:name w:val="Quote Char"/>
    <w:basedOn w:val="DefaultParagraphFont"/>
    <w:link w:val="Quote"/>
    <w:uiPriority w:val="29"/>
    <w:rsid w:val="00A17BB1"/>
    <w:rPr>
      <w:i/>
      <w:iCs/>
      <w:color w:val="404040" w:themeColor="text1" w:themeTint="BF"/>
    </w:rPr>
  </w:style>
  <w:style w:type="paragraph" w:styleId="ListParagraph">
    <w:name w:val="List Paragraph"/>
    <w:aliases w:val="List Paragraph Red,lp1,Bullet 1,Use Case List Paragraph,Numbering,ERP-List Paragraph,List Paragraph1,List Paragraph11,Bullet EY,List Paragraph2,List Paragraph21,Lentele,List not in Table,Table of contents numbered,Buletai"/>
    <w:basedOn w:val="Normal"/>
    <w:uiPriority w:val="34"/>
    <w:qFormat/>
    <w:rsid w:val="00A17BB1"/>
    <w:pPr>
      <w:ind w:left="720"/>
      <w:contextualSpacing/>
    </w:pPr>
  </w:style>
  <w:style w:type="character" w:styleId="IntenseEmphasis">
    <w:name w:val="Intense Emphasis"/>
    <w:basedOn w:val="DefaultParagraphFont"/>
    <w:uiPriority w:val="21"/>
    <w:qFormat/>
    <w:rsid w:val="00A17BB1"/>
    <w:rPr>
      <w:i/>
      <w:iCs/>
      <w:color w:val="0F4761" w:themeColor="accent1" w:themeShade="BF"/>
    </w:rPr>
  </w:style>
  <w:style w:type="paragraph" w:styleId="IntenseQuote">
    <w:name w:val="Intense Quote"/>
    <w:basedOn w:val="Normal"/>
    <w:next w:val="Normal"/>
    <w:link w:val="IntenseQuoteChar"/>
    <w:uiPriority w:val="30"/>
    <w:qFormat/>
    <w:rsid w:val="00A17B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BB1"/>
    <w:rPr>
      <w:i/>
      <w:iCs/>
      <w:color w:val="0F4761" w:themeColor="accent1" w:themeShade="BF"/>
    </w:rPr>
  </w:style>
  <w:style w:type="character" w:styleId="IntenseReference">
    <w:name w:val="Intense Reference"/>
    <w:basedOn w:val="DefaultParagraphFont"/>
    <w:uiPriority w:val="32"/>
    <w:qFormat/>
    <w:rsid w:val="00A17BB1"/>
    <w:rPr>
      <w:b/>
      <w:bCs/>
      <w:smallCaps/>
      <w:color w:val="0F4761" w:themeColor="accent1" w:themeShade="BF"/>
      <w:spacing w:val="5"/>
    </w:rPr>
  </w:style>
  <w:style w:type="character" w:customStyle="1" w:styleId="Antrat1Diagrama">
    <w:name w:val="Antraštė 1 Diagrama"/>
    <w:link w:val="Antrat1"/>
    <w:qFormat/>
    <w:locked/>
    <w:rsid w:val="00A17BB1"/>
    <w:rPr>
      <w:rFonts w:ascii="Times New Roman" w:hAnsi="Times New Roman" w:cs="Times New Roman"/>
      <w:sz w:val="28"/>
      <w:lang w:eastAsia="lt-LT"/>
    </w:rPr>
  </w:style>
  <w:style w:type="character" w:customStyle="1" w:styleId="Hipersaitas1">
    <w:name w:val="Hipersaitas1"/>
    <w:qFormat/>
    <w:rsid w:val="00A17BB1"/>
    <w:rPr>
      <w:rFonts w:cs="Times New Roman"/>
      <w:color w:val="0000FF"/>
      <w:u w:val="single"/>
    </w:rPr>
  </w:style>
  <w:style w:type="character" w:customStyle="1" w:styleId="HeaderChar">
    <w:name w:val="Header Char"/>
    <w:link w:val="Header"/>
    <w:qFormat/>
    <w:locked/>
    <w:rsid w:val="00A17BB1"/>
    <w:rPr>
      <w:rFonts w:ascii="Times New Roman" w:hAnsi="Times New Roman" w:cs="Times New Roman"/>
      <w:sz w:val="24"/>
      <w:lang w:eastAsia="lt-LT"/>
    </w:rPr>
  </w:style>
  <w:style w:type="character" w:customStyle="1" w:styleId="Pagrindinistekstas3Diagrama">
    <w:name w:val="Pagrindinis tekstas 3 Diagrama"/>
    <w:link w:val="Pagrindinistekstas3"/>
    <w:qFormat/>
    <w:locked/>
    <w:rsid w:val="00A17BB1"/>
    <w:rPr>
      <w:rFonts w:ascii="Times New Roman" w:hAnsi="Times New Roman" w:cs="Times New Roman"/>
      <w:sz w:val="24"/>
      <w:lang w:eastAsia="lt-LT"/>
    </w:rPr>
  </w:style>
  <w:style w:type="character" w:customStyle="1" w:styleId="BodyTextIndentChar">
    <w:name w:val="Body Text Indent Char"/>
    <w:link w:val="BodyTextIndent"/>
    <w:qFormat/>
    <w:locked/>
    <w:rsid w:val="00A17BB1"/>
    <w:rPr>
      <w:rFonts w:ascii="Times New Roman" w:hAnsi="Times New Roman" w:cs="Times New Roman"/>
      <w:sz w:val="24"/>
      <w:lang w:eastAsia="lt-LT"/>
    </w:rPr>
  </w:style>
  <w:style w:type="character" w:customStyle="1" w:styleId="FooterChar">
    <w:name w:val="Footer Char"/>
    <w:link w:val="Footer"/>
    <w:uiPriority w:val="99"/>
    <w:qFormat/>
    <w:locked/>
    <w:rsid w:val="00A17BB1"/>
    <w:rPr>
      <w:rFonts w:ascii="Times New Roman" w:hAnsi="Times New Roman" w:cs="Times New Roman"/>
      <w:sz w:val="24"/>
      <w:lang w:eastAsia="lt-LT"/>
    </w:rPr>
  </w:style>
  <w:style w:type="character" w:customStyle="1" w:styleId="BodyTextIndent2Char">
    <w:name w:val="Body Text Indent 2 Char"/>
    <w:link w:val="BodyTextIndent2"/>
    <w:qFormat/>
    <w:locked/>
    <w:rsid w:val="00A17BB1"/>
    <w:rPr>
      <w:rFonts w:ascii="Times New Roman" w:hAnsi="Times New Roman" w:cs="Times New Roman"/>
      <w:sz w:val="24"/>
      <w:lang w:eastAsia="lt-LT"/>
    </w:rPr>
  </w:style>
  <w:style w:type="character" w:customStyle="1" w:styleId="BalloonTextChar">
    <w:name w:val="Balloon Text Char"/>
    <w:link w:val="BalloonText"/>
    <w:qFormat/>
    <w:locked/>
    <w:rsid w:val="00A17BB1"/>
    <w:rPr>
      <w:rFonts w:ascii="Tahoma" w:hAnsi="Tahoma" w:cs="Times New Roman"/>
      <w:sz w:val="16"/>
      <w:lang w:eastAsia="lt-LT"/>
    </w:rPr>
  </w:style>
  <w:style w:type="character" w:customStyle="1" w:styleId="Pagrindinistekstas2Diagrama">
    <w:name w:val="Pagrindinis tekstas 2 Diagrama"/>
    <w:link w:val="Pagrindinistekstas2"/>
    <w:qFormat/>
    <w:locked/>
    <w:rsid w:val="00A17BB1"/>
    <w:rPr>
      <w:rFonts w:ascii="Times New Roman" w:hAnsi="Times New Roman" w:cs="Times New Roman"/>
      <w:sz w:val="24"/>
      <w:lang w:eastAsia="lt-LT"/>
    </w:rPr>
  </w:style>
  <w:style w:type="character" w:customStyle="1" w:styleId="apple-style-span">
    <w:name w:val="apple-style-span"/>
    <w:qFormat/>
    <w:rsid w:val="00A17BB1"/>
  </w:style>
  <w:style w:type="character" w:customStyle="1" w:styleId="HTMLPreformattedChar">
    <w:name w:val="HTML Preformatted Char"/>
    <w:link w:val="HTMLPreformatted"/>
    <w:qFormat/>
    <w:locked/>
    <w:rsid w:val="00A17BB1"/>
    <w:rPr>
      <w:rFonts w:ascii="Courier New" w:hAnsi="Courier New" w:cs="Times New Roman"/>
      <w:sz w:val="20"/>
      <w:lang w:eastAsia="lt-LT"/>
    </w:rPr>
  </w:style>
  <w:style w:type="character" w:customStyle="1" w:styleId="WW8Num1z0">
    <w:name w:val="WW8Num1z0"/>
    <w:qFormat/>
    <w:rsid w:val="00A17BB1"/>
    <w:rPr>
      <w:rFonts w:ascii="Times New Roman" w:hAnsi="Times New Roman"/>
    </w:rPr>
  </w:style>
  <w:style w:type="character" w:customStyle="1" w:styleId="WW8Num1z1">
    <w:name w:val="WW8Num1z1"/>
    <w:qFormat/>
    <w:rsid w:val="00A17BB1"/>
    <w:rPr>
      <w:rFonts w:ascii="Courier New" w:hAnsi="Courier New"/>
    </w:rPr>
  </w:style>
  <w:style w:type="character" w:customStyle="1" w:styleId="WW8Num1z2">
    <w:name w:val="WW8Num1z2"/>
    <w:qFormat/>
    <w:rsid w:val="00A17BB1"/>
    <w:rPr>
      <w:rFonts w:ascii="Wingdings" w:hAnsi="Wingdings"/>
    </w:rPr>
  </w:style>
  <w:style w:type="character" w:customStyle="1" w:styleId="WW8Num1z3">
    <w:name w:val="WW8Num1z3"/>
    <w:qFormat/>
    <w:rsid w:val="00A17BB1"/>
    <w:rPr>
      <w:rFonts w:ascii="Symbol" w:hAnsi="Symbol"/>
    </w:rPr>
  </w:style>
  <w:style w:type="character" w:customStyle="1" w:styleId="WW8Num2z0">
    <w:name w:val="WW8Num2z0"/>
    <w:qFormat/>
    <w:rsid w:val="00A17BB1"/>
    <w:rPr>
      <w:rFonts w:ascii="Times New Roman" w:hAnsi="Times New Roman"/>
    </w:rPr>
  </w:style>
  <w:style w:type="character" w:customStyle="1" w:styleId="WW8Num2z1">
    <w:name w:val="WW8Num2z1"/>
    <w:qFormat/>
    <w:rsid w:val="00A17BB1"/>
    <w:rPr>
      <w:rFonts w:ascii="Courier New" w:hAnsi="Courier New"/>
    </w:rPr>
  </w:style>
  <w:style w:type="character" w:customStyle="1" w:styleId="WW8Num2z2">
    <w:name w:val="WW8Num2z2"/>
    <w:qFormat/>
    <w:rsid w:val="00A17BB1"/>
    <w:rPr>
      <w:rFonts w:ascii="Wingdings" w:hAnsi="Wingdings"/>
    </w:rPr>
  </w:style>
  <w:style w:type="character" w:customStyle="1" w:styleId="WW8Num2z3">
    <w:name w:val="WW8Num2z3"/>
    <w:qFormat/>
    <w:rsid w:val="00A17BB1"/>
    <w:rPr>
      <w:rFonts w:ascii="Symbol" w:hAnsi="Symbol"/>
    </w:rPr>
  </w:style>
  <w:style w:type="character" w:customStyle="1" w:styleId="BodyTextChar">
    <w:name w:val="Body Text Char"/>
    <w:semiHidden/>
    <w:qFormat/>
    <w:locked/>
    <w:rsid w:val="00A17BB1"/>
    <w:rPr>
      <w:rFonts w:ascii="Times New Roman" w:hAnsi="Times New Roman" w:cs="Times New Roman"/>
      <w:sz w:val="24"/>
    </w:rPr>
  </w:style>
  <w:style w:type="character" w:customStyle="1" w:styleId="BodyTextChar2">
    <w:name w:val="Body Text Char2"/>
    <w:link w:val="BodyText"/>
    <w:qFormat/>
    <w:locked/>
    <w:rsid w:val="00A17BB1"/>
    <w:rPr>
      <w:rFonts w:ascii="Times New Roman" w:hAnsi="Times New Roman"/>
      <w:sz w:val="24"/>
      <w:lang w:eastAsia="ar-SA"/>
    </w:rPr>
  </w:style>
  <w:style w:type="character" w:styleId="CommentReference">
    <w:name w:val="annotation reference"/>
    <w:uiPriority w:val="99"/>
    <w:qFormat/>
    <w:rsid w:val="00A17BB1"/>
    <w:rPr>
      <w:rFonts w:cs="Times New Roman"/>
      <w:sz w:val="16"/>
    </w:rPr>
  </w:style>
  <w:style w:type="character" w:customStyle="1" w:styleId="CommentTextChar">
    <w:name w:val="Comment Text Char"/>
    <w:link w:val="CommentText"/>
    <w:uiPriority w:val="99"/>
    <w:qFormat/>
    <w:locked/>
    <w:rsid w:val="00A17BB1"/>
    <w:rPr>
      <w:rFonts w:ascii="Times New Roman" w:hAnsi="Times New Roman" w:cs="Times New Roman"/>
      <w:sz w:val="20"/>
      <w:lang w:eastAsia="lt-LT"/>
    </w:rPr>
  </w:style>
  <w:style w:type="character" w:customStyle="1" w:styleId="hps">
    <w:name w:val="hps"/>
    <w:qFormat/>
    <w:rsid w:val="00A17BB1"/>
  </w:style>
  <w:style w:type="character" w:customStyle="1" w:styleId="CommentSubjectChar">
    <w:name w:val="Comment Subject Char"/>
    <w:uiPriority w:val="99"/>
    <w:semiHidden/>
    <w:qFormat/>
    <w:locked/>
    <w:rsid w:val="00A17BB1"/>
    <w:rPr>
      <w:rFonts w:ascii="Times New Roman" w:hAnsi="Times New Roman"/>
      <w:b/>
      <w:sz w:val="20"/>
      <w:lang w:eastAsia="ar-SA" w:bidi="ar-SA"/>
    </w:rPr>
  </w:style>
  <w:style w:type="character" w:customStyle="1" w:styleId="CommentSubjectChar1">
    <w:name w:val="Comment Subject Char1"/>
    <w:link w:val="CommentSubject"/>
    <w:semiHidden/>
    <w:qFormat/>
    <w:locked/>
    <w:rsid w:val="00A17BB1"/>
    <w:rPr>
      <w:rFonts w:ascii="Times New Roman" w:hAnsi="Times New Roman" w:cs="Times New Roman"/>
      <w:b/>
      <w:sz w:val="20"/>
      <w:lang w:eastAsia="lt-LT"/>
    </w:rPr>
  </w:style>
  <w:style w:type="character" w:customStyle="1" w:styleId="para">
    <w:name w:val="para"/>
    <w:qFormat/>
    <w:rsid w:val="00A17BB1"/>
  </w:style>
  <w:style w:type="character" w:customStyle="1" w:styleId="content">
    <w:name w:val="content"/>
    <w:qFormat/>
    <w:rsid w:val="00A17BB1"/>
  </w:style>
  <w:style w:type="character" w:customStyle="1" w:styleId="Stilius3Diagrama">
    <w:name w:val="Stilius3 Diagrama"/>
    <w:link w:val="Stilius3"/>
    <w:qFormat/>
    <w:locked/>
    <w:rsid w:val="00A17BB1"/>
    <w:rPr>
      <w:rFonts w:ascii="Times New Roman" w:hAnsi="Times New Roman"/>
    </w:rPr>
  </w:style>
  <w:style w:type="character" w:customStyle="1" w:styleId="normal-h">
    <w:name w:val="normal-h"/>
    <w:qFormat/>
    <w:rsid w:val="00A17BB1"/>
  </w:style>
  <w:style w:type="character" w:customStyle="1" w:styleId="PlainTextChar">
    <w:name w:val="Plain Text Char"/>
    <w:link w:val="PlainText"/>
    <w:qFormat/>
    <w:locked/>
    <w:rsid w:val="00A17BB1"/>
    <w:rPr>
      <w:rFonts w:ascii="Calibri" w:hAnsi="Calibri" w:cs="Times New Roman"/>
    </w:rPr>
  </w:style>
  <w:style w:type="character" w:customStyle="1" w:styleId="FontStyle66">
    <w:name w:val="Font Style66"/>
    <w:qFormat/>
    <w:rsid w:val="00A17BB1"/>
    <w:rPr>
      <w:rFonts w:ascii="Times New Roman" w:hAnsi="Times New Roman"/>
      <w:sz w:val="22"/>
    </w:rPr>
  </w:style>
  <w:style w:type="character" w:customStyle="1" w:styleId="BodyTextChar1">
    <w:name w:val="Body Text Char1"/>
    <w:qFormat/>
    <w:rsid w:val="00A17BB1"/>
    <w:rPr>
      <w:rFonts w:ascii="Times New Roman" w:hAnsi="Times New Roman"/>
      <w:sz w:val="20"/>
    </w:rPr>
  </w:style>
  <w:style w:type="character" w:customStyle="1" w:styleId="ListParagraphChar">
    <w:name w:val="List Paragraph Char"/>
    <w:aliases w:val="List Paragraph Red Char,lp1 Char,Bullet 1 Char,Use Case List Paragraph Char,Numbering Char,ERP-List Paragraph Char,List Paragraph1 Char,List Paragraph11 Char,Bullet EY Char,List Paragraph2 Char,List Paragraph21 Char,Lentele Char"/>
    <w:link w:val="Sraopastraipa1"/>
    <w:uiPriority w:val="34"/>
    <w:qFormat/>
    <w:locked/>
    <w:rsid w:val="00A17BB1"/>
    <w:rPr>
      <w:rFonts w:ascii="TimesLT" w:hAnsi="TimesLT"/>
      <w:sz w:val="20"/>
    </w:rPr>
  </w:style>
  <w:style w:type="character" w:customStyle="1" w:styleId="WW-DefaultParagraphFont1111">
    <w:name w:val="WW-Default Paragraph Font1111"/>
    <w:qFormat/>
    <w:rsid w:val="00A17BB1"/>
    <w:rPr>
      <w:sz w:val="20"/>
    </w:rPr>
  </w:style>
  <w:style w:type="character" w:customStyle="1" w:styleId="Numeravimosimboliai">
    <w:name w:val="Numeravimo simboliai"/>
    <w:qFormat/>
    <w:rsid w:val="00A17BB1"/>
  </w:style>
  <w:style w:type="character" w:customStyle="1" w:styleId="CommentTextChar1">
    <w:name w:val="Comment Text Char1"/>
    <w:qFormat/>
    <w:locked/>
    <w:rsid w:val="00A17BB1"/>
    <w:rPr>
      <w:lang w:eastAsia="lt-LT"/>
    </w:rPr>
  </w:style>
  <w:style w:type="character" w:customStyle="1" w:styleId="Bodytext0">
    <w:name w:val="Body text_"/>
    <w:qFormat/>
    <w:locked/>
    <w:rsid w:val="00A17BB1"/>
    <w:rPr>
      <w:sz w:val="22"/>
      <w:shd w:val="clear" w:color="auto" w:fill="FFFFFF"/>
    </w:rPr>
  </w:style>
  <w:style w:type="character" w:customStyle="1" w:styleId="Bodytext4">
    <w:name w:val="Body text (4)_"/>
    <w:link w:val="Bodytext40"/>
    <w:qFormat/>
    <w:locked/>
    <w:rsid w:val="00A17BB1"/>
  </w:style>
  <w:style w:type="character" w:customStyle="1" w:styleId="Hyperlink0">
    <w:name w:val="Hyperlink.0"/>
    <w:basedOn w:val="Hipersaitas1"/>
    <w:qFormat/>
    <w:rsid w:val="00A17BB1"/>
    <w:rPr>
      <w:rFonts w:cs="Times New Roman"/>
      <w:color w:val="0000FF"/>
      <w:u w:val="single"/>
    </w:rPr>
  </w:style>
  <w:style w:type="character" w:customStyle="1" w:styleId="CharChar7">
    <w:name w:val="Char Char7"/>
    <w:semiHidden/>
    <w:qFormat/>
    <w:rsid w:val="00A17BB1"/>
    <w:rPr>
      <w:rFonts w:eastAsia="Calibri"/>
      <w:lang w:val="lt-LT" w:bidi="ar-SA"/>
    </w:rPr>
  </w:style>
  <w:style w:type="character" w:styleId="PageNumber">
    <w:name w:val="page number"/>
    <w:qFormat/>
    <w:rsid w:val="00A17BB1"/>
  </w:style>
  <w:style w:type="character" w:customStyle="1" w:styleId="CharChar5">
    <w:name w:val="Char Char5"/>
    <w:qFormat/>
    <w:rsid w:val="00A17BB1"/>
    <w:rPr>
      <w:rFonts w:eastAsia="Andale Sans UI" w:cs="Calibri"/>
      <w:szCs w:val="24"/>
      <w:lang w:eastAsia="ar-SA"/>
    </w:rPr>
  </w:style>
  <w:style w:type="character" w:customStyle="1" w:styleId="BodytextChar0">
    <w:name w:val="Body text Char"/>
    <w:link w:val="Pagrindinistekstas4"/>
    <w:qFormat/>
    <w:rsid w:val="00A17BB1"/>
    <w:rPr>
      <w:rFonts w:ascii="TimesLT" w:hAnsi="TimesLT" w:cs="TimesLT"/>
      <w:lang w:val="en-US" w:eastAsia="zh-CN"/>
    </w:rPr>
  </w:style>
  <w:style w:type="character" w:customStyle="1" w:styleId="CharChar15">
    <w:name w:val="Char Char15"/>
    <w:qFormat/>
    <w:locked/>
    <w:rsid w:val="00A17BB1"/>
    <w:rPr>
      <w:rFonts w:ascii="Times New Roman" w:hAnsi="Times New Roman" w:cs="Times New Roman"/>
      <w:sz w:val="28"/>
      <w:lang w:val="lt-LT" w:eastAsia="lt-LT"/>
    </w:rPr>
  </w:style>
  <w:style w:type="character" w:customStyle="1" w:styleId="CharChar10">
    <w:name w:val="Char Char10"/>
    <w:qFormat/>
    <w:locked/>
    <w:rsid w:val="00A17BB1"/>
    <w:rPr>
      <w:rFonts w:ascii="Times New Roman" w:hAnsi="Times New Roman" w:cs="Times New Roman"/>
      <w:sz w:val="24"/>
      <w:lang w:val="lt-LT" w:eastAsia="lt-LT"/>
    </w:rPr>
  </w:style>
  <w:style w:type="character" w:customStyle="1" w:styleId="Rodyklssaitas">
    <w:name w:val="Rodyklės saitas"/>
    <w:qFormat/>
    <w:rsid w:val="00A17BB1"/>
  </w:style>
  <w:style w:type="character" w:customStyle="1" w:styleId="Iskyrimas">
    <w:name w:val="Išskyrimas"/>
    <w:uiPriority w:val="99"/>
    <w:qFormat/>
    <w:rsid w:val="00A17BB1"/>
    <w:rPr>
      <w:i/>
      <w:iCs/>
    </w:rPr>
  </w:style>
  <w:style w:type="character" w:customStyle="1" w:styleId="Internetosaitas">
    <w:name w:val="Interneto saitas"/>
    <w:uiPriority w:val="99"/>
    <w:qFormat/>
    <w:locked/>
    <w:rsid w:val="00A17BB1"/>
    <w:rPr>
      <w:rFonts w:cs="Times New Roman"/>
      <w:color w:val="0000FF"/>
      <w:u w:val="single"/>
    </w:rPr>
  </w:style>
  <w:style w:type="character" w:customStyle="1" w:styleId="FootnoteTextChar">
    <w:name w:val="Footnote Text Char"/>
    <w:basedOn w:val="DefaultParagraphFont"/>
    <w:link w:val="FootnoteText"/>
    <w:qFormat/>
    <w:rsid w:val="00A17BB1"/>
    <w:rPr>
      <w:rFonts w:ascii="Times New Roman" w:eastAsia="Times New Roman" w:hAnsi="Times New Roman"/>
      <w:lang w:val="en-US"/>
    </w:rPr>
  </w:style>
  <w:style w:type="character" w:customStyle="1" w:styleId="Inaosprieraias">
    <w:name w:val="Išnašos prieraišas"/>
    <w:qFormat/>
    <w:rsid w:val="00A17BB1"/>
    <w:rPr>
      <w:vertAlign w:val="superscript"/>
    </w:rPr>
  </w:style>
  <w:style w:type="character" w:customStyle="1" w:styleId="FootnoteCharacters">
    <w:name w:val="Footnote Characters"/>
    <w:qFormat/>
    <w:locked/>
    <w:rsid w:val="00A17BB1"/>
    <w:rPr>
      <w:vertAlign w:val="superscript"/>
    </w:rPr>
  </w:style>
  <w:style w:type="character" w:customStyle="1" w:styleId="Numatytasispastraiposriftas1">
    <w:name w:val="Numatytasis pastraipos šriftas1"/>
    <w:qFormat/>
    <w:rsid w:val="00A17BB1"/>
  </w:style>
  <w:style w:type="character" w:customStyle="1" w:styleId="Skaiiai2lygisChar">
    <w:name w:val="Skaičiai_2 lygis Char"/>
    <w:basedOn w:val="DefaultParagraphFont"/>
    <w:link w:val="Skaiiai2lygis"/>
    <w:qFormat/>
    <w:locked/>
    <w:rsid w:val="00A17BB1"/>
    <w:rPr>
      <w:rFonts w:ascii="Times New Roman" w:eastAsia="Times New Roman" w:hAnsi="Times New Roman"/>
      <w:color w:val="000000"/>
      <w:lang w:val="en-US"/>
    </w:rPr>
  </w:style>
  <w:style w:type="character" w:customStyle="1" w:styleId="CommentTextChar2">
    <w:name w:val="Comment Text Char2"/>
    <w:uiPriority w:val="99"/>
    <w:qFormat/>
    <w:locked/>
    <w:rsid w:val="00A17BB1"/>
    <w:rPr>
      <w:rFonts w:ascii="Times New Roman" w:hAnsi="Times New Roman" w:cs="Times New Roman"/>
      <w:sz w:val="20"/>
      <w:lang w:eastAsia="lt-LT"/>
    </w:rPr>
  </w:style>
  <w:style w:type="character" w:styleId="PlaceholderText">
    <w:name w:val="Placeholder Text"/>
    <w:basedOn w:val="DefaultParagraphFont"/>
    <w:uiPriority w:val="99"/>
    <w:semiHidden/>
    <w:qFormat/>
    <w:rsid w:val="00A17BB1"/>
    <w:rPr>
      <w:color w:val="808080"/>
    </w:rPr>
  </w:style>
  <w:style w:type="character" w:customStyle="1" w:styleId="Inaosramenys">
    <w:name w:val="Išnašos rašmenys"/>
    <w:qFormat/>
    <w:rsid w:val="00A17BB1"/>
  </w:style>
  <w:style w:type="character" w:customStyle="1" w:styleId="Galinsinaosprieraias">
    <w:name w:val="Galinės išnašos prieraišas"/>
    <w:qFormat/>
    <w:rsid w:val="00A17BB1"/>
    <w:rPr>
      <w:vertAlign w:val="superscript"/>
    </w:rPr>
  </w:style>
  <w:style w:type="character" w:customStyle="1" w:styleId="Galinsinaosramenys">
    <w:name w:val="Galinės išnašos rašmenys"/>
    <w:qFormat/>
    <w:rsid w:val="00A17BB1"/>
  </w:style>
  <w:style w:type="character" w:customStyle="1" w:styleId="Aplankytasinternetosaitas">
    <w:name w:val="Aplankytas interneto saitas"/>
    <w:qFormat/>
    <w:rsid w:val="00A17BB1"/>
    <w:rPr>
      <w:color w:val="800000"/>
      <w:u w:val="single"/>
    </w:rPr>
  </w:style>
  <w:style w:type="character" w:customStyle="1" w:styleId="WWCharLFO1LVL1">
    <w:name w:val="WW_CharLFO1LVL1"/>
    <w:qFormat/>
    <w:rsid w:val="00A17BB1"/>
    <w:rPr>
      <w:rFonts w:ascii="Times New Roman" w:eastAsia="Calibri" w:hAnsi="Times New Roman" w:cs="Times New Roman"/>
      <w:sz w:val="20"/>
    </w:rPr>
  </w:style>
  <w:style w:type="character" w:customStyle="1" w:styleId="WWCharLFO1LVL2">
    <w:name w:val="WW_CharLFO1LVL2"/>
    <w:qFormat/>
    <w:rsid w:val="00A17BB1"/>
    <w:rPr>
      <w:rFonts w:ascii="Courier New" w:hAnsi="Courier New" w:cs="Courier New"/>
    </w:rPr>
  </w:style>
  <w:style w:type="character" w:customStyle="1" w:styleId="WWCharLFO1LVL3">
    <w:name w:val="WW_CharLFO1LVL3"/>
    <w:qFormat/>
    <w:rsid w:val="00A17BB1"/>
    <w:rPr>
      <w:rFonts w:ascii="Wingdings" w:hAnsi="Wingdings"/>
    </w:rPr>
  </w:style>
  <w:style w:type="character" w:customStyle="1" w:styleId="WWCharLFO1LVL4">
    <w:name w:val="WW_CharLFO1LVL4"/>
    <w:qFormat/>
    <w:rsid w:val="00A17BB1"/>
    <w:rPr>
      <w:rFonts w:ascii="Symbol" w:hAnsi="Symbol"/>
    </w:rPr>
  </w:style>
  <w:style w:type="character" w:customStyle="1" w:styleId="WWCharLFO1LVL5">
    <w:name w:val="WW_CharLFO1LVL5"/>
    <w:qFormat/>
    <w:rsid w:val="00A17BB1"/>
    <w:rPr>
      <w:rFonts w:ascii="Courier New" w:hAnsi="Courier New" w:cs="Courier New"/>
    </w:rPr>
  </w:style>
  <w:style w:type="character" w:customStyle="1" w:styleId="WWCharLFO1LVL6">
    <w:name w:val="WW_CharLFO1LVL6"/>
    <w:qFormat/>
    <w:rsid w:val="00A17BB1"/>
    <w:rPr>
      <w:rFonts w:ascii="Wingdings" w:hAnsi="Wingdings"/>
    </w:rPr>
  </w:style>
  <w:style w:type="character" w:customStyle="1" w:styleId="WWCharLFO1LVL7">
    <w:name w:val="WW_CharLFO1LVL7"/>
    <w:qFormat/>
    <w:rsid w:val="00A17BB1"/>
    <w:rPr>
      <w:rFonts w:ascii="Symbol" w:hAnsi="Symbol"/>
    </w:rPr>
  </w:style>
  <w:style w:type="character" w:customStyle="1" w:styleId="WWCharLFO1LVL8">
    <w:name w:val="WW_CharLFO1LVL8"/>
    <w:qFormat/>
    <w:rsid w:val="00A17BB1"/>
    <w:rPr>
      <w:rFonts w:ascii="Courier New" w:hAnsi="Courier New" w:cs="Courier New"/>
    </w:rPr>
  </w:style>
  <w:style w:type="character" w:customStyle="1" w:styleId="WWCharLFO1LVL9">
    <w:name w:val="WW_CharLFO1LVL9"/>
    <w:qFormat/>
    <w:rsid w:val="00A17BB1"/>
    <w:rPr>
      <w:rFonts w:ascii="Wingdings" w:hAnsi="Wingdings"/>
    </w:rPr>
  </w:style>
  <w:style w:type="character" w:customStyle="1" w:styleId="WWCharLFO2LVL1">
    <w:name w:val="WW_CharLFO2LVL1"/>
    <w:qFormat/>
    <w:rsid w:val="00A17BB1"/>
    <w:rPr>
      <w:rFonts w:ascii="Times New Roman" w:eastAsia="Calibri" w:hAnsi="Times New Roman" w:cs="Times New Roman"/>
    </w:rPr>
  </w:style>
  <w:style w:type="character" w:customStyle="1" w:styleId="WWCharLFO2LVL2">
    <w:name w:val="WW_CharLFO2LVL2"/>
    <w:qFormat/>
    <w:rsid w:val="00A17BB1"/>
    <w:rPr>
      <w:rFonts w:ascii="Courier New" w:hAnsi="Courier New" w:cs="Courier New"/>
    </w:rPr>
  </w:style>
  <w:style w:type="character" w:customStyle="1" w:styleId="WWCharLFO2LVL3">
    <w:name w:val="WW_CharLFO2LVL3"/>
    <w:qFormat/>
    <w:rsid w:val="00A17BB1"/>
    <w:rPr>
      <w:rFonts w:ascii="Wingdings" w:hAnsi="Wingdings"/>
    </w:rPr>
  </w:style>
  <w:style w:type="character" w:customStyle="1" w:styleId="WWCharLFO2LVL4">
    <w:name w:val="WW_CharLFO2LVL4"/>
    <w:qFormat/>
    <w:rsid w:val="00A17BB1"/>
    <w:rPr>
      <w:rFonts w:ascii="Symbol" w:hAnsi="Symbol"/>
    </w:rPr>
  </w:style>
  <w:style w:type="character" w:customStyle="1" w:styleId="WWCharLFO2LVL5">
    <w:name w:val="WW_CharLFO2LVL5"/>
    <w:qFormat/>
    <w:rsid w:val="00A17BB1"/>
    <w:rPr>
      <w:rFonts w:ascii="Courier New" w:hAnsi="Courier New" w:cs="Courier New"/>
    </w:rPr>
  </w:style>
  <w:style w:type="character" w:customStyle="1" w:styleId="WWCharLFO2LVL6">
    <w:name w:val="WW_CharLFO2LVL6"/>
    <w:qFormat/>
    <w:rsid w:val="00A17BB1"/>
    <w:rPr>
      <w:rFonts w:ascii="Wingdings" w:hAnsi="Wingdings"/>
    </w:rPr>
  </w:style>
  <w:style w:type="character" w:customStyle="1" w:styleId="WWCharLFO2LVL7">
    <w:name w:val="WW_CharLFO2LVL7"/>
    <w:qFormat/>
    <w:rsid w:val="00A17BB1"/>
    <w:rPr>
      <w:rFonts w:ascii="Symbol" w:hAnsi="Symbol"/>
    </w:rPr>
  </w:style>
  <w:style w:type="character" w:customStyle="1" w:styleId="WWCharLFO2LVL8">
    <w:name w:val="WW_CharLFO2LVL8"/>
    <w:qFormat/>
    <w:rsid w:val="00A17BB1"/>
    <w:rPr>
      <w:rFonts w:ascii="Courier New" w:hAnsi="Courier New" w:cs="Courier New"/>
    </w:rPr>
  </w:style>
  <w:style w:type="character" w:customStyle="1" w:styleId="WWCharLFO2LVL9">
    <w:name w:val="WW_CharLFO2LVL9"/>
    <w:qFormat/>
    <w:rsid w:val="00A17BB1"/>
    <w:rPr>
      <w:rFonts w:ascii="Wingdings" w:hAnsi="Wingdings"/>
    </w:rPr>
  </w:style>
  <w:style w:type="paragraph" w:customStyle="1" w:styleId="Heading">
    <w:name w:val="Heading"/>
    <w:basedOn w:val="Normal"/>
    <w:next w:val="BodyText"/>
    <w:qFormat/>
    <w:rsid w:val="00A17BB1"/>
    <w:pPr>
      <w:keepNext/>
      <w:spacing w:before="240" w:after="120"/>
    </w:pPr>
    <w:rPr>
      <w:rFonts w:eastAsia="Arial Unicode MS" w:cs="Tahoma"/>
      <w:sz w:val="28"/>
      <w:szCs w:val="28"/>
    </w:rPr>
  </w:style>
  <w:style w:type="paragraph" w:styleId="BodyText">
    <w:name w:val="Body Text"/>
    <w:basedOn w:val="Normal"/>
    <w:link w:val="BodyTextChar2"/>
    <w:rsid w:val="00A17BB1"/>
    <w:pPr>
      <w:spacing w:after="160" w:line="240" w:lineRule="exact"/>
    </w:pPr>
    <w:rPr>
      <w:rFonts w:ascii="Times New Roman" w:eastAsiaTheme="minorHAnsi" w:hAnsi="Times New Roman" w:cstheme="minorBidi"/>
      <w:kern w:val="2"/>
      <w:sz w:val="24"/>
      <w:szCs w:val="22"/>
      <w:lang w:eastAsia="ar-SA"/>
      <w14:ligatures w14:val="standardContextual"/>
    </w:rPr>
  </w:style>
  <w:style w:type="character" w:customStyle="1" w:styleId="BodyTextChar3">
    <w:name w:val="Body Text Char3"/>
    <w:basedOn w:val="DefaultParagraphFont"/>
    <w:uiPriority w:val="99"/>
    <w:semiHidden/>
    <w:rsid w:val="00A17BB1"/>
    <w:rPr>
      <w:rFonts w:ascii="Calibri" w:eastAsia="Calibri" w:hAnsi="Calibri" w:cs="Times New Roman"/>
      <w:kern w:val="0"/>
      <w:sz w:val="20"/>
      <w:szCs w:val="20"/>
      <w:lang w:eastAsia="lt-LT"/>
      <w14:ligatures w14:val="none"/>
    </w:rPr>
  </w:style>
  <w:style w:type="paragraph" w:styleId="List">
    <w:name w:val="List"/>
    <w:basedOn w:val="BodyText"/>
    <w:rsid w:val="00A17BB1"/>
    <w:pPr>
      <w:spacing w:after="120" w:line="240" w:lineRule="auto"/>
    </w:pPr>
    <w:rPr>
      <w:rFonts w:cs="Mangal"/>
    </w:rPr>
  </w:style>
  <w:style w:type="paragraph" w:styleId="Caption">
    <w:name w:val="caption"/>
    <w:basedOn w:val="Normal"/>
    <w:qFormat/>
    <w:rsid w:val="00A17BB1"/>
    <w:pPr>
      <w:suppressLineNumbers/>
      <w:spacing w:before="120" w:after="120"/>
    </w:pPr>
    <w:rPr>
      <w:rFonts w:cs="Mangal"/>
      <w:i/>
      <w:iCs/>
      <w:lang w:eastAsia="ar-SA"/>
    </w:rPr>
  </w:style>
  <w:style w:type="paragraph" w:customStyle="1" w:styleId="Index">
    <w:name w:val="Index"/>
    <w:basedOn w:val="Normal"/>
    <w:qFormat/>
    <w:rsid w:val="00A17BB1"/>
    <w:pPr>
      <w:suppressLineNumbers/>
    </w:pPr>
    <w:rPr>
      <w:rFonts w:cs="Arial"/>
    </w:rPr>
  </w:style>
  <w:style w:type="paragraph" w:customStyle="1" w:styleId="Antrat1">
    <w:name w:val="Antraštė1"/>
    <w:basedOn w:val="Normal"/>
    <w:next w:val="BodyText"/>
    <w:link w:val="Antrat1Diagrama"/>
    <w:qFormat/>
    <w:rsid w:val="00A17BB1"/>
    <w:pPr>
      <w:keepNext/>
      <w:spacing w:before="240" w:after="120"/>
    </w:pPr>
    <w:rPr>
      <w:rFonts w:ascii="Times New Roman" w:eastAsiaTheme="minorHAnsi" w:hAnsi="Times New Roman"/>
      <w:kern w:val="2"/>
      <w:sz w:val="28"/>
      <w:szCs w:val="22"/>
      <w14:ligatures w14:val="standardContextual"/>
    </w:rPr>
  </w:style>
  <w:style w:type="paragraph" w:customStyle="1" w:styleId="Rodykl">
    <w:name w:val="Rodyklė"/>
    <w:basedOn w:val="Normal"/>
    <w:qFormat/>
    <w:rsid w:val="00A17BB1"/>
    <w:pPr>
      <w:suppressLineNumbers/>
    </w:pPr>
    <w:rPr>
      <w:rFonts w:cs="Mangal"/>
      <w:lang w:eastAsia="ar-SA"/>
    </w:rPr>
  </w:style>
  <w:style w:type="paragraph" w:customStyle="1" w:styleId="CharChar9DiagramaDiagramaCharChar">
    <w:name w:val="Char Char9 Diagrama Diagrama Char Char"/>
    <w:basedOn w:val="Normal"/>
    <w:qFormat/>
    <w:rsid w:val="00A17BB1"/>
    <w:pPr>
      <w:spacing w:after="160" w:line="240" w:lineRule="exact"/>
    </w:pPr>
    <w:rPr>
      <w:rFonts w:ascii="Tahoma" w:hAnsi="Tahoma"/>
      <w:lang w:val="en-US" w:eastAsia="en-US"/>
    </w:rPr>
  </w:style>
  <w:style w:type="paragraph" w:styleId="TOC1">
    <w:name w:val="toc 1"/>
    <w:basedOn w:val="Normal"/>
    <w:autoRedefine/>
    <w:semiHidden/>
    <w:rsid w:val="00A17BB1"/>
  </w:style>
  <w:style w:type="paragraph" w:customStyle="1" w:styleId="Point1">
    <w:name w:val="Point 1"/>
    <w:basedOn w:val="Normal"/>
    <w:qFormat/>
    <w:rsid w:val="00A17BB1"/>
    <w:pPr>
      <w:spacing w:before="120" w:after="120"/>
      <w:ind w:left="1418" w:hanging="567"/>
      <w:jc w:val="both"/>
    </w:pPr>
    <w:rPr>
      <w:lang w:val="en-GB"/>
    </w:rPr>
  </w:style>
  <w:style w:type="paragraph" w:customStyle="1" w:styleId="HeaderandFooter">
    <w:name w:val="Header and Footer"/>
    <w:basedOn w:val="Normal"/>
    <w:qFormat/>
    <w:rsid w:val="00A17BB1"/>
  </w:style>
  <w:style w:type="paragraph" w:styleId="Header">
    <w:name w:val="header"/>
    <w:basedOn w:val="Normal"/>
    <w:link w:val="HeaderChar"/>
    <w:rsid w:val="00A17BB1"/>
    <w:pPr>
      <w:widowControl w:val="0"/>
      <w:tabs>
        <w:tab w:val="center" w:pos="4153"/>
        <w:tab w:val="right" w:pos="8306"/>
      </w:tabs>
      <w:spacing w:after="20"/>
      <w:jc w:val="both"/>
    </w:pPr>
    <w:rPr>
      <w:rFonts w:ascii="Times New Roman" w:eastAsiaTheme="minorHAnsi" w:hAnsi="Times New Roman"/>
      <w:kern w:val="2"/>
      <w:sz w:val="24"/>
      <w:szCs w:val="22"/>
      <w14:ligatures w14:val="standardContextual"/>
    </w:rPr>
  </w:style>
  <w:style w:type="character" w:customStyle="1" w:styleId="HeaderChar1">
    <w:name w:val="Header Char1"/>
    <w:basedOn w:val="DefaultParagraphFont"/>
    <w:uiPriority w:val="99"/>
    <w:semiHidden/>
    <w:rsid w:val="00A17BB1"/>
    <w:rPr>
      <w:rFonts w:ascii="Calibri" w:eastAsia="Calibri" w:hAnsi="Calibri" w:cs="Times New Roman"/>
      <w:kern w:val="0"/>
      <w:sz w:val="20"/>
      <w:szCs w:val="20"/>
      <w:lang w:eastAsia="lt-LT"/>
      <w14:ligatures w14:val="none"/>
    </w:rPr>
  </w:style>
  <w:style w:type="paragraph" w:styleId="BodyText3">
    <w:name w:val="Body Text 3"/>
    <w:basedOn w:val="Normal"/>
    <w:link w:val="BodyText3Char"/>
    <w:qFormat/>
    <w:rsid w:val="00A17BB1"/>
    <w:pPr>
      <w:jc w:val="both"/>
    </w:pPr>
    <w:rPr>
      <w:rFonts w:eastAsia="Times New Roman"/>
    </w:rPr>
  </w:style>
  <w:style w:type="character" w:customStyle="1" w:styleId="BodyText3Char">
    <w:name w:val="Body Text 3 Char"/>
    <w:basedOn w:val="DefaultParagraphFont"/>
    <w:link w:val="BodyText3"/>
    <w:rsid w:val="00A17BB1"/>
    <w:rPr>
      <w:rFonts w:ascii="Calibri" w:eastAsia="Times New Roman" w:hAnsi="Calibri" w:cs="Times New Roman"/>
      <w:kern w:val="0"/>
      <w:sz w:val="20"/>
      <w:szCs w:val="20"/>
      <w:lang w:eastAsia="lt-LT"/>
      <w14:ligatures w14:val="none"/>
    </w:rPr>
  </w:style>
  <w:style w:type="paragraph" w:styleId="BodyTextIndent">
    <w:name w:val="Body Text Indent"/>
    <w:basedOn w:val="Normal"/>
    <w:link w:val="BodyTextIndentChar"/>
    <w:rsid w:val="00A17BB1"/>
    <w:pPr>
      <w:spacing w:after="120" w:line="480" w:lineRule="auto"/>
    </w:pPr>
    <w:rPr>
      <w:rFonts w:ascii="Times New Roman" w:eastAsiaTheme="minorHAnsi" w:hAnsi="Times New Roman"/>
      <w:kern w:val="2"/>
      <w:sz w:val="24"/>
      <w:szCs w:val="22"/>
      <w14:ligatures w14:val="standardContextual"/>
    </w:rPr>
  </w:style>
  <w:style w:type="character" w:customStyle="1" w:styleId="BodyTextIndentChar1">
    <w:name w:val="Body Text Indent Char1"/>
    <w:basedOn w:val="DefaultParagraphFont"/>
    <w:uiPriority w:val="99"/>
    <w:semiHidden/>
    <w:rsid w:val="00A17BB1"/>
    <w:rPr>
      <w:rFonts w:ascii="Calibri" w:eastAsia="Calibri" w:hAnsi="Calibri" w:cs="Times New Roman"/>
      <w:kern w:val="0"/>
      <w:sz w:val="20"/>
      <w:szCs w:val="20"/>
      <w:lang w:eastAsia="lt-LT"/>
      <w14:ligatures w14:val="none"/>
    </w:rPr>
  </w:style>
  <w:style w:type="paragraph" w:styleId="Footer">
    <w:name w:val="footer"/>
    <w:basedOn w:val="Normal"/>
    <w:link w:val="FooterChar"/>
    <w:uiPriority w:val="99"/>
    <w:rsid w:val="00A17BB1"/>
    <w:pPr>
      <w:tabs>
        <w:tab w:val="center" w:pos="4320"/>
        <w:tab w:val="right" w:pos="8640"/>
      </w:tabs>
    </w:pPr>
    <w:rPr>
      <w:rFonts w:ascii="Times New Roman" w:eastAsiaTheme="minorHAnsi" w:hAnsi="Times New Roman"/>
      <w:kern w:val="2"/>
      <w:sz w:val="24"/>
      <w:szCs w:val="22"/>
      <w14:ligatures w14:val="standardContextual"/>
    </w:rPr>
  </w:style>
  <w:style w:type="character" w:customStyle="1" w:styleId="FooterChar1">
    <w:name w:val="Footer Char1"/>
    <w:basedOn w:val="DefaultParagraphFont"/>
    <w:uiPriority w:val="99"/>
    <w:semiHidden/>
    <w:rsid w:val="00A17BB1"/>
    <w:rPr>
      <w:rFonts w:ascii="Calibri" w:eastAsia="Calibri" w:hAnsi="Calibri" w:cs="Times New Roman"/>
      <w:kern w:val="0"/>
      <w:sz w:val="20"/>
      <w:szCs w:val="20"/>
      <w:lang w:eastAsia="lt-LT"/>
      <w14:ligatures w14:val="none"/>
    </w:rPr>
  </w:style>
  <w:style w:type="paragraph" w:customStyle="1" w:styleId="Pagrindinistekstas1">
    <w:name w:val="Pagrindinis tekstas1"/>
    <w:qFormat/>
    <w:rsid w:val="00A17BB1"/>
    <w:pPr>
      <w:suppressAutoHyphens/>
      <w:spacing w:after="0" w:line="240" w:lineRule="auto"/>
      <w:ind w:firstLine="312"/>
      <w:jc w:val="both"/>
    </w:pPr>
    <w:rPr>
      <w:rFonts w:ascii="TimesLT" w:eastAsia="Calibri" w:hAnsi="TimesLT" w:cs="TimesLT"/>
      <w:kern w:val="0"/>
      <w:sz w:val="24"/>
      <w:szCs w:val="20"/>
      <w:lang w:val="en-US"/>
      <w14:ligatures w14:val="none"/>
    </w:rPr>
  </w:style>
  <w:style w:type="paragraph" w:customStyle="1" w:styleId="CentrBoldm">
    <w:name w:val="CentrBoldm"/>
    <w:basedOn w:val="Normal"/>
    <w:qFormat/>
    <w:rsid w:val="00A17BB1"/>
    <w:pPr>
      <w:jc w:val="center"/>
    </w:pPr>
    <w:rPr>
      <w:rFonts w:ascii="TimesLT" w:hAnsi="TimesLT" w:cs="TimesLT"/>
      <w:b/>
      <w:bCs/>
      <w:lang w:val="en-US" w:eastAsia="en-US"/>
    </w:rPr>
  </w:style>
  <w:style w:type="paragraph" w:customStyle="1" w:styleId="bodytext1">
    <w:name w:val="bodytext"/>
    <w:basedOn w:val="Normal"/>
    <w:qFormat/>
    <w:rsid w:val="00A17BB1"/>
    <w:pPr>
      <w:spacing w:beforeAutospacing="1" w:afterAutospacing="1"/>
    </w:pPr>
  </w:style>
  <w:style w:type="paragraph" w:customStyle="1" w:styleId="Sraopastraipa1">
    <w:name w:val="Sąrašo pastraipa1"/>
    <w:basedOn w:val="Normal"/>
    <w:link w:val="ListParagraphChar"/>
    <w:uiPriority w:val="34"/>
    <w:qFormat/>
    <w:rsid w:val="00A17BB1"/>
    <w:pPr>
      <w:ind w:left="720"/>
      <w:contextualSpacing/>
    </w:pPr>
    <w:rPr>
      <w:rFonts w:ascii="TimesLT" w:eastAsiaTheme="minorHAnsi" w:hAnsi="TimesLT" w:cstheme="minorBidi"/>
      <w:kern w:val="2"/>
      <w:szCs w:val="22"/>
      <w:lang w:eastAsia="en-US"/>
      <w14:ligatures w14:val="standardContextual"/>
    </w:rPr>
  </w:style>
  <w:style w:type="paragraph" w:styleId="BodyTextIndent2">
    <w:name w:val="Body Text Indent 2"/>
    <w:basedOn w:val="Normal"/>
    <w:link w:val="BodyTextIndent2Char"/>
    <w:qFormat/>
    <w:rsid w:val="00A17BB1"/>
    <w:pPr>
      <w:spacing w:after="120" w:line="480" w:lineRule="auto"/>
      <w:ind w:left="283"/>
    </w:pPr>
    <w:rPr>
      <w:rFonts w:ascii="Times New Roman" w:eastAsiaTheme="minorHAnsi" w:hAnsi="Times New Roman"/>
      <w:kern w:val="2"/>
      <w:sz w:val="24"/>
      <w:szCs w:val="22"/>
      <w14:ligatures w14:val="standardContextual"/>
    </w:rPr>
  </w:style>
  <w:style w:type="character" w:customStyle="1" w:styleId="BodyTextIndent2Char1">
    <w:name w:val="Body Text Indent 2 Char1"/>
    <w:basedOn w:val="DefaultParagraphFont"/>
    <w:uiPriority w:val="99"/>
    <w:semiHidden/>
    <w:rsid w:val="00A17BB1"/>
    <w:rPr>
      <w:rFonts w:ascii="Calibri" w:eastAsia="Calibri" w:hAnsi="Calibri" w:cs="Times New Roman"/>
      <w:kern w:val="0"/>
      <w:sz w:val="20"/>
      <w:szCs w:val="20"/>
      <w:lang w:eastAsia="lt-LT"/>
      <w14:ligatures w14:val="none"/>
    </w:rPr>
  </w:style>
  <w:style w:type="paragraph" w:styleId="BalloonText">
    <w:name w:val="Balloon Text"/>
    <w:basedOn w:val="Normal"/>
    <w:link w:val="BalloonTextChar"/>
    <w:qFormat/>
    <w:rsid w:val="00A17BB1"/>
    <w:rPr>
      <w:rFonts w:ascii="Tahoma" w:eastAsiaTheme="minorHAnsi" w:hAnsi="Tahoma"/>
      <w:kern w:val="2"/>
      <w:sz w:val="16"/>
      <w:szCs w:val="22"/>
      <w14:ligatures w14:val="standardContextual"/>
    </w:rPr>
  </w:style>
  <w:style w:type="character" w:customStyle="1" w:styleId="BalloonTextChar1">
    <w:name w:val="Balloon Text Char1"/>
    <w:basedOn w:val="DefaultParagraphFont"/>
    <w:uiPriority w:val="99"/>
    <w:semiHidden/>
    <w:rsid w:val="00A17BB1"/>
    <w:rPr>
      <w:rFonts w:ascii="Segoe UI" w:eastAsia="Calibri" w:hAnsi="Segoe UI" w:cs="Segoe UI"/>
      <w:kern w:val="0"/>
      <w:sz w:val="18"/>
      <w:szCs w:val="18"/>
      <w:lang w:eastAsia="lt-LT"/>
      <w14:ligatures w14:val="none"/>
    </w:rPr>
  </w:style>
  <w:style w:type="paragraph" w:customStyle="1" w:styleId="Sraopastraipa2">
    <w:name w:val="Sąrašo pastraipa2"/>
    <w:basedOn w:val="Normal"/>
    <w:qFormat/>
    <w:rsid w:val="00A17BB1"/>
    <w:pPr>
      <w:ind w:left="720"/>
      <w:contextualSpacing/>
    </w:pPr>
  </w:style>
  <w:style w:type="paragraph" w:customStyle="1" w:styleId="Pagrindinistekstas2">
    <w:name w:val="Pagrindinis tekstas2"/>
    <w:link w:val="Pagrindinistekstas2Diagrama"/>
    <w:qFormat/>
    <w:rsid w:val="00A17BB1"/>
    <w:pPr>
      <w:suppressAutoHyphens/>
      <w:spacing w:after="0" w:line="240" w:lineRule="auto"/>
      <w:ind w:firstLine="312"/>
      <w:jc w:val="both"/>
    </w:pPr>
    <w:rPr>
      <w:rFonts w:ascii="Times New Roman" w:hAnsi="Times New Roman" w:cs="Times New Roman"/>
      <w:sz w:val="24"/>
      <w:lang w:eastAsia="lt-LT"/>
    </w:rPr>
  </w:style>
  <w:style w:type="paragraph" w:customStyle="1" w:styleId="Betarp1">
    <w:name w:val="Be tarpų1"/>
    <w:qFormat/>
    <w:rsid w:val="00A17BB1"/>
    <w:pPr>
      <w:suppressAutoHyphens/>
      <w:spacing w:after="0" w:line="240" w:lineRule="auto"/>
    </w:pPr>
    <w:rPr>
      <w:rFonts w:ascii="Times New Roman" w:eastAsia="Calibri" w:hAnsi="Times New Roman" w:cs="Times New Roman"/>
      <w:kern w:val="0"/>
      <w:sz w:val="24"/>
      <w:szCs w:val="24"/>
      <w:lang w:eastAsia="lt-LT"/>
      <w14:ligatures w14:val="none"/>
    </w:rPr>
  </w:style>
  <w:style w:type="paragraph" w:styleId="BodyText2">
    <w:name w:val="Body Text 2"/>
    <w:basedOn w:val="Normal"/>
    <w:link w:val="BodyText2Char"/>
    <w:semiHidden/>
    <w:qFormat/>
    <w:rsid w:val="00A17BB1"/>
    <w:pPr>
      <w:spacing w:after="120" w:line="480" w:lineRule="auto"/>
    </w:pPr>
    <w:rPr>
      <w:rFonts w:eastAsia="Times New Roman"/>
    </w:rPr>
  </w:style>
  <w:style w:type="character" w:customStyle="1" w:styleId="BodyText2Char">
    <w:name w:val="Body Text 2 Char"/>
    <w:basedOn w:val="DefaultParagraphFont"/>
    <w:link w:val="BodyText2"/>
    <w:semiHidden/>
    <w:rsid w:val="00A17BB1"/>
    <w:rPr>
      <w:rFonts w:ascii="Calibri" w:eastAsia="Times New Roman" w:hAnsi="Calibri" w:cs="Times New Roman"/>
      <w:kern w:val="0"/>
      <w:sz w:val="20"/>
      <w:szCs w:val="20"/>
      <w:lang w:eastAsia="lt-LT"/>
      <w14:ligatures w14:val="none"/>
    </w:rPr>
  </w:style>
  <w:style w:type="paragraph" w:styleId="NormalWeb">
    <w:name w:val="Normal (Web)"/>
    <w:basedOn w:val="Normal"/>
    <w:uiPriority w:val="99"/>
    <w:qFormat/>
    <w:rsid w:val="00A17BB1"/>
    <w:pPr>
      <w:spacing w:beforeAutospacing="1" w:afterAutospacing="1"/>
    </w:pPr>
    <w:rPr>
      <w:sz w:val="18"/>
      <w:szCs w:val="18"/>
      <w:lang w:val="en-US" w:eastAsia="en-US"/>
    </w:rPr>
  </w:style>
  <w:style w:type="paragraph" w:customStyle="1" w:styleId="NoSpacing1">
    <w:name w:val="No Spacing1"/>
    <w:qFormat/>
    <w:rsid w:val="00A17BB1"/>
    <w:pPr>
      <w:widowControl w:val="0"/>
      <w:suppressAutoHyphens/>
      <w:spacing w:after="200" w:line="276" w:lineRule="auto"/>
    </w:pPr>
    <w:rPr>
      <w:rFonts w:ascii="Calibri" w:eastAsia="Calibri" w:hAnsi="Calibri" w:cs="Calibri"/>
      <w:kern w:val="0"/>
      <w:lang w:eastAsia="ar-SA"/>
      <w14:ligatures w14:val="none"/>
    </w:rPr>
  </w:style>
  <w:style w:type="paragraph" w:styleId="HTMLPreformatted">
    <w:name w:val="HTML Preformatted"/>
    <w:basedOn w:val="Normal"/>
    <w:link w:val="HTMLPreformattedChar"/>
    <w:qFormat/>
    <w:rsid w:val="00A1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kern w:val="2"/>
      <w:szCs w:val="22"/>
      <w14:ligatures w14:val="standardContextual"/>
    </w:rPr>
  </w:style>
  <w:style w:type="character" w:customStyle="1" w:styleId="HTMLPreformattedChar1">
    <w:name w:val="HTML Preformatted Char1"/>
    <w:basedOn w:val="DefaultParagraphFont"/>
    <w:uiPriority w:val="99"/>
    <w:semiHidden/>
    <w:rsid w:val="00A17BB1"/>
    <w:rPr>
      <w:rFonts w:ascii="Consolas" w:eastAsia="Calibri" w:hAnsi="Consolas" w:cs="Times New Roman"/>
      <w:kern w:val="0"/>
      <w:sz w:val="20"/>
      <w:szCs w:val="20"/>
      <w:lang w:eastAsia="lt-LT"/>
      <w14:ligatures w14:val="none"/>
    </w:rPr>
  </w:style>
  <w:style w:type="paragraph" w:customStyle="1" w:styleId="Pagrindinistekstas3">
    <w:name w:val="Pagrindinis tekstas3"/>
    <w:link w:val="Pagrindinistekstas3Diagrama"/>
    <w:qFormat/>
    <w:rsid w:val="00A17BB1"/>
    <w:pPr>
      <w:suppressAutoHyphens/>
      <w:spacing w:after="0" w:line="240" w:lineRule="auto"/>
      <w:ind w:firstLine="312"/>
      <w:jc w:val="both"/>
    </w:pPr>
    <w:rPr>
      <w:rFonts w:ascii="Times New Roman" w:hAnsi="Times New Roman" w:cs="Times New Roman"/>
      <w:sz w:val="24"/>
      <w:lang w:eastAsia="lt-LT"/>
    </w:rPr>
  </w:style>
  <w:style w:type="paragraph" w:customStyle="1" w:styleId="Patvirtinta">
    <w:name w:val="Patvirtinta"/>
    <w:qFormat/>
    <w:rsid w:val="00A17BB1"/>
    <w:pPr>
      <w:tabs>
        <w:tab w:val="left" w:pos="1304"/>
        <w:tab w:val="left" w:pos="1457"/>
        <w:tab w:val="left" w:pos="1604"/>
        <w:tab w:val="left" w:pos="1757"/>
      </w:tabs>
      <w:suppressAutoHyphens/>
      <w:spacing w:after="0" w:line="240" w:lineRule="auto"/>
      <w:ind w:left="5953"/>
    </w:pPr>
    <w:rPr>
      <w:rFonts w:ascii="TimesLT" w:eastAsia="Calibri" w:hAnsi="TimesLT" w:cs="Times New Roman"/>
      <w:kern w:val="0"/>
      <w:sz w:val="24"/>
      <w:szCs w:val="20"/>
      <w:lang w:val="en-US"/>
      <w14:ligatures w14:val="none"/>
    </w:rPr>
  </w:style>
  <w:style w:type="paragraph" w:customStyle="1" w:styleId="MAZAS">
    <w:name w:val="MAZAS"/>
    <w:qFormat/>
    <w:rsid w:val="00A17BB1"/>
    <w:pPr>
      <w:suppressAutoHyphens/>
      <w:spacing w:after="0" w:line="240" w:lineRule="auto"/>
      <w:ind w:firstLine="312"/>
      <w:jc w:val="both"/>
    </w:pPr>
    <w:rPr>
      <w:rFonts w:ascii="TimesLT" w:eastAsia="Calibri" w:hAnsi="TimesLT" w:cs="Times New Roman"/>
      <w:color w:val="000000"/>
      <w:kern w:val="0"/>
      <w:sz w:val="8"/>
      <w:szCs w:val="8"/>
      <w:lang w:val="en-US"/>
      <w14:ligatures w14:val="none"/>
    </w:rPr>
  </w:style>
  <w:style w:type="paragraph" w:customStyle="1" w:styleId="CharChar7DiagramaDiagrama">
    <w:name w:val="Char Char7 Diagrama Diagrama"/>
    <w:basedOn w:val="Normal"/>
    <w:qFormat/>
    <w:rsid w:val="00A17BB1"/>
    <w:pPr>
      <w:spacing w:after="160" w:line="240" w:lineRule="exact"/>
    </w:pPr>
    <w:rPr>
      <w:rFonts w:ascii="Tahoma" w:hAnsi="Tahoma"/>
      <w:lang w:val="en-US" w:eastAsia="en-US"/>
    </w:rPr>
  </w:style>
  <w:style w:type="paragraph" w:styleId="BlockText">
    <w:name w:val="Block Text"/>
    <w:basedOn w:val="Normal"/>
    <w:qFormat/>
    <w:rsid w:val="00A17BB1"/>
    <w:pPr>
      <w:spacing w:line="100" w:lineRule="atLeast"/>
    </w:pPr>
    <w:rPr>
      <w:lang w:eastAsia="ar-SA"/>
    </w:rPr>
  </w:style>
  <w:style w:type="paragraph" w:styleId="CommentText">
    <w:name w:val="annotation text"/>
    <w:basedOn w:val="Normal"/>
    <w:link w:val="CommentTextChar"/>
    <w:uiPriority w:val="99"/>
    <w:qFormat/>
    <w:rsid w:val="00A17BB1"/>
    <w:rPr>
      <w:rFonts w:ascii="Times New Roman" w:eastAsiaTheme="minorHAnsi" w:hAnsi="Times New Roman"/>
      <w:kern w:val="2"/>
      <w:szCs w:val="22"/>
      <w14:ligatures w14:val="standardContextual"/>
    </w:rPr>
  </w:style>
  <w:style w:type="character" w:customStyle="1" w:styleId="CommentTextChar3">
    <w:name w:val="Comment Text Char3"/>
    <w:basedOn w:val="DefaultParagraphFont"/>
    <w:uiPriority w:val="99"/>
    <w:semiHidden/>
    <w:rsid w:val="00A17BB1"/>
    <w:rPr>
      <w:rFonts w:ascii="Calibri" w:eastAsia="Calibri" w:hAnsi="Calibri" w:cs="Times New Roman"/>
      <w:kern w:val="0"/>
      <w:sz w:val="20"/>
      <w:szCs w:val="20"/>
      <w:lang w:eastAsia="lt-LT"/>
      <w14:ligatures w14:val="none"/>
    </w:rPr>
  </w:style>
  <w:style w:type="paragraph" w:styleId="CommentSubject">
    <w:name w:val="annotation subject"/>
    <w:basedOn w:val="CommentText"/>
    <w:link w:val="CommentSubjectChar1"/>
    <w:semiHidden/>
    <w:qFormat/>
    <w:rsid w:val="00A17BB1"/>
    <w:rPr>
      <w:b/>
    </w:rPr>
  </w:style>
  <w:style w:type="character" w:customStyle="1" w:styleId="CommentSubjectChar2">
    <w:name w:val="Comment Subject Char2"/>
    <w:basedOn w:val="CommentTextChar3"/>
    <w:uiPriority w:val="99"/>
    <w:semiHidden/>
    <w:rsid w:val="00A17BB1"/>
    <w:rPr>
      <w:rFonts w:ascii="Calibri" w:eastAsia="Calibri" w:hAnsi="Calibri" w:cs="Times New Roman"/>
      <w:b/>
      <w:bCs/>
      <w:kern w:val="0"/>
      <w:sz w:val="20"/>
      <w:szCs w:val="20"/>
      <w:lang w:eastAsia="lt-LT"/>
      <w14:ligatures w14:val="none"/>
    </w:rPr>
  </w:style>
  <w:style w:type="paragraph" w:customStyle="1" w:styleId="CharCharCharCharCharChar">
    <w:name w:val="Char Char Char Char Char Char"/>
    <w:basedOn w:val="Normal"/>
    <w:qFormat/>
    <w:rsid w:val="00A17BB1"/>
    <w:pPr>
      <w:spacing w:after="160" w:line="240" w:lineRule="exact"/>
    </w:pPr>
    <w:rPr>
      <w:rFonts w:ascii="Tahoma" w:hAnsi="Tahoma"/>
      <w:lang w:val="en-US" w:eastAsia="en-US"/>
    </w:rPr>
  </w:style>
  <w:style w:type="paragraph" w:customStyle="1" w:styleId="BodyText10">
    <w:name w:val="Body Text1"/>
    <w:qFormat/>
    <w:rsid w:val="00A17BB1"/>
    <w:pPr>
      <w:suppressAutoHyphens/>
      <w:spacing w:after="0" w:line="240" w:lineRule="auto"/>
      <w:ind w:firstLine="312"/>
      <w:jc w:val="both"/>
    </w:pPr>
    <w:rPr>
      <w:rFonts w:ascii="TimesLT" w:eastAsia="Calibri" w:hAnsi="TimesLT" w:cs="Times New Roman"/>
      <w:kern w:val="0"/>
      <w:sz w:val="24"/>
      <w:szCs w:val="20"/>
      <w:lang w:val="en-US"/>
      <w14:ligatures w14:val="none"/>
    </w:rPr>
  </w:style>
  <w:style w:type="paragraph" w:customStyle="1" w:styleId="HTMLBody">
    <w:name w:val="HTML Body"/>
    <w:qFormat/>
    <w:rsid w:val="00A17BB1"/>
    <w:pPr>
      <w:suppressAutoHyphens/>
      <w:spacing w:after="0" w:line="240" w:lineRule="auto"/>
    </w:pPr>
    <w:rPr>
      <w:rFonts w:ascii="Courier New" w:eastAsia="Batang" w:hAnsi="Courier New" w:cs="Courier New"/>
      <w:kern w:val="0"/>
      <w:sz w:val="24"/>
      <w:szCs w:val="20"/>
      <w:lang w:val="en-AU" w:eastAsia="ar-SA"/>
      <w14:ligatures w14:val="none"/>
    </w:rPr>
  </w:style>
  <w:style w:type="paragraph" w:customStyle="1" w:styleId="Default">
    <w:name w:val="Default"/>
    <w:qFormat/>
    <w:rsid w:val="00A17BB1"/>
    <w:pPr>
      <w:suppressAutoHyphens/>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customStyle="1" w:styleId="Normall">
    <w:name w:val="Normal_l"/>
    <w:basedOn w:val="Normal"/>
    <w:qFormat/>
    <w:rsid w:val="00A17BB1"/>
    <w:rPr>
      <w:rFonts w:ascii="TimesLT" w:eastAsia="Times New Roman" w:hAnsi="TimesLT"/>
      <w:lang w:val="en-GB" w:eastAsia="en-US"/>
    </w:rPr>
  </w:style>
  <w:style w:type="paragraph" w:customStyle="1" w:styleId="TableHeading">
    <w:name w:val="Table_Heading"/>
    <w:basedOn w:val="Normal"/>
    <w:qFormat/>
    <w:rsid w:val="00A17BB1"/>
    <w:pPr>
      <w:keepNext/>
      <w:keepLines/>
      <w:spacing w:before="40" w:after="40"/>
      <w:jc w:val="both"/>
    </w:pPr>
    <w:rPr>
      <w:rFonts w:ascii="Arial" w:eastAsia="Times New Roman" w:hAnsi="Arial"/>
      <w:b/>
      <w:sz w:val="22"/>
      <w:lang w:eastAsia="ar-SA"/>
    </w:rPr>
  </w:style>
  <w:style w:type="paragraph" w:customStyle="1" w:styleId="SSutPunktas">
    <w:name w:val="SSutPunktas"/>
    <w:basedOn w:val="Normal"/>
    <w:qFormat/>
    <w:rsid w:val="00A17BB1"/>
    <w:pPr>
      <w:tabs>
        <w:tab w:val="left" w:pos="360"/>
      </w:tabs>
      <w:spacing w:after="57"/>
      <w:ind w:left="340" w:hanging="340"/>
      <w:jc w:val="both"/>
      <w:outlineLvl w:val="1"/>
    </w:pPr>
    <w:rPr>
      <w:rFonts w:eastAsia="Times New Roman"/>
      <w:color w:val="000000"/>
      <w:lang w:eastAsia="en-US"/>
    </w:rPr>
  </w:style>
  <w:style w:type="paragraph" w:customStyle="1" w:styleId="SSutSkyrius">
    <w:name w:val="SSutSkyrius"/>
    <w:basedOn w:val="Normal"/>
    <w:next w:val="SSutPunktas"/>
    <w:qFormat/>
    <w:rsid w:val="00A17BB1"/>
    <w:pPr>
      <w:keepNext/>
      <w:tabs>
        <w:tab w:val="left" w:pos="360"/>
      </w:tabs>
      <w:spacing w:before="113" w:after="57"/>
      <w:ind w:left="340" w:hanging="340"/>
      <w:outlineLvl w:val="0"/>
    </w:pPr>
    <w:rPr>
      <w:rFonts w:eastAsia="Times New Roman"/>
      <w:b/>
      <w:color w:val="000000"/>
      <w:lang w:eastAsia="en-US"/>
    </w:rPr>
  </w:style>
  <w:style w:type="paragraph" w:customStyle="1" w:styleId="Stilius3">
    <w:name w:val="Stilius3"/>
    <w:basedOn w:val="Normal"/>
    <w:link w:val="Stilius3Diagrama"/>
    <w:qFormat/>
    <w:rsid w:val="00A17BB1"/>
    <w:pPr>
      <w:spacing w:before="200"/>
      <w:jc w:val="both"/>
    </w:pPr>
    <w:rPr>
      <w:rFonts w:ascii="Times New Roman" w:eastAsiaTheme="minorHAnsi" w:hAnsi="Times New Roman" w:cstheme="minorBidi"/>
      <w:kern w:val="2"/>
      <w:sz w:val="22"/>
      <w:szCs w:val="22"/>
      <w:lang w:eastAsia="en-US"/>
      <w14:ligatures w14:val="standardContextual"/>
    </w:rPr>
  </w:style>
  <w:style w:type="paragraph" w:styleId="ListBullet">
    <w:name w:val="List Bullet"/>
    <w:basedOn w:val="Normal"/>
    <w:uiPriority w:val="99"/>
    <w:qFormat/>
    <w:rsid w:val="00A17BB1"/>
    <w:pPr>
      <w:tabs>
        <w:tab w:val="left" w:pos="3180"/>
      </w:tabs>
    </w:pPr>
    <w:rPr>
      <w:rFonts w:ascii="Arial" w:hAnsi="Arial"/>
      <w:sz w:val="16"/>
    </w:rPr>
  </w:style>
  <w:style w:type="paragraph" w:customStyle="1" w:styleId="Standard">
    <w:name w:val="Standard"/>
    <w:qFormat/>
    <w:rsid w:val="00A17BB1"/>
    <w:pPr>
      <w:widowControl w:val="0"/>
      <w:suppressAutoHyphens/>
      <w:spacing w:after="57" w:line="240" w:lineRule="auto"/>
      <w:jc w:val="both"/>
    </w:pPr>
    <w:rPr>
      <w:rFonts w:ascii="TimesLT" w:eastAsia="Calibri" w:hAnsi="TimesLT" w:cs="Times New Roman"/>
      <w:kern w:val="0"/>
      <w:sz w:val="24"/>
      <w:szCs w:val="20"/>
      <w14:ligatures w14:val="none"/>
    </w:rPr>
  </w:style>
  <w:style w:type="paragraph" w:styleId="PlainText">
    <w:name w:val="Plain Text"/>
    <w:basedOn w:val="Normal"/>
    <w:link w:val="PlainTextChar"/>
    <w:qFormat/>
    <w:rsid w:val="00A17BB1"/>
    <w:rPr>
      <w:rFonts w:eastAsiaTheme="minorHAnsi"/>
      <w:kern w:val="2"/>
      <w:sz w:val="22"/>
      <w:szCs w:val="22"/>
      <w:lang w:eastAsia="en-US"/>
      <w14:ligatures w14:val="standardContextual"/>
    </w:rPr>
  </w:style>
  <w:style w:type="character" w:customStyle="1" w:styleId="PlainTextChar1">
    <w:name w:val="Plain Text Char1"/>
    <w:basedOn w:val="DefaultParagraphFont"/>
    <w:uiPriority w:val="99"/>
    <w:semiHidden/>
    <w:rsid w:val="00A17BB1"/>
    <w:rPr>
      <w:rFonts w:ascii="Consolas" w:eastAsia="Calibri" w:hAnsi="Consolas" w:cs="Times New Roman"/>
      <w:kern w:val="0"/>
      <w:sz w:val="21"/>
      <w:szCs w:val="21"/>
      <w:lang w:eastAsia="lt-LT"/>
      <w14:ligatures w14:val="none"/>
    </w:rPr>
  </w:style>
  <w:style w:type="paragraph" w:customStyle="1" w:styleId="NormalLent">
    <w:name w:val="Normal Lent"/>
    <w:basedOn w:val="Normal"/>
    <w:qFormat/>
    <w:rsid w:val="00A17BB1"/>
    <w:pPr>
      <w:jc w:val="both"/>
    </w:pPr>
    <w:rPr>
      <w:lang w:eastAsia="en-US"/>
    </w:rPr>
  </w:style>
  <w:style w:type="paragraph" w:customStyle="1" w:styleId="normaltableau">
    <w:name w:val="normal_tableau"/>
    <w:basedOn w:val="Normal"/>
    <w:qFormat/>
    <w:rsid w:val="00A17BB1"/>
    <w:pPr>
      <w:spacing w:before="120" w:after="120"/>
      <w:jc w:val="both"/>
    </w:pPr>
    <w:rPr>
      <w:rFonts w:ascii="Optima" w:hAnsi="Optima"/>
      <w:sz w:val="22"/>
      <w:lang w:val="en-GB" w:eastAsia="en-US"/>
    </w:rPr>
  </w:style>
  <w:style w:type="paragraph" w:customStyle="1" w:styleId="DiagramaDiagramaDiagrama">
    <w:name w:val="Diagrama Diagrama Diagrama"/>
    <w:basedOn w:val="Normal"/>
    <w:qFormat/>
    <w:rsid w:val="00A17BB1"/>
    <w:pPr>
      <w:spacing w:after="160" w:line="240" w:lineRule="exact"/>
    </w:pPr>
    <w:rPr>
      <w:rFonts w:ascii="Tahoma" w:hAnsi="Tahoma"/>
      <w:lang w:val="en-US" w:eastAsia="en-US"/>
    </w:rPr>
  </w:style>
  <w:style w:type="paragraph" w:customStyle="1" w:styleId="Bodytext11">
    <w:name w:val="Body text1"/>
    <w:basedOn w:val="Normal"/>
    <w:qFormat/>
    <w:rsid w:val="00A17BB1"/>
    <w:rPr>
      <w:rFonts w:eastAsia="Times New Roman"/>
      <w:sz w:val="22"/>
      <w:shd w:val="clear" w:color="auto" w:fill="FFFFFF"/>
    </w:rPr>
  </w:style>
  <w:style w:type="paragraph" w:customStyle="1" w:styleId="Bodytext40">
    <w:name w:val="Body text (4)"/>
    <w:basedOn w:val="Normal"/>
    <w:link w:val="Bodytext4"/>
    <w:qFormat/>
    <w:rsid w:val="00A17BB1"/>
    <w:rPr>
      <w:rFonts w:asciiTheme="minorHAnsi" w:eastAsiaTheme="minorHAnsi" w:hAnsiTheme="minorHAnsi" w:cstheme="minorBidi"/>
      <w:kern w:val="2"/>
      <w:sz w:val="22"/>
      <w:szCs w:val="22"/>
      <w:shd w:val="clear" w:color="auto" w:fill="FFFFFF"/>
      <w:lang w:eastAsia="en-US"/>
      <w14:ligatures w14:val="standardContextual"/>
    </w:rPr>
  </w:style>
  <w:style w:type="paragraph" w:customStyle="1" w:styleId="Pagrindinistekstas4">
    <w:name w:val="Pagrindinis tekstas4"/>
    <w:link w:val="BodytextChar0"/>
    <w:qFormat/>
    <w:rsid w:val="00A17BB1"/>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A17BB1"/>
    <w:pPr>
      <w:widowControl w:val="0"/>
      <w:spacing w:after="120"/>
      <w:ind w:left="283"/>
    </w:pPr>
    <w:rPr>
      <w:rFonts w:eastAsia="Andale Sans UI"/>
      <w:sz w:val="16"/>
      <w:szCs w:val="16"/>
    </w:rPr>
  </w:style>
  <w:style w:type="character" w:customStyle="1" w:styleId="BodyTextIndent3Char">
    <w:name w:val="Body Text Indent 3 Char"/>
    <w:basedOn w:val="DefaultParagraphFont"/>
    <w:link w:val="BodyTextIndent3"/>
    <w:rsid w:val="00A17BB1"/>
    <w:rPr>
      <w:rFonts w:ascii="Calibri" w:eastAsia="Andale Sans UI" w:hAnsi="Calibri" w:cs="Times New Roman"/>
      <w:kern w:val="0"/>
      <w:sz w:val="16"/>
      <w:szCs w:val="16"/>
      <w:lang w:eastAsia="lt-LT"/>
      <w14:ligatures w14:val="none"/>
    </w:rPr>
  </w:style>
  <w:style w:type="paragraph" w:customStyle="1" w:styleId="Bodytxt">
    <w:name w:val="Bodytxt"/>
    <w:basedOn w:val="Normal"/>
    <w:qFormat/>
    <w:rsid w:val="00A17BB1"/>
    <w:pPr>
      <w:keepNext/>
      <w:jc w:val="both"/>
    </w:pPr>
    <w:rPr>
      <w:rFonts w:eastAsia="Times New Roman"/>
      <w:sz w:val="22"/>
      <w:szCs w:val="22"/>
      <w:lang w:eastAsia="fi-FI"/>
    </w:rPr>
  </w:style>
  <w:style w:type="paragraph" w:customStyle="1" w:styleId="Lentelsturinys">
    <w:name w:val="Lentel?s turinys"/>
    <w:basedOn w:val="Normal"/>
    <w:qFormat/>
    <w:rsid w:val="00A17BB1"/>
    <w:pPr>
      <w:widowControl w:val="0"/>
      <w:suppressLineNumbers/>
      <w:textAlignment w:val="baseline"/>
    </w:pPr>
    <w:rPr>
      <w:rFonts w:eastAsia="Times New Roman"/>
      <w:lang w:eastAsia="zh-CN"/>
    </w:rPr>
  </w:style>
  <w:style w:type="paragraph" w:customStyle="1" w:styleId="BankNormal">
    <w:name w:val="BankNormal"/>
    <w:basedOn w:val="Normal"/>
    <w:qFormat/>
    <w:rsid w:val="00A17BB1"/>
    <w:pPr>
      <w:spacing w:after="240"/>
      <w:textAlignment w:val="baseline"/>
    </w:pPr>
    <w:rPr>
      <w:lang w:val="en-US" w:eastAsia="en-US"/>
    </w:rPr>
  </w:style>
  <w:style w:type="paragraph" w:customStyle="1" w:styleId="FrameContents">
    <w:name w:val="Frame Contents"/>
    <w:basedOn w:val="Normal"/>
    <w:qFormat/>
    <w:rsid w:val="00A17BB1"/>
  </w:style>
  <w:style w:type="paragraph" w:customStyle="1" w:styleId="Sraopastraipa3">
    <w:name w:val="Sąrašo pastraipa3"/>
    <w:basedOn w:val="Normal"/>
    <w:qFormat/>
    <w:rsid w:val="00A17BB1"/>
    <w:pPr>
      <w:ind w:left="720"/>
      <w:contextualSpacing/>
    </w:pPr>
  </w:style>
  <w:style w:type="paragraph" w:styleId="FootnoteText">
    <w:name w:val="footnote text"/>
    <w:basedOn w:val="Normal"/>
    <w:link w:val="FootnoteTextChar"/>
    <w:rsid w:val="00A17BB1"/>
    <w:pPr>
      <w:tabs>
        <w:tab w:val="left" w:pos="360"/>
      </w:tabs>
      <w:ind w:left="360" w:hanging="360"/>
      <w:textAlignment w:val="baseline"/>
    </w:pPr>
    <w:rPr>
      <w:rFonts w:ascii="Times New Roman" w:eastAsia="Times New Roman" w:hAnsi="Times New Roman" w:cstheme="minorBidi"/>
      <w:kern w:val="2"/>
      <w:sz w:val="22"/>
      <w:szCs w:val="22"/>
      <w:lang w:val="en-US" w:eastAsia="en-US"/>
      <w14:ligatures w14:val="standardContextual"/>
    </w:rPr>
  </w:style>
  <w:style w:type="character" w:customStyle="1" w:styleId="FootnoteTextChar1">
    <w:name w:val="Footnote Text Char1"/>
    <w:basedOn w:val="DefaultParagraphFont"/>
    <w:uiPriority w:val="99"/>
    <w:semiHidden/>
    <w:rsid w:val="00A17BB1"/>
    <w:rPr>
      <w:rFonts w:ascii="Calibri" w:eastAsia="Calibri" w:hAnsi="Calibri" w:cs="Times New Roman"/>
      <w:kern w:val="0"/>
      <w:sz w:val="20"/>
      <w:szCs w:val="20"/>
      <w:lang w:eastAsia="lt-LT"/>
      <w14:ligatures w14:val="none"/>
    </w:rPr>
  </w:style>
  <w:style w:type="paragraph" w:customStyle="1" w:styleId="prastasis1">
    <w:name w:val="Įprastasis1"/>
    <w:qFormat/>
    <w:rsid w:val="00A17BB1"/>
    <w:pPr>
      <w:suppressAutoHyphens/>
      <w:spacing w:line="240" w:lineRule="auto"/>
    </w:pPr>
    <w:rPr>
      <w:rFonts w:ascii="Calibri" w:eastAsia="Calibri" w:hAnsi="Calibri" w:cs="Times New Roman"/>
      <w:kern w:val="0"/>
      <w14:ligatures w14:val="none"/>
    </w:rPr>
  </w:style>
  <w:style w:type="paragraph" w:customStyle="1" w:styleId="Skaiiai2lygis">
    <w:name w:val="Skaičiai_2 lygis"/>
    <w:basedOn w:val="Normal"/>
    <w:link w:val="Skaiiai2lygisChar"/>
    <w:qFormat/>
    <w:rsid w:val="00A17BB1"/>
    <w:pPr>
      <w:jc w:val="both"/>
    </w:pPr>
    <w:rPr>
      <w:rFonts w:ascii="Times New Roman" w:eastAsia="Times New Roman" w:hAnsi="Times New Roman" w:cstheme="minorBidi"/>
      <w:color w:val="000000"/>
      <w:kern w:val="2"/>
      <w:sz w:val="22"/>
      <w:szCs w:val="22"/>
      <w:lang w:val="en-US" w:eastAsia="en-US"/>
      <w14:ligatures w14:val="standardContextual"/>
    </w:rPr>
  </w:style>
  <w:style w:type="paragraph" w:customStyle="1" w:styleId="Kadroturinys">
    <w:name w:val="Kadro turinys"/>
    <w:basedOn w:val="Normal"/>
    <w:qFormat/>
    <w:rsid w:val="00A17BB1"/>
  </w:style>
  <w:style w:type="paragraph" w:customStyle="1" w:styleId="TableContents">
    <w:name w:val="Table Contents"/>
    <w:basedOn w:val="Normal"/>
    <w:qFormat/>
    <w:rsid w:val="00A17BB1"/>
    <w:pPr>
      <w:widowControl w:val="0"/>
      <w:suppressLineNumbers/>
    </w:pPr>
  </w:style>
  <w:style w:type="paragraph" w:customStyle="1" w:styleId="TableHeading0">
    <w:name w:val="Table Heading"/>
    <w:basedOn w:val="TableContents"/>
    <w:qFormat/>
    <w:rsid w:val="00A17BB1"/>
    <w:pPr>
      <w:jc w:val="center"/>
    </w:pPr>
    <w:rPr>
      <w:b/>
      <w:bCs/>
    </w:rPr>
  </w:style>
  <w:style w:type="numbering" w:customStyle="1" w:styleId="WW8Num9">
    <w:name w:val="WW8Num9"/>
    <w:qFormat/>
    <w:rsid w:val="00A17BB1"/>
  </w:style>
  <w:style w:type="table" w:styleId="TableGrid">
    <w:name w:val="Table Grid"/>
    <w:basedOn w:val="TableNormal"/>
    <w:uiPriority w:val="39"/>
    <w:rsid w:val="00A17BB1"/>
    <w:pPr>
      <w:suppressAutoHyphens/>
      <w:spacing w:after="0" w:line="240" w:lineRule="auto"/>
    </w:pPr>
    <w:rPr>
      <w:rFonts w:ascii="Calibri" w:eastAsia="Calibri" w:hAnsi="Calibri"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4z1">
    <w:name w:val="WW8Num14z1"/>
    <w:qFormat/>
    <w:rsid w:val="00A17BB1"/>
    <w:rPr>
      <w:rFonts w:ascii="Times New Roman" w:hAnsi="Times New Roman" w:cs="Times New Roman"/>
      <w:b w:val="0"/>
      <w:bCs w:val="0"/>
      <w:strike w:val="0"/>
      <w:dstrike w:val="0"/>
      <w:color w:val="auto"/>
      <w:u w:val="none"/>
      <w:effect w:val="none"/>
    </w:rPr>
  </w:style>
  <w:style w:type="paragraph" w:styleId="ListNumber">
    <w:name w:val="List Number"/>
    <w:basedOn w:val="Normal"/>
    <w:uiPriority w:val="99"/>
    <w:unhideWhenUsed/>
    <w:rsid w:val="00A17BB1"/>
    <w:pPr>
      <w:numPr>
        <w:numId w:val="10"/>
      </w:numPr>
      <w:suppressAutoHyphens w:val="0"/>
      <w:spacing w:after="160" w:line="259" w:lineRule="auto"/>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DefaultParagraphFont"/>
    <w:rsid w:val="00A17BB1"/>
  </w:style>
  <w:style w:type="character" w:customStyle="1" w:styleId="bold1">
    <w:name w:val="bold1"/>
    <w:uiPriority w:val="99"/>
    <w:rsid w:val="00A17BB1"/>
    <w:rPr>
      <w:b/>
      <w:bCs/>
    </w:rPr>
  </w:style>
  <w:style w:type="character" w:styleId="Hyperlink">
    <w:name w:val="Hyperlink"/>
    <w:basedOn w:val="DefaultParagraphFont"/>
    <w:uiPriority w:val="99"/>
    <w:unhideWhenUsed/>
    <w:rsid w:val="00A17BB1"/>
    <w:rPr>
      <w:color w:val="467886" w:themeColor="hyperlink"/>
      <w:u w:val="single"/>
    </w:rPr>
  </w:style>
  <w:style w:type="character" w:styleId="FollowedHyperlink">
    <w:name w:val="FollowedHyperlink"/>
    <w:basedOn w:val="DefaultParagraphFont"/>
    <w:uiPriority w:val="99"/>
    <w:semiHidden/>
    <w:unhideWhenUsed/>
    <w:rsid w:val="00A17BB1"/>
    <w:rPr>
      <w:color w:val="96607D" w:themeColor="followedHyperlink"/>
      <w:u w:val="single"/>
    </w:rPr>
  </w:style>
  <w:style w:type="paragraph" w:styleId="Revision">
    <w:name w:val="Revision"/>
    <w:hidden/>
    <w:uiPriority w:val="99"/>
    <w:semiHidden/>
    <w:rsid w:val="00A17BB1"/>
    <w:pPr>
      <w:spacing w:after="0" w:line="240" w:lineRule="auto"/>
    </w:pPr>
    <w:rPr>
      <w:kern w:val="0"/>
      <w14:ligatures w14:val="none"/>
    </w:rPr>
  </w:style>
  <w:style w:type="character" w:customStyle="1" w:styleId="variablesosfullname">
    <w:name w:val="variablesosfullname"/>
    <w:basedOn w:val="DefaultParagraphFont"/>
    <w:rsid w:val="00A17BB1"/>
  </w:style>
  <w:style w:type="character" w:customStyle="1" w:styleId="cli">
    <w:name w:val="cli"/>
    <w:basedOn w:val="DefaultParagraphFont"/>
    <w:rsid w:val="00A17BB1"/>
  </w:style>
  <w:style w:type="character" w:styleId="UnresolvedMention">
    <w:name w:val="Unresolved Mention"/>
    <w:basedOn w:val="DefaultParagraphFont"/>
    <w:uiPriority w:val="99"/>
    <w:semiHidden/>
    <w:unhideWhenUsed/>
    <w:rsid w:val="00A17BB1"/>
    <w:rPr>
      <w:color w:val="605E5C"/>
      <w:shd w:val="clear" w:color="auto" w:fill="E1DFDD"/>
    </w:rPr>
  </w:style>
  <w:style w:type="character" w:customStyle="1" w:styleId="a-size-large">
    <w:name w:val="a-size-large"/>
    <w:rsid w:val="00A17BB1"/>
  </w:style>
  <w:style w:type="table" w:customStyle="1" w:styleId="Lentelstinklelis2">
    <w:name w:val="Lentelės tinklelis2"/>
    <w:basedOn w:val="TableNormal"/>
    <w:next w:val="TableGrid"/>
    <w:uiPriority w:val="39"/>
    <w:rsid w:val="00A17BB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A17BB1"/>
  </w:style>
  <w:style w:type="character" w:customStyle="1" w:styleId="cf01">
    <w:name w:val="cf01"/>
    <w:basedOn w:val="DefaultParagraphFont"/>
    <w:rsid w:val="00A17BB1"/>
    <w:rPr>
      <w:rFonts w:ascii="Segoe UI" w:hAnsi="Segoe UI" w:cs="Segoe UI" w:hint="default"/>
      <w:sz w:val="18"/>
      <w:szCs w:val="18"/>
    </w:rPr>
  </w:style>
  <w:style w:type="paragraph" w:customStyle="1" w:styleId="pf0">
    <w:name w:val="pf0"/>
    <w:basedOn w:val="Normal"/>
    <w:rsid w:val="00A17BB1"/>
    <w:pPr>
      <w:suppressAutoHyphens w:val="0"/>
      <w:spacing w:before="100" w:beforeAutospacing="1" w:after="100" w:afterAutospacing="1"/>
    </w:pPr>
    <w:rPr>
      <w:rFonts w:ascii="Times New Roman" w:eastAsia="Times New Roman" w:hAnsi="Times New Roman"/>
      <w:sz w:val="24"/>
      <w:szCs w:val="24"/>
    </w:rPr>
  </w:style>
  <w:style w:type="paragraph" w:customStyle="1" w:styleId="pf1">
    <w:name w:val="pf1"/>
    <w:basedOn w:val="Normal"/>
    <w:rsid w:val="00A17BB1"/>
    <w:pPr>
      <w:suppressAutoHyphens w:val="0"/>
      <w:spacing w:before="100" w:beforeAutospacing="1" w:after="100" w:afterAutospacing="1"/>
    </w:pPr>
    <w:rPr>
      <w:rFonts w:ascii="Times New Roman" w:eastAsia="Times New Roman" w:hAnsi="Times New Roman"/>
      <w:sz w:val="24"/>
      <w:szCs w:val="24"/>
    </w:rPr>
  </w:style>
  <w:style w:type="character" w:customStyle="1" w:styleId="cf21">
    <w:name w:val="cf21"/>
    <w:basedOn w:val="DefaultParagraphFont"/>
    <w:rsid w:val="00A17BB1"/>
    <w:rPr>
      <w:rFonts w:ascii="Segoe UI" w:hAnsi="Segoe UI" w:cs="Segoe UI" w:hint="default"/>
      <w:i/>
      <w:iCs/>
      <w:sz w:val="18"/>
      <w:szCs w:val="18"/>
    </w:rPr>
  </w:style>
  <w:style w:type="character" w:customStyle="1" w:styleId="cf31">
    <w:name w:val="cf31"/>
    <w:basedOn w:val="DefaultParagraphFont"/>
    <w:rsid w:val="00A17BB1"/>
    <w:rPr>
      <w:rFonts w:ascii="Segoe UI" w:hAnsi="Segoe UI" w:cs="Segoe UI" w:hint="default"/>
      <w:i/>
      <w:iCs/>
      <w:sz w:val="18"/>
      <w:szCs w:val="18"/>
    </w:rPr>
  </w:style>
  <w:style w:type="character" w:customStyle="1" w:styleId="cf11">
    <w:name w:val="cf11"/>
    <w:basedOn w:val="DefaultParagraphFont"/>
    <w:rsid w:val="00A17BB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4" ma:contentTypeDescription="Create a new document." ma:contentTypeScope="" ma:versionID="410bc0cbe129b9050d06490e69309768">
  <xsd:schema xmlns:xsd="http://www.w3.org/2001/XMLSchema" xmlns:xs="http://www.w3.org/2001/XMLSchema" xmlns:p="http://schemas.microsoft.com/office/2006/metadata/properties" xmlns:ns2="2a0ba91c-0fcc-4ea6-be66-eb2883a851fb" targetNamespace="http://schemas.microsoft.com/office/2006/metadata/properties" ma:root="true" ma:fieldsID="bf6e9163298481e557ca46b9c768833c" ns2:_="">
    <xsd:import namespace="2a0ba91c-0fcc-4ea6-be66-eb2883a851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ba91c-0fcc-4ea6-be66-eb2883a85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3A92-896A-4D0B-9A8A-01E9C6E66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ba91c-0fcc-4ea6-be66-eb2883a85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9C7909-A074-466C-8A83-43240C11148D}">
  <ds:schemaRefs>
    <ds:schemaRef ds:uri="http://schemas.microsoft.com/sharepoint/v3/contenttype/forms"/>
  </ds:schemaRefs>
</ds:datastoreItem>
</file>

<file path=customXml/itemProps3.xml><?xml version="1.0" encoding="utf-8"?>
<ds:datastoreItem xmlns:ds="http://schemas.openxmlformats.org/officeDocument/2006/customXml" ds:itemID="{8DB313F6-3E65-4735-8819-4F092F1FBF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AB93A2-1F53-4AAA-AF77-15FFF8FE4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45</Pages>
  <Words>46264</Words>
  <Characters>26371</Characters>
  <Application>Microsoft Office Word</Application>
  <DocSecurity>0</DocSecurity>
  <Lines>219</Lines>
  <Paragraphs>144</Paragraphs>
  <ScaleCrop>false</ScaleCrop>
  <Company/>
  <LinksUpToDate>false</LinksUpToDate>
  <CharactersWithSpaces>72491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Sinkevičius</dc:creator>
  <cp:keywords/>
  <dc:description/>
  <cp:lastModifiedBy>Rima Kabelinskienė</cp:lastModifiedBy>
  <cp:revision>46</cp:revision>
  <cp:lastPrinted>2024-09-18T04:55:00Z</cp:lastPrinted>
  <dcterms:created xsi:type="dcterms:W3CDTF">2024-09-19T16:04:00Z</dcterms:created>
  <dcterms:modified xsi:type="dcterms:W3CDTF">2025-02-06T12:53:00Z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0x01010093D61CE803E6E348853D6784BB753D3E</vt:lpwstr>
  </property>
</Properties>
</file>